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B4498C" w:rsidRDefault="00051B69" w:rsidP="00051B69">
      <w:pPr>
        <w:widowControl w:val="0"/>
        <w:spacing w:after="160"/>
        <w:jc w:val="center"/>
        <w:rPr>
          <w:rFonts w:ascii="GHEA Grapalat" w:hAnsi="GHEA Grapalat"/>
        </w:rPr>
      </w:pPr>
      <w:r w:rsidRPr="00B4498C">
        <w:rPr>
          <w:rFonts w:ascii="GHEA Grapalat" w:hAnsi="GHEA Grapalat"/>
        </w:rPr>
        <w:t>ОБЪЯВЛЕНИЕ</w:t>
      </w:r>
    </w:p>
    <w:p w14:paraId="22EDDC10" w14:textId="04BC1709" w:rsidR="00051B69" w:rsidRPr="00B4498C" w:rsidRDefault="00916B57" w:rsidP="00051B69">
      <w:pPr>
        <w:widowControl w:val="0"/>
        <w:spacing w:after="160"/>
        <w:jc w:val="center"/>
        <w:rPr>
          <w:rFonts w:ascii="GHEA Grapalat" w:hAnsi="GHEA Grapalat"/>
        </w:rPr>
      </w:pPr>
      <w:r w:rsidRPr="00B4498C">
        <w:rPr>
          <w:rFonts w:ascii="GHEA Grapalat" w:hAnsi="GHEA Grapalat"/>
        </w:rPr>
        <w:t>О ЗАПРОСЕ КОТИРОВОК</w:t>
      </w:r>
    </w:p>
    <w:p w14:paraId="1A2004B1" w14:textId="54DCEEA3" w:rsidR="00051B69" w:rsidRPr="00B4498C" w:rsidRDefault="00051B69" w:rsidP="00051B69">
      <w:pPr>
        <w:widowControl w:val="0"/>
        <w:spacing w:after="160"/>
        <w:jc w:val="center"/>
        <w:rPr>
          <w:rFonts w:ascii="GHEA Grapalat" w:hAnsi="GHEA Grapalat"/>
          <w:lang w:val="hy-AM"/>
        </w:rPr>
      </w:pPr>
      <w:r w:rsidRPr="00B4498C">
        <w:rPr>
          <w:rFonts w:ascii="GHEA Grapalat" w:hAnsi="GHEA Grapalat"/>
        </w:rPr>
        <w:t xml:space="preserve">Настоящий текст объявления утвержден Решением Оценочной Комиссии от </w:t>
      </w:r>
      <w:r w:rsidR="00B4498C" w:rsidRPr="00B4498C">
        <w:rPr>
          <w:rFonts w:ascii="GHEA Grapalat" w:hAnsi="GHEA Grapalat"/>
          <w:lang w:val="hy-AM"/>
        </w:rPr>
        <w:t>29</w:t>
      </w:r>
      <w:r w:rsidR="00916B57" w:rsidRPr="00B4498C">
        <w:rPr>
          <w:rFonts w:ascii="GHEA Grapalat" w:hAnsi="GHEA Grapalat"/>
          <w:lang w:val="hy-AM"/>
        </w:rPr>
        <w:t>.</w:t>
      </w:r>
      <w:r w:rsidR="00D82BDE" w:rsidRPr="00B4498C">
        <w:rPr>
          <w:rFonts w:ascii="GHEA Grapalat" w:hAnsi="GHEA Grapalat"/>
          <w:lang w:val="hy-AM"/>
        </w:rPr>
        <w:t>1</w:t>
      </w:r>
      <w:r w:rsidR="00EA482A" w:rsidRPr="00B4498C">
        <w:rPr>
          <w:rFonts w:ascii="GHEA Grapalat" w:hAnsi="GHEA Grapalat"/>
          <w:lang w:val="hy-AM"/>
        </w:rPr>
        <w:t>2</w:t>
      </w:r>
      <w:r w:rsidRPr="00B4498C">
        <w:rPr>
          <w:rFonts w:ascii="GHEA Grapalat" w:hAnsi="GHEA Grapalat"/>
          <w:lang w:val="hy-AM"/>
        </w:rPr>
        <w:t>.</w:t>
      </w:r>
      <w:r w:rsidRPr="00B4498C">
        <w:rPr>
          <w:rFonts w:ascii="GHEA Grapalat" w:hAnsi="GHEA Grapalat"/>
        </w:rPr>
        <w:t>20</w:t>
      </w:r>
      <w:r w:rsidRPr="00B4498C">
        <w:rPr>
          <w:rFonts w:ascii="GHEA Grapalat" w:hAnsi="GHEA Grapalat"/>
          <w:lang w:val="hy-AM"/>
        </w:rPr>
        <w:t>25</w:t>
      </w:r>
      <w:r w:rsidRPr="00B4498C">
        <w:rPr>
          <w:rFonts w:ascii="GHEA Grapalat" w:hAnsi="GHEA Grapalat"/>
        </w:rPr>
        <w:t xml:space="preserve"> года N </w:t>
      </w:r>
      <w:r w:rsidRPr="00B4498C">
        <w:rPr>
          <w:rFonts w:ascii="GHEA Grapalat" w:hAnsi="GHEA Grapalat"/>
          <w:lang w:val="hy-AM"/>
        </w:rPr>
        <w:t>1</w:t>
      </w:r>
    </w:p>
    <w:p w14:paraId="5960BA97" w14:textId="3E47DE1D" w:rsidR="00051B69" w:rsidRPr="00B4498C" w:rsidRDefault="00051B69" w:rsidP="00051B69">
      <w:pPr>
        <w:widowControl w:val="0"/>
        <w:spacing w:after="160"/>
        <w:jc w:val="center"/>
        <w:rPr>
          <w:rFonts w:ascii="GHEA Grapalat" w:hAnsi="GHEA Grapalat"/>
          <w:lang w:val="hy-AM"/>
        </w:rPr>
      </w:pPr>
      <w:r w:rsidRPr="00B4498C">
        <w:rPr>
          <w:rFonts w:ascii="GHEA Grapalat" w:hAnsi="GHEA Grapalat"/>
          <w:lang w:val="hy-AM"/>
        </w:rPr>
        <w:t xml:space="preserve">Код процедуры </w:t>
      </w:r>
      <w:r w:rsidR="004E486B" w:rsidRPr="00B4498C">
        <w:rPr>
          <w:rFonts w:ascii="GHEA Grapalat" w:hAnsi="GHEA Grapalat"/>
          <w:lang w:val="hy-AM"/>
        </w:rPr>
        <w:t>ԵՔ-ԳՀԽԾՁԲ-</w:t>
      </w:r>
      <w:r w:rsidR="00D20132" w:rsidRPr="00B4498C">
        <w:rPr>
          <w:rFonts w:ascii="GHEA Grapalat" w:hAnsi="GHEA Grapalat"/>
        </w:rPr>
        <w:t>26/13</w:t>
      </w:r>
    </w:p>
    <w:p w14:paraId="35E55F34" w14:textId="77777777" w:rsidR="00981999" w:rsidRPr="00B4498C" w:rsidRDefault="00981999" w:rsidP="00051B69">
      <w:pPr>
        <w:widowControl w:val="0"/>
        <w:spacing w:after="160"/>
        <w:jc w:val="center"/>
        <w:rPr>
          <w:rFonts w:ascii="GHEA Grapalat" w:hAnsi="GHEA Grapalat"/>
          <w:lang w:val="hy-AM"/>
        </w:rPr>
      </w:pPr>
    </w:p>
    <w:p w14:paraId="57416078" w14:textId="77777777" w:rsidR="00981999" w:rsidRPr="00B4498C" w:rsidRDefault="00981999" w:rsidP="00981999">
      <w:pPr>
        <w:widowControl w:val="0"/>
        <w:spacing w:after="160"/>
        <w:jc w:val="center"/>
        <w:rPr>
          <w:rFonts w:ascii="GHEA Grapalat" w:hAnsi="GHEA Grapalat"/>
          <w:b/>
        </w:rPr>
      </w:pPr>
      <w:r w:rsidRPr="00B4498C">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B4498C" w:rsidRDefault="00051B69" w:rsidP="00051B69">
      <w:pPr>
        <w:widowControl w:val="0"/>
        <w:spacing w:after="160"/>
        <w:ind w:firstLine="720"/>
        <w:jc w:val="both"/>
        <w:rPr>
          <w:rFonts w:ascii="GHEA Grapalat" w:hAnsi="GHEA Grapalat"/>
        </w:rPr>
      </w:pPr>
    </w:p>
    <w:p w14:paraId="168AA46D" w14:textId="647E4674" w:rsidR="00051B69" w:rsidRPr="00B4498C" w:rsidRDefault="00051B69" w:rsidP="00051B69">
      <w:pPr>
        <w:widowControl w:val="0"/>
        <w:spacing w:after="160" w:line="360" w:lineRule="auto"/>
        <w:ind w:firstLine="567"/>
        <w:jc w:val="both"/>
        <w:rPr>
          <w:rFonts w:ascii="GHEA Grapalat" w:hAnsi="GHEA Grapalat"/>
        </w:rPr>
      </w:pPr>
      <w:r w:rsidRPr="00B4498C">
        <w:rPr>
          <w:rFonts w:ascii="GHEA Grapalat" w:hAnsi="GHEA Grapalat"/>
        </w:rPr>
        <w:t>Заказчик м</w:t>
      </w:r>
      <w:r w:rsidR="00D54B46" w:rsidRPr="00B4498C">
        <w:rPr>
          <w:rFonts w:ascii="GHEA Grapalat" w:hAnsi="GHEA Grapalat"/>
        </w:rPr>
        <w:t>э</w:t>
      </w:r>
      <w:r w:rsidRPr="00B4498C">
        <w:rPr>
          <w:rFonts w:ascii="GHEA Grapalat" w:hAnsi="GHEA Grapalat"/>
        </w:rPr>
        <w:t>рия г. Еревана находящийся по адресу: г. Ереван, Аргишти 1,</w:t>
      </w:r>
    </w:p>
    <w:p w14:paraId="5FD2AB29" w14:textId="2492DE59" w:rsidR="00051B69" w:rsidRPr="00B4498C" w:rsidRDefault="00051B69" w:rsidP="00051B69">
      <w:pPr>
        <w:widowControl w:val="0"/>
        <w:spacing w:after="160"/>
        <w:ind w:firstLine="567"/>
        <w:jc w:val="both"/>
        <w:rPr>
          <w:rFonts w:ascii="GHEA Grapalat" w:hAnsi="GHEA Grapalat"/>
          <w:lang w:val="hy-AM"/>
        </w:rPr>
      </w:pPr>
      <w:r w:rsidRPr="00B4498C">
        <w:rPr>
          <w:rFonts w:ascii="GHEA Grapalat" w:hAnsi="GHEA Grapalat"/>
        </w:rPr>
        <w:t xml:space="preserve">Объявляет </w:t>
      </w:r>
      <w:r w:rsidR="00916B57" w:rsidRPr="00B4498C">
        <w:rPr>
          <w:rFonts w:ascii="GHEA Grapalat" w:hAnsi="GHEA Grapalat"/>
        </w:rPr>
        <w:t>запрос котировок</w:t>
      </w:r>
      <w:r w:rsidRPr="00B4498C">
        <w:rPr>
          <w:rFonts w:ascii="GHEA Grapalat" w:hAnsi="GHEA Grapalat"/>
        </w:rPr>
        <w:t>, который проводится одним этапом, посредством системы электронных закупок Armeps (</w:t>
      </w:r>
      <w:r w:rsidRPr="00B4498C">
        <w:rPr>
          <w:rFonts w:ascii="GHEA Grapalat" w:hAnsi="GHEA Grapalat"/>
        </w:rPr>
        <w:fldChar w:fldCharType="begin"/>
      </w:r>
      <w:r w:rsidRPr="00B4498C">
        <w:rPr>
          <w:rFonts w:ascii="GHEA Grapalat" w:hAnsi="GHEA Grapalat"/>
        </w:rPr>
        <w:instrText>HYPERLINK "http://www.armeps.am"</w:instrText>
      </w:r>
      <w:r w:rsidRPr="00B4498C">
        <w:rPr>
          <w:rFonts w:ascii="GHEA Grapalat" w:hAnsi="GHEA Grapalat"/>
        </w:rPr>
      </w:r>
      <w:r w:rsidRPr="00B4498C">
        <w:rPr>
          <w:rFonts w:ascii="GHEA Grapalat" w:hAnsi="GHEA Grapalat"/>
        </w:rPr>
        <w:fldChar w:fldCharType="separate"/>
      </w:r>
      <w:r w:rsidRPr="00B4498C">
        <w:rPr>
          <w:rFonts w:ascii="GHEA Grapalat" w:hAnsi="GHEA Grapalat"/>
          <w:color w:val="0000FF"/>
          <w:u w:val="single"/>
        </w:rPr>
        <w:t>www.armeps.am</w:t>
      </w:r>
      <w:r w:rsidRPr="00B4498C">
        <w:rPr>
          <w:rFonts w:ascii="GHEA Grapalat" w:hAnsi="GHEA Grapalat"/>
        </w:rPr>
        <w:fldChar w:fldCharType="end"/>
      </w:r>
      <w:r w:rsidRPr="00B4498C">
        <w:rPr>
          <w:rFonts w:ascii="GHEA Grapalat" w:hAnsi="GHEA Grapalat"/>
        </w:rPr>
        <w:t>).</w:t>
      </w:r>
    </w:p>
    <w:p w14:paraId="2FFD1B43" w14:textId="561DF715"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Участнику, отобранному по итогам настоящей процедуры, в</w:t>
      </w:r>
      <w:r w:rsidRPr="00B4498C">
        <w:rPr>
          <w:rFonts w:ascii="Courier New" w:hAnsi="Courier New" w:cs="Courier New"/>
          <w:lang w:val="en-US"/>
        </w:rPr>
        <w:t> </w:t>
      </w:r>
      <w:r w:rsidRPr="00B4498C">
        <w:rPr>
          <w:rFonts w:ascii="GHEA Grapalat" w:hAnsi="GHEA Grapalat"/>
          <w:spacing w:val="6"/>
        </w:rPr>
        <w:t>установленном</w:t>
      </w:r>
      <w:r w:rsidRPr="00B4498C">
        <w:rPr>
          <w:rFonts w:ascii="Courier New" w:hAnsi="Courier New" w:cs="Courier New"/>
          <w:spacing w:val="6"/>
          <w:lang w:val="en-US"/>
        </w:rPr>
        <w:t> </w:t>
      </w:r>
      <w:r w:rsidRPr="00B4498C">
        <w:rPr>
          <w:rFonts w:ascii="GHEA Grapalat" w:hAnsi="GHEA Grapalat"/>
          <w:spacing w:val="6"/>
        </w:rPr>
        <w:t>порядке будет предложено заключить договор на поставку</w:t>
      </w:r>
      <w:r w:rsidRPr="00B4498C">
        <w:rPr>
          <w:rFonts w:ascii="GHEA Grapalat" w:hAnsi="GHEA Grapalat"/>
          <w:spacing w:val="6"/>
          <w:lang w:val="hy-AM"/>
        </w:rPr>
        <w:t xml:space="preserve"> </w:t>
      </w:r>
      <w:r w:rsidR="004E486B" w:rsidRPr="00B4498C">
        <w:rPr>
          <w:rFonts w:ascii="GHEA Grapalat" w:hAnsi="GHEA Grapalat"/>
          <w:b/>
          <w:bCs/>
        </w:rPr>
        <w:t xml:space="preserve">консультационных услуг </w:t>
      </w:r>
      <w:r w:rsidR="00D20132" w:rsidRPr="00B4498C">
        <w:rPr>
          <w:rFonts w:ascii="GHEA Grapalat" w:hAnsi="GHEA Grapalat"/>
          <w:b/>
          <w:bCs/>
        </w:rPr>
        <w:t xml:space="preserve">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 </w:t>
      </w:r>
      <w:r w:rsidRPr="00B4498C">
        <w:rPr>
          <w:rFonts w:ascii="GHEA Grapalat" w:hAnsi="GHEA Grapalat"/>
        </w:rPr>
        <w:t>(далее — договор).</w:t>
      </w:r>
    </w:p>
    <w:p w14:paraId="1C0BAB3D"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B4498C">
        <w:rPr>
          <w:rFonts w:ascii="Courier New" w:hAnsi="Courier New" w:cs="Courier New"/>
          <w:lang w:val="en-US"/>
        </w:rPr>
        <w:t> </w:t>
      </w:r>
      <w:r w:rsidRPr="00B4498C">
        <w:rPr>
          <w:rFonts w:ascii="GHEA Grapalat" w:hAnsi="GHEA Grapalat"/>
        </w:rPr>
        <w:t>настоящей процедуре.</w:t>
      </w:r>
    </w:p>
    <w:p w14:paraId="06B50B18"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B4498C" w:rsidDel="00052084">
        <w:rPr>
          <w:rFonts w:ascii="GHEA Grapalat" w:hAnsi="GHEA Grapalat"/>
        </w:rPr>
        <w:t xml:space="preserve"> </w:t>
      </w:r>
    </w:p>
    <w:p w14:paraId="6A775994" w14:textId="77777777" w:rsidR="00051B69" w:rsidRPr="00B4498C" w:rsidRDefault="00051B69" w:rsidP="00051B69">
      <w:pPr>
        <w:widowControl w:val="0"/>
        <w:spacing w:after="160"/>
        <w:ind w:firstLine="567"/>
        <w:jc w:val="both"/>
        <w:rPr>
          <w:rFonts w:ascii="GHEA Grapalat" w:hAnsi="GHEA Grapalat"/>
          <w:spacing w:val="-6"/>
          <w:lang w:val="hy-AM"/>
        </w:rPr>
      </w:pPr>
      <w:r w:rsidRPr="00B4498C">
        <w:rPr>
          <w:rFonts w:ascii="GHEA Grapalat" w:hAnsi="GHEA Grapalat"/>
        </w:rPr>
        <w:t>Отобранный</w:t>
      </w:r>
      <w:r w:rsidRPr="00B4498C">
        <w:rPr>
          <w:rFonts w:ascii="GHEA Grapalat" w:hAnsi="GHEA Grapalat"/>
          <w:spacing w:val="-6"/>
        </w:rPr>
        <w:t xml:space="preserve"> участник определяется в соответствии с частью 2 статьи 44 Закона </w:t>
      </w:r>
      <w:r w:rsidRPr="00B4498C">
        <w:rPr>
          <w:rFonts w:ascii="GHEA Grapalat" w:hAnsi="GHEA Grapalat"/>
        </w:rPr>
        <w:t xml:space="preserve">РА "О закупках" </w:t>
      </w:r>
      <w:r w:rsidRPr="00B4498C">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B4498C">
        <w:rPr>
          <w:rFonts w:ascii="GHEA Grapalat" w:hAnsi="GHEA Grapalat"/>
          <w:spacing w:val="-6"/>
          <w:lang w:val="hy-AM"/>
        </w:rPr>
        <w:t>.</w:t>
      </w:r>
    </w:p>
    <w:p w14:paraId="7FB47600" w14:textId="77777777" w:rsidR="00051B69" w:rsidRPr="00B4498C" w:rsidRDefault="00051B69" w:rsidP="00051B69">
      <w:pPr>
        <w:widowControl w:val="0"/>
        <w:spacing w:after="160"/>
        <w:ind w:firstLine="567"/>
        <w:jc w:val="both"/>
        <w:rPr>
          <w:rFonts w:ascii="GHEA Grapalat" w:hAnsi="GHEA Grapalat"/>
          <w:spacing w:val="-6"/>
        </w:rPr>
      </w:pPr>
      <w:r w:rsidRPr="00B4498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B4498C">
        <w:rPr>
          <w:rFonts w:ascii="Courier New" w:hAnsi="Courier New" w:cs="Courier New"/>
          <w:spacing w:val="-6"/>
          <w:lang w:val="en-US"/>
        </w:rPr>
        <w:t> </w:t>
      </w:r>
      <w:r w:rsidRPr="00B4498C">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05B7A3B9"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B4498C">
        <w:rPr>
          <w:rFonts w:ascii="Arial LatArm" w:hAnsi="Arial LatArm"/>
          <w:i/>
          <w:sz w:val="20"/>
          <w:szCs w:val="20"/>
        </w:rPr>
        <w:fldChar w:fldCharType="begin"/>
      </w:r>
      <w:r w:rsidRPr="00B4498C">
        <w:rPr>
          <w:rFonts w:ascii="Arial LatArm" w:hAnsi="Arial LatArm"/>
          <w:i/>
          <w:sz w:val="20"/>
          <w:szCs w:val="20"/>
        </w:rPr>
        <w:instrText>HYPERLINK "http://www.armeps.am/" \h</w:instrText>
      </w:r>
      <w:r w:rsidRPr="00B4498C">
        <w:rPr>
          <w:rFonts w:ascii="Arial LatArm" w:hAnsi="Arial LatArm"/>
          <w:i/>
          <w:sz w:val="20"/>
          <w:szCs w:val="20"/>
        </w:rPr>
      </w:r>
      <w:r w:rsidRPr="00B4498C">
        <w:rPr>
          <w:rFonts w:ascii="Arial LatArm" w:hAnsi="Arial LatArm"/>
          <w:i/>
          <w:sz w:val="20"/>
          <w:szCs w:val="20"/>
        </w:rPr>
        <w:fldChar w:fldCharType="separate"/>
      </w:r>
      <w:r w:rsidRPr="00B4498C">
        <w:rPr>
          <w:rFonts w:ascii="GHEA Grapalat" w:hAnsi="GHEA Grapalat"/>
        </w:rPr>
        <w:t>www.armeps.am</w:t>
      </w:r>
      <w:r w:rsidRPr="00B4498C">
        <w:rPr>
          <w:rFonts w:ascii="Arial LatArm" w:hAnsi="Arial LatArm"/>
          <w:i/>
          <w:sz w:val="20"/>
          <w:szCs w:val="20"/>
        </w:rPr>
        <w:fldChar w:fldCharType="end"/>
      </w:r>
      <w:r w:rsidRPr="00B4498C">
        <w:rPr>
          <w:rFonts w:ascii="GHEA Grapalat" w:hAnsi="GHEA Grapalat"/>
        </w:rPr>
        <w:t xml:space="preserve">), </w:t>
      </w:r>
      <w:r w:rsidRPr="00B4498C">
        <w:rPr>
          <w:rFonts w:ascii="GHEA Grapalat" w:hAnsi="GHEA Grapalat"/>
          <w:b/>
          <w:bCs/>
        </w:rPr>
        <w:t xml:space="preserve">до </w:t>
      </w:r>
      <w:r w:rsidR="00A54A8D" w:rsidRPr="00B4498C">
        <w:rPr>
          <w:rFonts w:ascii="GHEA Grapalat" w:hAnsi="GHEA Grapalat"/>
          <w:b/>
          <w:bCs/>
          <w:sz w:val="20"/>
          <w:szCs w:val="20"/>
        </w:rPr>
        <w:t>10</w:t>
      </w:r>
      <w:r w:rsidR="00800680" w:rsidRPr="00B4498C">
        <w:rPr>
          <w:rFonts w:ascii="GHEA Grapalat" w:hAnsi="GHEA Grapalat"/>
          <w:b/>
          <w:bCs/>
          <w:sz w:val="20"/>
          <w:szCs w:val="20"/>
          <w:lang w:val="af-ZA"/>
        </w:rPr>
        <w:t>:</w:t>
      </w:r>
      <w:r w:rsidR="00A54A8D" w:rsidRPr="00B4498C">
        <w:rPr>
          <w:rFonts w:ascii="GHEA Grapalat" w:hAnsi="GHEA Grapalat"/>
          <w:b/>
          <w:bCs/>
          <w:sz w:val="20"/>
          <w:szCs w:val="20"/>
          <w:lang w:val="af-ZA"/>
        </w:rPr>
        <w:t>00</w:t>
      </w:r>
      <w:r w:rsidRPr="00B4498C">
        <w:rPr>
          <w:rFonts w:ascii="GHEA Grapalat" w:hAnsi="GHEA Grapalat"/>
          <w:b/>
          <w:bCs/>
        </w:rPr>
        <w:t xml:space="preserve"> часов </w:t>
      </w:r>
      <w:r w:rsidR="00B4498C" w:rsidRPr="00B4498C">
        <w:rPr>
          <w:rFonts w:ascii="GHEA Grapalat" w:hAnsi="GHEA Grapalat"/>
          <w:b/>
          <w:bCs/>
          <w:lang w:val="hy-AM"/>
        </w:rPr>
        <w:t>12.01.2026</w:t>
      </w:r>
      <w:r w:rsidR="006E03AB" w:rsidRPr="00B4498C">
        <w:rPr>
          <w:rFonts w:ascii="GHEA Grapalat" w:hAnsi="GHEA Grapalat"/>
          <w:b/>
          <w:bCs/>
          <w:lang w:val="hy-AM"/>
        </w:rPr>
        <w:t>г</w:t>
      </w:r>
      <w:r w:rsidRPr="00B4498C">
        <w:rPr>
          <w:rFonts w:ascii="GHEA Grapalat" w:hAnsi="GHEA Grapalat"/>
          <w:b/>
          <w:bCs/>
        </w:rPr>
        <w:t>.</w:t>
      </w:r>
      <w:r w:rsidRPr="00B4498C">
        <w:rPr>
          <w:rFonts w:ascii="GHEA Grapalat" w:hAnsi="GHEA Grapalat"/>
        </w:rPr>
        <w:t>.</w:t>
      </w:r>
    </w:p>
    <w:p w14:paraId="68B2EA95"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Кроме армянского языка заявки могут быть поданы также на английском или русском языке.</w:t>
      </w:r>
    </w:p>
    <w:p w14:paraId="32DE373D" w14:textId="27EE1088"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B4498C">
        <w:rPr>
          <w:rFonts w:ascii="GHEA Grapalat" w:hAnsi="GHEA Grapalat"/>
          <w:b/>
          <w:bCs/>
          <w:sz w:val="20"/>
          <w:szCs w:val="20"/>
        </w:rPr>
        <w:t>10</w:t>
      </w:r>
      <w:r w:rsidR="00800680" w:rsidRPr="00B4498C">
        <w:rPr>
          <w:rFonts w:ascii="GHEA Grapalat" w:hAnsi="GHEA Grapalat"/>
          <w:b/>
          <w:bCs/>
          <w:sz w:val="20"/>
          <w:szCs w:val="20"/>
          <w:lang w:val="af-ZA"/>
        </w:rPr>
        <w:t>:</w:t>
      </w:r>
      <w:r w:rsidR="00A54A8D" w:rsidRPr="00B4498C">
        <w:rPr>
          <w:rFonts w:ascii="GHEA Grapalat" w:hAnsi="GHEA Grapalat"/>
          <w:b/>
          <w:bCs/>
          <w:sz w:val="20"/>
          <w:szCs w:val="20"/>
          <w:lang w:val="af-ZA"/>
        </w:rPr>
        <w:t>00</w:t>
      </w:r>
      <w:r w:rsidRPr="00B4498C">
        <w:rPr>
          <w:rFonts w:ascii="GHEA Grapalat" w:hAnsi="GHEA Grapalat"/>
          <w:b/>
          <w:bCs/>
        </w:rPr>
        <w:t xml:space="preserve"> часов </w:t>
      </w:r>
      <w:r w:rsidR="00B4498C" w:rsidRPr="00B4498C">
        <w:rPr>
          <w:rFonts w:ascii="GHEA Grapalat" w:hAnsi="GHEA Grapalat"/>
          <w:b/>
          <w:bCs/>
          <w:lang w:val="hy-AM"/>
        </w:rPr>
        <w:t>12.01.2026</w:t>
      </w:r>
      <w:r w:rsidR="006E03AB" w:rsidRPr="00B4498C">
        <w:rPr>
          <w:rFonts w:ascii="GHEA Grapalat" w:hAnsi="GHEA Grapalat"/>
          <w:b/>
          <w:bCs/>
          <w:lang w:val="hy-AM"/>
        </w:rPr>
        <w:t>г</w:t>
      </w:r>
      <w:r w:rsidRPr="00B4498C">
        <w:rPr>
          <w:rFonts w:ascii="GHEA Grapalat" w:hAnsi="GHEA Grapalat"/>
          <w:b/>
          <w:bCs/>
        </w:rPr>
        <w:t>.</w:t>
      </w:r>
      <w:r w:rsidRPr="00B4498C">
        <w:rPr>
          <w:rFonts w:ascii="GHEA Grapalat" w:hAnsi="GHEA Grapalat"/>
        </w:rPr>
        <w:t>.</w:t>
      </w:r>
    </w:p>
    <w:p w14:paraId="11F9E239"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B4498C" w:rsidRDefault="00051B69" w:rsidP="00051B69">
      <w:pPr>
        <w:ind w:firstLine="567"/>
        <w:jc w:val="both"/>
        <w:rPr>
          <w:rFonts w:ascii="GHEA Grapalat" w:hAnsi="GHEA Grapalat"/>
        </w:rPr>
      </w:pPr>
      <w:r w:rsidRPr="00B4498C">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B4498C">
        <w:rPr>
          <w:rFonts w:ascii="GHEA Grapalat" w:hAnsi="GHEA Grapalat"/>
        </w:rPr>
        <w:t>Э. Симоняну</w:t>
      </w:r>
      <w:r w:rsidRPr="00B4498C">
        <w:rPr>
          <w:rFonts w:ascii="GHEA Grapalat" w:hAnsi="GHEA Grapalat"/>
        </w:rPr>
        <w:t>.</w:t>
      </w:r>
    </w:p>
    <w:p w14:paraId="53504F1D" w14:textId="77777777" w:rsidR="00051B69" w:rsidRPr="00B4498C" w:rsidRDefault="00051B69" w:rsidP="00051B69">
      <w:pPr>
        <w:spacing w:after="160"/>
        <w:jc w:val="both"/>
        <w:rPr>
          <w:rFonts w:ascii="GHEA Grapalat" w:hAnsi="GHEA Grapalat"/>
        </w:rPr>
      </w:pPr>
    </w:p>
    <w:p w14:paraId="4AF7DAF5" w14:textId="77777777" w:rsidR="00051B69" w:rsidRPr="00B4498C" w:rsidRDefault="00051B69" w:rsidP="00051B69">
      <w:pPr>
        <w:tabs>
          <w:tab w:val="left" w:pos="1350"/>
        </w:tabs>
        <w:ind w:firstLine="90"/>
        <w:jc w:val="both"/>
        <w:rPr>
          <w:rFonts w:ascii="GHEA Grapalat" w:hAnsi="GHEA Grapalat"/>
          <w:lang w:val="hy-AM"/>
        </w:rPr>
      </w:pPr>
      <w:r w:rsidRPr="00B4498C">
        <w:rPr>
          <w:rFonts w:ascii="GHEA Grapalat" w:hAnsi="GHEA Grapalat"/>
          <w:b/>
        </w:rPr>
        <w:t>Телефон`</w:t>
      </w:r>
      <w:r w:rsidRPr="00B4498C">
        <w:rPr>
          <w:rFonts w:ascii="GHEA Grapalat" w:hAnsi="GHEA Grapalat"/>
        </w:rPr>
        <w:t xml:space="preserve"> 011514</w:t>
      </w:r>
      <w:r w:rsidRPr="00B4498C">
        <w:rPr>
          <w:rFonts w:ascii="GHEA Grapalat" w:hAnsi="GHEA Grapalat"/>
          <w:lang w:val="hy-AM"/>
        </w:rPr>
        <w:t>216</w:t>
      </w:r>
    </w:p>
    <w:p w14:paraId="2EE20A7F" w14:textId="77777777" w:rsidR="00C40493" w:rsidRPr="00B4498C" w:rsidRDefault="00051B69" w:rsidP="00C40493">
      <w:pPr>
        <w:tabs>
          <w:tab w:val="left" w:pos="1350"/>
        </w:tabs>
        <w:ind w:firstLine="90"/>
        <w:jc w:val="both"/>
        <w:rPr>
          <w:rFonts w:ascii="GHEA Grapalat" w:hAnsi="GHEA Grapalat"/>
        </w:rPr>
      </w:pPr>
      <w:r w:rsidRPr="00B4498C">
        <w:rPr>
          <w:rFonts w:ascii="GHEA Grapalat" w:hAnsi="GHEA Grapalat"/>
          <w:b/>
        </w:rPr>
        <w:t xml:space="preserve">Электронная почта` </w:t>
      </w:r>
      <w:r w:rsidRPr="00B4498C">
        <w:rPr>
          <w:rFonts w:ascii="GHEA Grapalat" w:hAnsi="GHEA Grapalat"/>
        </w:rPr>
        <w:t xml:space="preserve"> </w:t>
      </w:r>
      <w:hyperlink r:id="rId8" w:history="1">
        <w:r w:rsidR="00C40493" w:rsidRPr="00B4498C">
          <w:rPr>
            <w:rStyle w:val="Hyperlink"/>
            <w:rFonts w:ascii="GHEA Grapalat" w:hAnsi="GHEA Grapalat"/>
            <w:b/>
            <w:bCs/>
          </w:rPr>
          <w:t>edita.simonyan@yerevan.am</w:t>
        </w:r>
      </w:hyperlink>
    </w:p>
    <w:p w14:paraId="59340672" w14:textId="30B982C7" w:rsidR="00051B69" w:rsidRPr="00B4498C" w:rsidRDefault="00051B69" w:rsidP="00051B69">
      <w:pPr>
        <w:tabs>
          <w:tab w:val="left" w:pos="1350"/>
        </w:tabs>
        <w:ind w:firstLine="90"/>
        <w:jc w:val="both"/>
        <w:rPr>
          <w:rFonts w:ascii="GHEA Grapalat" w:hAnsi="GHEA Grapalat"/>
        </w:rPr>
      </w:pPr>
      <w:r w:rsidRPr="00B4498C">
        <w:rPr>
          <w:rFonts w:ascii="GHEA Grapalat" w:hAnsi="GHEA Grapalat"/>
          <w:b/>
        </w:rPr>
        <w:t>Заказчик`</w:t>
      </w:r>
      <w:r w:rsidRPr="00B4498C">
        <w:rPr>
          <w:rFonts w:ascii="GHEA Grapalat" w:hAnsi="GHEA Grapalat"/>
        </w:rPr>
        <w:t xml:space="preserve">  Мэрия  г.Еревана</w:t>
      </w:r>
    </w:p>
    <w:p w14:paraId="3BE82A4B" w14:textId="77777777" w:rsidR="00051B69" w:rsidRPr="00B4498C" w:rsidRDefault="00051B69" w:rsidP="00051B69">
      <w:pPr>
        <w:widowControl w:val="0"/>
        <w:spacing w:after="160"/>
        <w:ind w:left="3969"/>
        <w:jc w:val="both"/>
        <w:rPr>
          <w:rFonts w:ascii="GHEA Grapalat" w:hAnsi="GHEA Grapalat"/>
          <w:sz w:val="16"/>
          <w:szCs w:val="16"/>
        </w:rPr>
      </w:pPr>
      <w:r w:rsidRPr="00B4498C">
        <w:rPr>
          <w:rFonts w:ascii="GHEA Grapalat" w:hAnsi="GHEA Grapalat" w:cs="Sylfaen"/>
          <w:b/>
          <w:i/>
          <w:sz w:val="20"/>
          <w:szCs w:val="20"/>
        </w:rPr>
        <w:br w:type="page"/>
      </w:r>
    </w:p>
    <w:p w14:paraId="54AB41C8" w14:textId="77777777" w:rsidR="00051B69" w:rsidRPr="00B4498C" w:rsidRDefault="00051B69" w:rsidP="00051B69">
      <w:pPr>
        <w:widowControl w:val="0"/>
        <w:spacing w:after="160"/>
        <w:ind w:right="-7" w:firstLine="567"/>
        <w:jc w:val="center"/>
        <w:rPr>
          <w:rFonts w:ascii="GHEA Grapalat" w:hAnsi="GHEA Grapalat"/>
        </w:rPr>
      </w:pPr>
    </w:p>
    <w:p w14:paraId="49077AE2" w14:textId="77777777" w:rsidR="00051B69" w:rsidRPr="00B4498C" w:rsidRDefault="00051B69" w:rsidP="00051B69">
      <w:pPr>
        <w:widowControl w:val="0"/>
        <w:spacing w:after="160"/>
        <w:ind w:right="-7" w:firstLine="567"/>
        <w:jc w:val="center"/>
        <w:rPr>
          <w:rFonts w:ascii="GHEA Grapalat" w:hAnsi="GHEA Grapalat"/>
        </w:rPr>
      </w:pPr>
    </w:p>
    <w:p w14:paraId="3F021927" w14:textId="77777777" w:rsidR="00051B69" w:rsidRPr="00B4498C" w:rsidRDefault="00051B69" w:rsidP="00051B69">
      <w:pPr>
        <w:widowControl w:val="0"/>
        <w:spacing w:after="160"/>
        <w:ind w:right="-7" w:firstLine="567"/>
        <w:jc w:val="center"/>
        <w:rPr>
          <w:rFonts w:ascii="GHEA Grapalat" w:hAnsi="GHEA Grapalat"/>
        </w:rPr>
      </w:pPr>
    </w:p>
    <w:p w14:paraId="4E8BB9F8" w14:textId="77777777" w:rsidR="00051B69" w:rsidRPr="00B4498C" w:rsidRDefault="00051B69" w:rsidP="00051B69">
      <w:pPr>
        <w:widowControl w:val="0"/>
        <w:spacing w:after="160"/>
        <w:ind w:right="-7" w:firstLine="567"/>
        <w:jc w:val="center"/>
        <w:rPr>
          <w:rFonts w:ascii="GHEA Grapalat" w:hAnsi="GHEA Grapalat"/>
        </w:rPr>
      </w:pPr>
    </w:p>
    <w:p w14:paraId="616A3FE6" w14:textId="77777777" w:rsidR="00051B69" w:rsidRPr="00B4498C" w:rsidRDefault="00051B69" w:rsidP="00051B69">
      <w:pPr>
        <w:widowControl w:val="0"/>
        <w:spacing w:after="160"/>
        <w:ind w:right="-7" w:firstLine="567"/>
        <w:jc w:val="center"/>
        <w:rPr>
          <w:rFonts w:ascii="GHEA Grapalat" w:hAnsi="GHEA Grapalat"/>
        </w:rPr>
      </w:pPr>
    </w:p>
    <w:p w14:paraId="44224E78" w14:textId="77777777" w:rsidR="00051B69" w:rsidRPr="00B4498C" w:rsidRDefault="00051B69" w:rsidP="00051B69">
      <w:pPr>
        <w:widowControl w:val="0"/>
        <w:spacing w:after="160"/>
        <w:ind w:right="-7" w:firstLine="567"/>
        <w:jc w:val="center"/>
        <w:rPr>
          <w:rFonts w:ascii="GHEA Grapalat" w:hAnsi="GHEA Grapalat"/>
        </w:rPr>
      </w:pPr>
      <w:r w:rsidRPr="00B4498C">
        <w:rPr>
          <w:rFonts w:ascii="GHEA Grapalat" w:hAnsi="GHEA Grapalat"/>
          <w:i/>
        </w:rPr>
        <w:t>Мэрия г. Еревана</w:t>
      </w:r>
    </w:p>
    <w:p w14:paraId="73292B5B" w14:textId="77777777" w:rsidR="00051B69" w:rsidRPr="00B4498C" w:rsidRDefault="00051B69" w:rsidP="00051B69">
      <w:pPr>
        <w:widowControl w:val="0"/>
        <w:spacing w:after="160"/>
        <w:ind w:right="-7" w:firstLine="567"/>
        <w:jc w:val="center"/>
        <w:rPr>
          <w:rFonts w:ascii="GHEA Grapalat" w:hAnsi="GHEA Grapalat"/>
        </w:rPr>
      </w:pPr>
    </w:p>
    <w:p w14:paraId="0D713321" w14:textId="77777777" w:rsidR="00051B69" w:rsidRPr="00B4498C" w:rsidRDefault="00051B69" w:rsidP="00051B69">
      <w:pPr>
        <w:widowControl w:val="0"/>
        <w:spacing w:after="160"/>
        <w:ind w:right="-7" w:firstLine="567"/>
        <w:jc w:val="center"/>
        <w:rPr>
          <w:rFonts w:ascii="GHEA Grapalat" w:hAnsi="GHEA Grapalat"/>
        </w:rPr>
      </w:pPr>
    </w:p>
    <w:p w14:paraId="4AC33036" w14:textId="77777777" w:rsidR="00051B69" w:rsidRPr="00B4498C" w:rsidRDefault="00051B69" w:rsidP="00051B69">
      <w:pPr>
        <w:widowControl w:val="0"/>
        <w:spacing w:after="160"/>
        <w:ind w:right="-7" w:firstLine="567"/>
        <w:jc w:val="center"/>
        <w:rPr>
          <w:rFonts w:ascii="GHEA Grapalat" w:hAnsi="GHEA Grapalat"/>
        </w:rPr>
      </w:pPr>
    </w:p>
    <w:p w14:paraId="3D1D5C70" w14:textId="77777777" w:rsidR="00051B69" w:rsidRPr="00B4498C" w:rsidRDefault="00051B69" w:rsidP="00051B69">
      <w:pPr>
        <w:widowControl w:val="0"/>
        <w:spacing w:after="160"/>
        <w:ind w:right="-7" w:firstLine="567"/>
        <w:jc w:val="center"/>
        <w:rPr>
          <w:rFonts w:ascii="GHEA Grapalat" w:hAnsi="GHEA Grapalat" w:cs="Sylfaen"/>
        </w:rPr>
      </w:pPr>
      <w:r w:rsidRPr="00B4498C">
        <w:rPr>
          <w:rFonts w:ascii="GHEA Grapalat" w:hAnsi="GHEA Grapalat"/>
        </w:rPr>
        <w:t>ПРИГЛАШЕНИЕ</w:t>
      </w:r>
    </w:p>
    <w:p w14:paraId="2A6FFFD8" w14:textId="77777777" w:rsidR="00051B69" w:rsidRPr="00B4498C" w:rsidRDefault="00051B69" w:rsidP="00051B69">
      <w:pPr>
        <w:widowControl w:val="0"/>
        <w:spacing w:after="160"/>
        <w:ind w:right="-7" w:firstLine="567"/>
        <w:jc w:val="center"/>
        <w:rPr>
          <w:rFonts w:ascii="GHEA Grapalat" w:hAnsi="GHEA Grapalat" w:cs="Sylfaen"/>
        </w:rPr>
      </w:pPr>
    </w:p>
    <w:p w14:paraId="25B6BC11" w14:textId="77777777" w:rsidR="00051B69" w:rsidRPr="00B4498C" w:rsidRDefault="00051B69" w:rsidP="00051B69">
      <w:pPr>
        <w:widowControl w:val="0"/>
        <w:spacing w:after="160"/>
        <w:ind w:right="-7" w:firstLine="567"/>
        <w:jc w:val="center"/>
        <w:rPr>
          <w:rFonts w:ascii="GHEA Grapalat" w:hAnsi="GHEA Grapalat" w:cs="Sylfaen"/>
        </w:rPr>
      </w:pPr>
    </w:p>
    <w:p w14:paraId="6E598D4C" w14:textId="77777777" w:rsidR="00051B69" w:rsidRPr="00B4498C" w:rsidRDefault="00051B69" w:rsidP="00051B69">
      <w:pPr>
        <w:widowControl w:val="0"/>
        <w:spacing w:after="160"/>
        <w:ind w:right="-7" w:firstLine="567"/>
        <w:jc w:val="center"/>
        <w:rPr>
          <w:rFonts w:ascii="GHEA Grapalat" w:hAnsi="GHEA Grapalat" w:cs="Sylfaen"/>
        </w:rPr>
      </w:pPr>
    </w:p>
    <w:p w14:paraId="7C8E947E" w14:textId="3D5DAED3" w:rsidR="00051B69" w:rsidRPr="00B4498C" w:rsidRDefault="00051B69" w:rsidP="00051B69">
      <w:pPr>
        <w:widowControl w:val="0"/>
        <w:spacing w:after="160"/>
        <w:ind w:right="-7"/>
        <w:jc w:val="center"/>
        <w:rPr>
          <w:rFonts w:ascii="GHEA Grapalat" w:hAnsi="GHEA Grapalat"/>
        </w:rPr>
      </w:pPr>
      <w:r w:rsidRPr="00B4498C">
        <w:rPr>
          <w:rFonts w:ascii="GHEA Grapalat" w:hAnsi="GHEA Grapalat"/>
        </w:rPr>
        <w:t xml:space="preserve">НА </w:t>
      </w:r>
      <w:r w:rsidR="00916B57" w:rsidRPr="00B4498C">
        <w:rPr>
          <w:rFonts w:ascii="GHEA Grapalat" w:hAnsi="GHEA Grapalat"/>
        </w:rPr>
        <w:t>ЗАПРОС КОТИРОВОК</w:t>
      </w:r>
      <w:r w:rsidRPr="00B4498C">
        <w:rPr>
          <w:rFonts w:ascii="GHEA Grapalat" w:hAnsi="GHEA Grapalat"/>
        </w:rPr>
        <w:t xml:space="preserve">, ОБЪЯВЛЕННЫЙ С ЦЕЛЬЮ ПРИОБРЕТЕНИЯ </w:t>
      </w:r>
      <w:r w:rsidR="004E486B" w:rsidRPr="00B4498C">
        <w:rPr>
          <w:rFonts w:ascii="GHEA Grapalat" w:hAnsi="GHEA Grapalat"/>
        </w:rPr>
        <w:t xml:space="preserve">КОНСУЛЬТАЦИОННЫХ УСЛУГ </w:t>
      </w:r>
      <w:r w:rsidR="00D20132" w:rsidRPr="00B4498C">
        <w:rPr>
          <w:rFonts w:ascii="GHEA Grapalat" w:hAnsi="GHEA Grapalat"/>
        </w:rPr>
        <w:t xml:space="preserve">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 </w:t>
      </w:r>
      <w:r w:rsidRPr="00B4498C">
        <w:rPr>
          <w:rFonts w:ascii="GHEA Grapalat" w:hAnsi="GHEA Grapalat"/>
        </w:rPr>
        <w:t xml:space="preserve">ДЛЯ НУЖД </w:t>
      </w:r>
      <w:r w:rsidRPr="00B4498C">
        <w:rPr>
          <w:rFonts w:ascii="GHEA Grapalat" w:hAnsi="GHEA Grapalat" w:cs="Calibri"/>
          <w:bCs/>
          <w:color w:val="000000" w:themeColor="text1"/>
        </w:rPr>
        <w:t>МЭРИИ Г. ЕРЕВАНА</w:t>
      </w:r>
    </w:p>
    <w:p w14:paraId="04E39798" w14:textId="77777777" w:rsidR="00051B69" w:rsidRPr="00B4498C" w:rsidRDefault="00051B69" w:rsidP="00051B69">
      <w:pPr>
        <w:widowControl w:val="0"/>
        <w:spacing w:after="160"/>
        <w:ind w:right="-7" w:firstLine="567"/>
        <w:jc w:val="center"/>
        <w:rPr>
          <w:rFonts w:ascii="GHEA Grapalat" w:hAnsi="GHEA Grapalat"/>
        </w:rPr>
      </w:pPr>
    </w:p>
    <w:p w14:paraId="2A3B5266" w14:textId="77777777" w:rsidR="00051B69" w:rsidRPr="00B4498C" w:rsidRDefault="00051B69" w:rsidP="00051B69">
      <w:pPr>
        <w:widowControl w:val="0"/>
        <w:spacing w:after="160"/>
        <w:ind w:right="-7" w:firstLine="567"/>
        <w:jc w:val="center"/>
        <w:rPr>
          <w:rFonts w:ascii="GHEA Grapalat" w:hAnsi="GHEA Grapalat"/>
        </w:rPr>
      </w:pPr>
    </w:p>
    <w:p w14:paraId="40D4E507" w14:textId="77777777" w:rsidR="00051B69" w:rsidRPr="00B4498C" w:rsidRDefault="00051B69" w:rsidP="00051B69">
      <w:pPr>
        <w:rPr>
          <w:rFonts w:ascii="GHEA Grapalat" w:hAnsi="GHEA Grapalat"/>
        </w:rPr>
      </w:pPr>
      <w:r w:rsidRPr="00B4498C">
        <w:rPr>
          <w:rFonts w:ascii="GHEA Grapalat" w:hAnsi="GHEA Grapalat"/>
        </w:rPr>
        <w:br w:type="page"/>
      </w:r>
    </w:p>
    <w:p w14:paraId="42630C71" w14:textId="77777777" w:rsidR="00051B69" w:rsidRPr="00B4498C" w:rsidRDefault="00051B69" w:rsidP="00051B69">
      <w:pPr>
        <w:widowControl w:val="0"/>
        <w:spacing w:after="160"/>
        <w:ind w:firstLine="567"/>
        <w:jc w:val="both"/>
        <w:rPr>
          <w:rFonts w:ascii="GHEA Grapalat" w:hAnsi="GHEA Grapalat" w:cs="Sylfaen"/>
          <w:i/>
        </w:rPr>
      </w:pPr>
      <w:r w:rsidRPr="00B4498C">
        <w:rPr>
          <w:rFonts w:ascii="GHEA Grapalat" w:hAnsi="GHEA Grapalat"/>
          <w:i/>
        </w:rPr>
        <w:lastRenderedPageBreak/>
        <w:t>Уважаемый участник, прежде чем составить и подать заявку просим Вас</w:t>
      </w:r>
      <w:r w:rsidRPr="00B4498C">
        <w:rPr>
          <w:rFonts w:ascii="Courier New" w:hAnsi="Courier New" w:cs="Courier New"/>
          <w:i/>
          <w:lang w:val="en-US"/>
        </w:rPr>
        <w:t> </w:t>
      </w:r>
      <w:r w:rsidRPr="00B4498C">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B4498C" w:rsidRDefault="00051B69" w:rsidP="00051B69">
      <w:pPr>
        <w:jc w:val="both"/>
        <w:rPr>
          <w:rFonts w:ascii="GHEA Grapalat" w:hAnsi="GHEA Grapalat"/>
          <w:i/>
        </w:rPr>
      </w:pPr>
      <w:r w:rsidRPr="00B4498C">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B4498C" w:rsidRDefault="00051B69" w:rsidP="00051B69">
      <w:pPr>
        <w:jc w:val="both"/>
        <w:rPr>
          <w:rFonts w:ascii="Sylfaen" w:hAnsi="Sylfaen"/>
          <w:lang w:val="hy-AM"/>
        </w:rPr>
      </w:pPr>
      <w:r w:rsidRPr="00B4498C">
        <w:rPr>
          <w:rFonts w:ascii="GHEA Grapalat" w:hAnsi="GHEA Grapalat"/>
          <w:i/>
        </w:rPr>
        <w:t>Руководство доступно по следующей ссылке:</w:t>
      </w:r>
      <w:r w:rsidRPr="00B4498C">
        <w:rPr>
          <w:rFonts w:ascii="Sylfaen" w:hAnsi="Sylfaen"/>
          <w:lang w:val="hy-AM"/>
        </w:rPr>
        <w:t xml:space="preserve"> http://gnumner.am/hy/page/ughecuycner_dzernarkner/:</w:t>
      </w:r>
    </w:p>
    <w:p w14:paraId="08A182FD" w14:textId="77777777" w:rsidR="00051B69" w:rsidRPr="00B4498C" w:rsidRDefault="00051B69" w:rsidP="00051B69">
      <w:pPr>
        <w:widowControl w:val="0"/>
        <w:spacing w:after="160"/>
        <w:ind w:firstLine="567"/>
        <w:jc w:val="both"/>
        <w:rPr>
          <w:rFonts w:ascii="GHEA Grapalat" w:hAnsi="GHEA Grapalat"/>
          <w:i/>
          <w:lang w:val="hy-AM"/>
        </w:rPr>
      </w:pPr>
    </w:p>
    <w:p w14:paraId="372ADFB4" w14:textId="77777777" w:rsidR="00051B69" w:rsidRPr="00B4498C" w:rsidRDefault="00051B69" w:rsidP="00051B69">
      <w:pPr>
        <w:widowControl w:val="0"/>
        <w:spacing w:after="160"/>
        <w:ind w:firstLine="567"/>
        <w:jc w:val="both"/>
        <w:rPr>
          <w:rFonts w:ascii="GHEA Grapalat" w:hAnsi="GHEA Grapalat"/>
          <w:i/>
        </w:rPr>
      </w:pPr>
      <w:r w:rsidRPr="00B4498C">
        <w:rPr>
          <w:rFonts w:ascii="GHEA Grapalat" w:hAnsi="GHEA Grapalat"/>
          <w:i/>
        </w:rPr>
        <w:t>Одновременно:</w:t>
      </w:r>
    </w:p>
    <w:p w14:paraId="02D4D449" w14:textId="77777777" w:rsidR="00051B69" w:rsidRPr="00B4498C" w:rsidRDefault="00051B69" w:rsidP="00051B69">
      <w:pPr>
        <w:jc w:val="both"/>
        <w:rPr>
          <w:rFonts w:ascii="GHEA Grapalat" w:hAnsi="GHEA Grapalat"/>
          <w:i/>
        </w:rPr>
      </w:pPr>
      <w:r w:rsidRPr="00B4498C">
        <w:rPr>
          <w:rFonts w:ascii="GHEA Grapalat" w:hAnsi="GHEA Grapalat"/>
          <w:i/>
        </w:rPr>
        <w:t>-</w:t>
      </w:r>
      <w:r w:rsidRPr="00B4498C">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B4498C">
          <w:rPr>
            <w:rFonts w:ascii="GHEA Grapalat" w:hAnsi="GHEA Grapalat"/>
            <w:i/>
          </w:rPr>
          <w:t>руководству по закупкам, осуществляемым в электронной форме</w:t>
        </w:r>
      </w:hyperlink>
      <w:r w:rsidRPr="00B4498C">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B4498C">
        <w:fldChar w:fldCharType="begin"/>
      </w:r>
      <w:r w:rsidRPr="00B4498C">
        <w:instrText>HYPERLINK "http://www.procurement.am"</w:instrText>
      </w:r>
      <w:r w:rsidRPr="00B4498C">
        <w:fldChar w:fldCharType="separate"/>
      </w:r>
      <w:r w:rsidRPr="00B4498C">
        <w:rPr>
          <w:rFonts w:ascii="GHEA Grapalat" w:hAnsi="GHEA Grapalat"/>
          <w:i/>
          <w:color w:val="0000FF"/>
          <w:u w:val="single"/>
        </w:rPr>
        <w:t>www.procurement.am</w:t>
      </w:r>
      <w:r w:rsidRPr="00B4498C">
        <w:fldChar w:fldCharType="end"/>
      </w:r>
      <w:r w:rsidRPr="00B4498C">
        <w:rPr>
          <w:rFonts w:ascii="GHEA Grapalat" w:hAnsi="GHEA Grapalat"/>
          <w:i/>
        </w:rPr>
        <w:t>.</w:t>
      </w:r>
    </w:p>
    <w:p w14:paraId="39E0AA78" w14:textId="77777777" w:rsidR="00051B69" w:rsidRPr="00B4498C" w:rsidRDefault="00051B69" w:rsidP="00051B69">
      <w:pPr>
        <w:jc w:val="both"/>
        <w:rPr>
          <w:rFonts w:ascii="Sylfaen" w:hAnsi="Sylfaen"/>
          <w:lang w:val="hy-AM"/>
        </w:rPr>
      </w:pPr>
      <w:r w:rsidRPr="00B4498C">
        <w:rPr>
          <w:rFonts w:ascii="GHEA Grapalat" w:hAnsi="GHEA Grapalat"/>
          <w:i/>
        </w:rPr>
        <w:t>Руководство доступно по следующей ссылке:</w:t>
      </w:r>
      <w:r w:rsidRPr="00B4498C">
        <w:rPr>
          <w:rFonts w:ascii="Sylfaen" w:hAnsi="Sylfaen"/>
          <w:lang w:val="hy-AM"/>
        </w:rPr>
        <w:t xml:space="preserve"> </w:t>
      </w:r>
      <w:hyperlink r:id="rId9" w:history="1">
        <w:r w:rsidRPr="00B4498C">
          <w:rPr>
            <w:rFonts w:ascii="Sylfaen" w:hAnsi="Sylfaen"/>
            <w:color w:val="0000FF"/>
            <w:u w:val="single"/>
            <w:lang w:val="hy-AM"/>
          </w:rPr>
          <w:t>http://gnumner.am/hy/page/ughecuycner_dzernarkner</w:t>
        </w:r>
      </w:hyperlink>
    </w:p>
    <w:p w14:paraId="7AF88F0A" w14:textId="77777777" w:rsidR="00051B69" w:rsidRPr="00B4498C" w:rsidRDefault="00051B69" w:rsidP="00051B69">
      <w:pPr>
        <w:jc w:val="both"/>
        <w:rPr>
          <w:rFonts w:ascii="GHEA Grapalat" w:hAnsi="GHEA Grapalat"/>
          <w:i/>
        </w:rPr>
      </w:pPr>
      <w:r w:rsidRPr="00B4498C">
        <w:rPr>
          <w:rFonts w:ascii="GHEA Grapalat" w:hAnsi="GHEA Grapalat"/>
        </w:rPr>
        <w:t>-</w:t>
      </w:r>
      <w:r w:rsidRPr="00B4498C">
        <w:rPr>
          <w:rFonts w:ascii="GHEA Grapalat" w:hAnsi="GHEA Grapalat"/>
        </w:rPr>
        <w:tab/>
      </w:r>
      <w:r w:rsidRPr="00B4498C">
        <w:rPr>
          <w:rFonts w:ascii="GHEA Grapalat" w:hAnsi="GHEA Grapalat"/>
          <w:i/>
        </w:rPr>
        <w:t>при возникновении вопросов и проблем, связанных с системой,</w:t>
      </w:r>
      <w:r w:rsidRPr="00B4498C">
        <w:rPr>
          <w:rFonts w:ascii="Sylfaen" w:hAnsi="Sylfaen"/>
          <w:lang w:val="hy-AM"/>
        </w:rPr>
        <w:t xml:space="preserve"> </w:t>
      </w:r>
      <w:r w:rsidRPr="00B4498C">
        <w:rPr>
          <w:rFonts w:ascii="GHEA Grapalat" w:hAnsi="GHEA Grapalat"/>
          <w:i/>
        </w:rPr>
        <w:t>Вы можете</w:t>
      </w:r>
      <w:r w:rsidRPr="00B4498C">
        <w:rPr>
          <w:rFonts w:ascii="Sylfaen" w:hAnsi="Sylfaen"/>
          <w:lang w:val="hy-AM"/>
        </w:rPr>
        <w:t xml:space="preserve"> </w:t>
      </w:r>
      <w:r w:rsidRPr="00B4498C">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B4498C">
        <w:rPr>
          <w:rFonts w:ascii="GHEA Grapalat" w:hAnsi="GHEA Grapalat"/>
          <w:i/>
          <w:sz w:val="22"/>
          <w:szCs w:val="22"/>
          <w:lang w:val="af-ZA"/>
        </w:rPr>
        <w:t>800-600  (111)</w:t>
      </w:r>
      <w:r w:rsidRPr="00B4498C">
        <w:rPr>
          <w:rFonts w:ascii="GHEA Grapalat" w:hAnsi="GHEA Grapalat"/>
          <w:i/>
        </w:rPr>
        <w:t>):</w:t>
      </w:r>
    </w:p>
    <w:p w14:paraId="2C94747C" w14:textId="77777777" w:rsidR="00051B69" w:rsidRPr="00B4498C" w:rsidRDefault="00051B69" w:rsidP="00051B69">
      <w:pPr>
        <w:ind w:firstLine="708"/>
        <w:jc w:val="both"/>
        <w:rPr>
          <w:rFonts w:ascii="GHEA Grapalat" w:hAnsi="GHEA Grapalat"/>
          <w:i/>
          <w:lang w:val="hy-AM"/>
        </w:rPr>
      </w:pPr>
      <w:r w:rsidRPr="00B4498C">
        <w:rPr>
          <w:rFonts w:ascii="GHEA Grapalat" w:hAnsi="GHEA Grapalat"/>
          <w:i/>
        </w:rPr>
        <w:t>Регистрация в системе, а также подача заявки-бесплатно.</w:t>
      </w:r>
    </w:p>
    <w:p w14:paraId="56458AA5" w14:textId="77777777" w:rsidR="00051B69" w:rsidRPr="00B4498C" w:rsidRDefault="00051B69" w:rsidP="00051B69">
      <w:pPr>
        <w:ind w:firstLine="708"/>
        <w:jc w:val="both"/>
        <w:rPr>
          <w:rFonts w:ascii="GHEA Grapalat" w:hAnsi="GHEA Grapalat"/>
          <w:i/>
          <w:lang w:val="hy-AM"/>
        </w:rPr>
      </w:pPr>
    </w:p>
    <w:p w14:paraId="44E4AE5D" w14:textId="77777777" w:rsidR="00051B69" w:rsidRPr="00B4498C" w:rsidRDefault="00051B69" w:rsidP="00051B69">
      <w:pPr>
        <w:ind w:firstLine="708"/>
        <w:jc w:val="both"/>
        <w:rPr>
          <w:rFonts w:ascii="GHEA Grapalat" w:hAnsi="GHEA Grapalat"/>
          <w:b/>
          <w:i/>
          <w:color w:val="FF0000"/>
          <w:sz w:val="28"/>
          <w:szCs w:val="28"/>
          <w:lang w:val="pt-BR"/>
        </w:rPr>
      </w:pPr>
      <w:r w:rsidRPr="00B4498C">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B4498C" w:rsidRDefault="00051B69" w:rsidP="00051B69">
      <w:pPr>
        <w:ind w:firstLine="708"/>
        <w:jc w:val="both"/>
        <w:rPr>
          <w:rFonts w:ascii="GHEA Grapalat" w:hAnsi="GHEA Grapalat"/>
          <w:i/>
          <w:lang w:val="pt-BR"/>
        </w:rPr>
      </w:pPr>
    </w:p>
    <w:p w14:paraId="2A98FBBB" w14:textId="77777777" w:rsidR="00051B69" w:rsidRPr="00B4498C" w:rsidRDefault="00051B69" w:rsidP="00051B69">
      <w:pPr>
        <w:widowControl w:val="0"/>
        <w:spacing w:after="160"/>
        <w:ind w:firstLine="567"/>
        <w:jc w:val="both"/>
        <w:rPr>
          <w:rFonts w:ascii="GHEA Grapalat" w:hAnsi="GHEA Grapalat"/>
          <w:i/>
        </w:rPr>
      </w:pPr>
      <w:r w:rsidRPr="00B4498C">
        <w:rPr>
          <w:rFonts w:ascii="GHEA Grapalat" w:hAnsi="GHEA Grapalat"/>
          <w:i/>
        </w:rPr>
        <w:br w:type="page"/>
      </w:r>
    </w:p>
    <w:p w14:paraId="49FE046F" w14:textId="77777777" w:rsidR="00051B69" w:rsidRPr="00B4498C" w:rsidRDefault="00051B69" w:rsidP="00051B69">
      <w:pPr>
        <w:widowControl w:val="0"/>
        <w:spacing w:after="160"/>
        <w:ind w:firstLine="567"/>
        <w:jc w:val="both"/>
        <w:rPr>
          <w:rFonts w:ascii="GHEA Grapalat" w:hAnsi="GHEA Grapalat"/>
          <w:i/>
        </w:rPr>
      </w:pPr>
    </w:p>
    <w:p w14:paraId="30FCE573" w14:textId="77777777" w:rsidR="00051B69" w:rsidRPr="00B4498C"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B4498C" w:rsidDel="006C1541">
          <w:rPr>
            <w:rFonts w:ascii="GHEA Grapalat" w:hAnsi="GHEA Grapalat"/>
          </w:rPr>
          <w:br w:type="page"/>
        </w:r>
      </w:del>
    </w:p>
    <w:p w14:paraId="70FB3F6C" w14:textId="77777777" w:rsidR="00051B69" w:rsidRPr="00B4498C" w:rsidRDefault="00051B69" w:rsidP="00051B69">
      <w:pPr>
        <w:widowControl w:val="0"/>
        <w:spacing w:after="160"/>
        <w:ind w:firstLine="567"/>
        <w:jc w:val="center"/>
        <w:rPr>
          <w:rFonts w:ascii="GHEA Grapalat" w:hAnsi="GHEA Grapalat"/>
          <w:b/>
        </w:rPr>
      </w:pPr>
      <w:r w:rsidRPr="00B4498C">
        <w:rPr>
          <w:rFonts w:ascii="GHEA Grapalat" w:hAnsi="GHEA Grapalat"/>
          <w:b/>
        </w:rPr>
        <w:lastRenderedPageBreak/>
        <w:t>СОДЕРЖАНИЕ</w:t>
      </w:r>
    </w:p>
    <w:p w14:paraId="71BCF97C" w14:textId="77777777" w:rsidR="00051B69" w:rsidRPr="00B4498C" w:rsidRDefault="00051B69" w:rsidP="00051B69">
      <w:pPr>
        <w:widowControl w:val="0"/>
        <w:spacing w:after="160"/>
        <w:ind w:firstLine="567"/>
        <w:jc w:val="center"/>
        <w:rPr>
          <w:rFonts w:ascii="GHEA Grapalat" w:hAnsi="GHEA Grapalat"/>
          <w:i/>
        </w:rPr>
      </w:pPr>
    </w:p>
    <w:p w14:paraId="79BBEF92" w14:textId="2A3973F5" w:rsidR="00051B69" w:rsidRPr="00B4498C" w:rsidRDefault="004E486B" w:rsidP="00051B69">
      <w:pPr>
        <w:widowControl w:val="0"/>
        <w:spacing w:after="160"/>
        <w:jc w:val="center"/>
        <w:rPr>
          <w:rFonts w:ascii="GHEA Grapalat" w:hAnsi="GHEA Grapalat"/>
          <w:b/>
        </w:rPr>
      </w:pPr>
      <w:r w:rsidRPr="00B4498C">
        <w:rPr>
          <w:rFonts w:ascii="GHEA Grapalat" w:hAnsi="GHEA Grapalat"/>
          <w:b/>
        </w:rPr>
        <w:t xml:space="preserve">КОНСУЛЬТАЦИОННЫХ УСЛУГ </w:t>
      </w:r>
      <w:r w:rsidR="00D20132" w:rsidRPr="00B4498C">
        <w:rPr>
          <w:rFonts w:ascii="GHEA Grapalat" w:hAnsi="GHEA Grapalat"/>
          <w:b/>
        </w:rPr>
        <w:t>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w:t>
      </w:r>
    </w:p>
    <w:p w14:paraId="39E2B90A" w14:textId="77777777" w:rsidR="00051B69" w:rsidRPr="00B4498C" w:rsidRDefault="00051B69" w:rsidP="00051B69">
      <w:pPr>
        <w:widowControl w:val="0"/>
        <w:spacing w:after="160"/>
        <w:ind w:firstLine="567"/>
        <w:jc w:val="center"/>
        <w:rPr>
          <w:rFonts w:ascii="GHEA Grapalat" w:hAnsi="GHEA Grapalat"/>
        </w:rPr>
      </w:pPr>
    </w:p>
    <w:p w14:paraId="49E177FE" w14:textId="74C5DE9A" w:rsidR="00051B69" w:rsidRPr="00B4498C" w:rsidRDefault="00051B69" w:rsidP="00051B69">
      <w:pPr>
        <w:widowControl w:val="0"/>
        <w:spacing w:after="160"/>
        <w:jc w:val="center"/>
        <w:rPr>
          <w:rFonts w:ascii="GHEA Grapalat" w:hAnsi="GHEA Grapalat"/>
          <w:i/>
        </w:rPr>
      </w:pPr>
      <w:r w:rsidRPr="00B4498C">
        <w:rPr>
          <w:rFonts w:ascii="GHEA Grapalat" w:hAnsi="GHEA Grapalat"/>
          <w:b/>
        </w:rPr>
        <w:t xml:space="preserve">ПРИГЛАШЕНИЯ НА </w:t>
      </w:r>
      <w:r w:rsidR="00916B57" w:rsidRPr="00B4498C">
        <w:rPr>
          <w:rFonts w:ascii="GHEA Grapalat" w:hAnsi="GHEA Grapalat"/>
          <w:b/>
        </w:rPr>
        <w:t>ЗАПРОС КОТИРОВОК</w:t>
      </w:r>
      <w:r w:rsidRPr="00B4498C">
        <w:rPr>
          <w:rFonts w:ascii="GHEA Grapalat" w:hAnsi="GHEA Grapalat"/>
          <w:b/>
        </w:rPr>
        <w:t xml:space="preserve">, </w:t>
      </w:r>
      <w:r w:rsidRPr="00B4498C">
        <w:rPr>
          <w:rFonts w:ascii="GHEA Grapalat" w:hAnsi="GHEA Grapalat"/>
          <w:b/>
        </w:rPr>
        <w:br/>
        <w:t>ОБЪЯВЛЕННЫЙ С ЦЕЛЬЮ ПРИОБРЕТЕНИЯ</w:t>
      </w:r>
    </w:p>
    <w:p w14:paraId="69C5306D" w14:textId="77777777" w:rsidR="00051B69" w:rsidRPr="00B4498C" w:rsidRDefault="00051B69" w:rsidP="00051B69">
      <w:pPr>
        <w:widowControl w:val="0"/>
        <w:spacing w:after="160"/>
        <w:jc w:val="center"/>
        <w:rPr>
          <w:rFonts w:ascii="GHEA Grapalat" w:hAnsi="GHEA Grapalat" w:cs="Sylfaen"/>
          <w:b/>
        </w:rPr>
      </w:pPr>
    </w:p>
    <w:p w14:paraId="4CDFA7AE" w14:textId="77777777" w:rsidR="00051B69" w:rsidRPr="00B4498C" w:rsidRDefault="00051B69" w:rsidP="00051B69">
      <w:pPr>
        <w:widowControl w:val="0"/>
        <w:spacing w:after="160"/>
        <w:jc w:val="center"/>
        <w:rPr>
          <w:rFonts w:ascii="GHEA Grapalat" w:hAnsi="GHEA Grapalat"/>
          <w:b/>
        </w:rPr>
      </w:pPr>
      <w:r w:rsidRPr="00B4498C">
        <w:rPr>
          <w:rFonts w:ascii="GHEA Grapalat" w:hAnsi="GHEA Grapalat"/>
          <w:b/>
        </w:rPr>
        <w:t>ЧАСТЬ I.</w:t>
      </w:r>
    </w:p>
    <w:p w14:paraId="3B308F22" w14:textId="77777777" w:rsidR="00051B69" w:rsidRPr="00B4498C" w:rsidRDefault="00051B69" w:rsidP="00051B69">
      <w:pPr>
        <w:widowControl w:val="0"/>
        <w:spacing w:after="160"/>
        <w:jc w:val="center"/>
        <w:rPr>
          <w:rFonts w:ascii="GHEA Grapalat" w:hAnsi="GHEA Grapalat"/>
        </w:rPr>
      </w:pPr>
    </w:p>
    <w:p w14:paraId="50EFEBC9"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1.</w:t>
      </w:r>
      <w:r w:rsidRPr="00B4498C">
        <w:rPr>
          <w:rFonts w:ascii="GHEA Grapalat" w:hAnsi="GHEA Grapalat"/>
        </w:rPr>
        <w:tab/>
        <w:t xml:space="preserve">Характеристика предмета закупки </w:t>
      </w:r>
    </w:p>
    <w:p w14:paraId="1F354F18"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2.</w:t>
      </w:r>
      <w:r w:rsidRPr="00B4498C">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3.</w:t>
      </w:r>
      <w:r w:rsidRPr="00B4498C">
        <w:rPr>
          <w:rFonts w:ascii="GHEA Grapalat" w:hAnsi="GHEA Grapalat"/>
        </w:rPr>
        <w:tab/>
        <w:t>Разъяснение приглашения и порядок внесения изменения в приглашение</w:t>
      </w:r>
    </w:p>
    <w:p w14:paraId="2B898F67" w14:textId="77777777" w:rsidR="00051B69" w:rsidRPr="00B4498C" w:rsidRDefault="00051B69" w:rsidP="00051B69">
      <w:pPr>
        <w:widowControl w:val="0"/>
        <w:tabs>
          <w:tab w:val="left" w:pos="1134"/>
        </w:tabs>
        <w:spacing w:after="160"/>
        <w:ind w:left="1134" w:hanging="567"/>
        <w:jc w:val="both"/>
        <w:rPr>
          <w:rFonts w:ascii="GHEA Grapalat" w:hAnsi="GHEA Grapalat" w:cs="Sylfaen"/>
        </w:rPr>
      </w:pPr>
      <w:r w:rsidRPr="00B4498C">
        <w:rPr>
          <w:rFonts w:ascii="GHEA Grapalat" w:hAnsi="GHEA Grapalat"/>
        </w:rPr>
        <w:t>4.</w:t>
      </w:r>
      <w:r w:rsidRPr="00B4498C">
        <w:rPr>
          <w:rFonts w:ascii="GHEA Grapalat" w:hAnsi="GHEA Grapalat"/>
        </w:rPr>
        <w:tab/>
        <w:t>Порядок подачи заявки</w:t>
      </w:r>
    </w:p>
    <w:p w14:paraId="574F2B2C"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5.</w:t>
      </w:r>
      <w:r w:rsidRPr="00B4498C">
        <w:rPr>
          <w:rFonts w:ascii="GHEA Grapalat" w:hAnsi="GHEA Grapalat"/>
        </w:rPr>
        <w:tab/>
        <w:t xml:space="preserve">Ценовое предложение заявки </w:t>
      </w:r>
    </w:p>
    <w:p w14:paraId="13381F23"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6.</w:t>
      </w:r>
      <w:r w:rsidRPr="00B4498C">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7.</w:t>
      </w:r>
      <w:r w:rsidRPr="00B4498C">
        <w:rPr>
          <w:rFonts w:ascii="GHEA Grapalat" w:hAnsi="GHEA Grapalat"/>
        </w:rPr>
        <w:tab/>
        <w:t xml:space="preserve"> </w:t>
      </w:r>
    </w:p>
    <w:p w14:paraId="443B8AA9" w14:textId="77777777" w:rsidR="00051B69" w:rsidRPr="00B4498C" w:rsidRDefault="00051B69" w:rsidP="00051B69">
      <w:pPr>
        <w:widowControl w:val="0"/>
        <w:tabs>
          <w:tab w:val="left" w:pos="1134"/>
        </w:tabs>
        <w:spacing w:after="160"/>
        <w:ind w:left="1134" w:hanging="567"/>
        <w:jc w:val="both"/>
        <w:rPr>
          <w:rFonts w:ascii="GHEA Grapalat" w:hAnsi="GHEA Grapalat" w:cs="Sylfaen"/>
        </w:rPr>
      </w:pPr>
      <w:r w:rsidRPr="00B4498C">
        <w:rPr>
          <w:rFonts w:ascii="GHEA Grapalat" w:hAnsi="GHEA Grapalat"/>
        </w:rPr>
        <w:t>8.</w:t>
      </w:r>
      <w:r w:rsidRPr="00B4498C">
        <w:rPr>
          <w:rFonts w:ascii="GHEA Grapalat" w:hAnsi="GHEA Grapalat"/>
        </w:rPr>
        <w:tab/>
        <w:t>Вскрытие, оценка заявок и подведение итогов</w:t>
      </w:r>
    </w:p>
    <w:p w14:paraId="3B433E73"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9.</w:t>
      </w:r>
      <w:r w:rsidRPr="00B4498C">
        <w:rPr>
          <w:rFonts w:ascii="GHEA Grapalat" w:hAnsi="GHEA Grapalat"/>
        </w:rPr>
        <w:tab/>
        <w:t>Заключение договора</w:t>
      </w:r>
    </w:p>
    <w:p w14:paraId="1DBF9F71"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10.</w:t>
      </w:r>
      <w:r w:rsidRPr="00B4498C">
        <w:rPr>
          <w:rFonts w:ascii="GHEA Grapalat" w:hAnsi="GHEA Grapalat"/>
        </w:rPr>
        <w:tab/>
        <w:t xml:space="preserve">Обеспечения квалификации  и договора </w:t>
      </w:r>
    </w:p>
    <w:p w14:paraId="5B546779"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11.</w:t>
      </w:r>
      <w:r w:rsidRPr="00B4498C">
        <w:rPr>
          <w:rFonts w:ascii="GHEA Grapalat" w:hAnsi="GHEA Grapalat"/>
        </w:rPr>
        <w:tab/>
        <w:t xml:space="preserve">Объявление процедуры несостоявшейся </w:t>
      </w:r>
    </w:p>
    <w:p w14:paraId="50127A5A"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12.</w:t>
      </w:r>
      <w:r w:rsidRPr="00B4498C">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B4498C" w:rsidRDefault="00051B69" w:rsidP="00051B69">
      <w:pPr>
        <w:widowControl w:val="0"/>
        <w:spacing w:after="160"/>
        <w:jc w:val="center"/>
        <w:rPr>
          <w:rFonts w:ascii="GHEA Grapalat" w:hAnsi="GHEA Grapalat"/>
          <w:b/>
        </w:rPr>
      </w:pPr>
    </w:p>
    <w:p w14:paraId="6629D482" w14:textId="77777777" w:rsidR="00051B69" w:rsidRPr="00B4498C" w:rsidRDefault="00051B69" w:rsidP="00051B69">
      <w:pPr>
        <w:widowControl w:val="0"/>
        <w:spacing w:after="160"/>
        <w:jc w:val="center"/>
        <w:rPr>
          <w:rFonts w:ascii="GHEA Grapalat" w:hAnsi="GHEA Grapalat"/>
          <w:b/>
        </w:rPr>
      </w:pPr>
    </w:p>
    <w:p w14:paraId="6DCA62A7" w14:textId="77777777" w:rsidR="00051B69" w:rsidRPr="00B4498C" w:rsidRDefault="00051B69" w:rsidP="00051B69">
      <w:pPr>
        <w:widowControl w:val="0"/>
        <w:spacing w:after="160"/>
        <w:jc w:val="center"/>
        <w:rPr>
          <w:rFonts w:ascii="GHEA Grapalat" w:hAnsi="GHEA Grapalat"/>
          <w:b/>
        </w:rPr>
      </w:pPr>
      <w:r w:rsidRPr="00B4498C">
        <w:rPr>
          <w:rFonts w:ascii="GHEA Grapalat" w:hAnsi="GHEA Grapalat"/>
          <w:b/>
        </w:rPr>
        <w:t xml:space="preserve">ЧАСТЬ II. </w:t>
      </w:r>
    </w:p>
    <w:p w14:paraId="0837A24C" w14:textId="77777777" w:rsidR="00051B69" w:rsidRPr="00B4498C" w:rsidRDefault="00051B69" w:rsidP="00051B69">
      <w:pPr>
        <w:widowControl w:val="0"/>
        <w:spacing w:after="160"/>
        <w:jc w:val="center"/>
        <w:rPr>
          <w:rFonts w:ascii="GHEA Grapalat" w:hAnsi="GHEA Grapalat"/>
          <w:b/>
        </w:rPr>
      </w:pPr>
    </w:p>
    <w:p w14:paraId="5959FA60" w14:textId="39A62746" w:rsidR="00051B69" w:rsidRPr="00B4498C" w:rsidRDefault="00051B69" w:rsidP="00051B69">
      <w:pPr>
        <w:widowControl w:val="0"/>
        <w:spacing w:after="160"/>
        <w:jc w:val="center"/>
        <w:rPr>
          <w:rFonts w:ascii="GHEA Grapalat" w:hAnsi="GHEA Grapalat"/>
          <w:b/>
        </w:rPr>
      </w:pPr>
      <w:r w:rsidRPr="00B4498C">
        <w:rPr>
          <w:rFonts w:ascii="GHEA Grapalat" w:hAnsi="GHEA Grapalat"/>
          <w:b/>
        </w:rPr>
        <w:t xml:space="preserve">ИНСТРУКЦИЯ ПО ПОДГОТОВКЕ ЗАЯВКИ </w:t>
      </w:r>
      <w:r w:rsidRPr="00B4498C">
        <w:rPr>
          <w:rFonts w:ascii="GHEA Grapalat" w:hAnsi="GHEA Grapalat"/>
          <w:b/>
        </w:rPr>
        <w:br/>
        <w:t xml:space="preserve">НА </w:t>
      </w:r>
      <w:r w:rsidR="00916B57" w:rsidRPr="00B4498C">
        <w:rPr>
          <w:rFonts w:ascii="GHEA Grapalat" w:hAnsi="GHEA Grapalat"/>
          <w:b/>
        </w:rPr>
        <w:t>ЗАПРОС КОТИРОВОК</w:t>
      </w:r>
    </w:p>
    <w:p w14:paraId="6BE71AA0" w14:textId="77777777" w:rsidR="00051B69" w:rsidRPr="00B4498C" w:rsidRDefault="00051B69" w:rsidP="00051B69">
      <w:pPr>
        <w:widowControl w:val="0"/>
        <w:spacing w:after="160"/>
        <w:jc w:val="center"/>
        <w:rPr>
          <w:rFonts w:ascii="GHEA Grapalat" w:hAnsi="GHEA Grapalat"/>
          <w:b/>
        </w:rPr>
      </w:pPr>
    </w:p>
    <w:p w14:paraId="1BF55F98"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1.</w:t>
      </w:r>
      <w:r w:rsidRPr="00B4498C">
        <w:rPr>
          <w:rFonts w:ascii="GHEA Grapalat" w:hAnsi="GHEA Grapalat"/>
        </w:rPr>
        <w:tab/>
        <w:t>Общие положения</w:t>
      </w:r>
    </w:p>
    <w:p w14:paraId="2F60FA40"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2.</w:t>
      </w:r>
      <w:r w:rsidRPr="00B4498C">
        <w:rPr>
          <w:rFonts w:ascii="GHEA Grapalat" w:hAnsi="GHEA Grapalat"/>
        </w:rPr>
        <w:tab/>
        <w:t>Заявка на процедуру</w:t>
      </w:r>
    </w:p>
    <w:p w14:paraId="366D2D49" w14:textId="77777777" w:rsidR="00051B69" w:rsidRPr="00B4498C" w:rsidRDefault="00051B69" w:rsidP="00051B69">
      <w:pPr>
        <w:widowControl w:val="0"/>
        <w:tabs>
          <w:tab w:val="left" w:pos="1134"/>
        </w:tabs>
        <w:spacing w:after="160"/>
        <w:ind w:left="1134" w:hanging="567"/>
        <w:jc w:val="both"/>
        <w:rPr>
          <w:rFonts w:ascii="GHEA Grapalat" w:hAnsi="GHEA Grapalat"/>
        </w:rPr>
      </w:pPr>
      <w:r w:rsidRPr="00B4498C">
        <w:rPr>
          <w:rFonts w:ascii="GHEA Grapalat" w:hAnsi="GHEA Grapalat"/>
        </w:rPr>
        <w:t>3.</w:t>
      </w:r>
      <w:r w:rsidRPr="00B4498C">
        <w:rPr>
          <w:rFonts w:ascii="GHEA Grapalat" w:hAnsi="GHEA Grapalat"/>
        </w:rPr>
        <w:tab/>
        <w:t>Приложения № 1-6</w:t>
      </w:r>
    </w:p>
    <w:p w14:paraId="156F20AA" w14:textId="77777777" w:rsidR="00051B69" w:rsidRPr="00B4498C" w:rsidRDefault="00051B69" w:rsidP="00051B69">
      <w:pPr>
        <w:rPr>
          <w:rFonts w:ascii="GHEA Grapalat" w:hAnsi="GHEA Grapalat"/>
          <w:spacing w:val="-6"/>
        </w:rPr>
      </w:pPr>
      <w:r w:rsidRPr="00B4498C">
        <w:rPr>
          <w:rFonts w:ascii="GHEA Grapalat" w:hAnsi="GHEA Grapalat"/>
          <w:spacing w:val="-6"/>
        </w:rPr>
        <w:br w:type="page"/>
      </w:r>
    </w:p>
    <w:p w14:paraId="6344D6BF" w14:textId="1461B4D4" w:rsidR="00051B69" w:rsidRPr="00B4498C" w:rsidRDefault="00051B69" w:rsidP="00051B69">
      <w:pPr>
        <w:widowControl w:val="0"/>
        <w:spacing w:after="160"/>
        <w:ind w:hanging="567"/>
        <w:jc w:val="both"/>
        <w:rPr>
          <w:rFonts w:ascii="GHEA Grapalat" w:hAnsi="GHEA Grapalat"/>
          <w:spacing w:val="-6"/>
        </w:rPr>
      </w:pPr>
      <w:r w:rsidRPr="00B4498C">
        <w:rPr>
          <w:rFonts w:ascii="GHEA Grapalat" w:hAnsi="GHEA Grapalat"/>
          <w:spacing w:val="-6"/>
        </w:rPr>
        <w:lastRenderedPageBreak/>
        <w:t xml:space="preserve">               Настоящее Приглашение предоставляется в дополнение к объявлению </w:t>
      </w:r>
      <w:r w:rsidR="00916B57" w:rsidRPr="00B4498C">
        <w:rPr>
          <w:rFonts w:ascii="GHEA Grapalat" w:hAnsi="GHEA Grapalat"/>
          <w:spacing w:val="-6"/>
        </w:rPr>
        <w:t>о запросе котировок</w:t>
      </w:r>
      <w:r w:rsidRPr="00B4498C">
        <w:rPr>
          <w:rFonts w:ascii="GHEA Grapalat" w:hAnsi="GHEA Grapalat"/>
          <w:spacing w:val="-6"/>
        </w:rPr>
        <w:t xml:space="preserve">, проводимом под кодом </w:t>
      </w:r>
      <w:r w:rsidR="004E486B" w:rsidRPr="00B4498C">
        <w:rPr>
          <w:rFonts w:ascii="GHEA Grapalat" w:hAnsi="GHEA Grapalat"/>
          <w:spacing w:val="-6"/>
        </w:rPr>
        <w:t>ԵՔ-ԳՀԽԾՁԲ-</w:t>
      </w:r>
      <w:r w:rsidR="00D20132" w:rsidRPr="00B4498C">
        <w:rPr>
          <w:rFonts w:ascii="GHEA Grapalat" w:hAnsi="GHEA Grapalat"/>
          <w:spacing w:val="-6"/>
        </w:rPr>
        <w:t>26/13</w:t>
      </w:r>
      <w:r w:rsidRPr="00B4498C">
        <w:rPr>
          <w:rFonts w:ascii="GHEA Grapalat" w:hAnsi="GHEA Grapalat"/>
          <w:spacing w:val="-6"/>
        </w:rPr>
        <w:t xml:space="preserve"> (далее — процедура).</w:t>
      </w:r>
    </w:p>
    <w:p w14:paraId="62EF580B"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B4498C">
        <w:rPr>
          <w:rFonts w:ascii="Courier New" w:hAnsi="Courier New" w:cs="Courier New"/>
          <w:lang w:val="en-US"/>
        </w:rPr>
        <w:t> </w:t>
      </w:r>
      <w:r w:rsidRPr="00B4498C">
        <w:rPr>
          <w:rFonts w:ascii="GHEA Grapalat" w:hAnsi="GHEA Grapalat"/>
        </w:rPr>
        <w:t>4</w:t>
      </w:r>
      <w:r w:rsidRPr="00B4498C">
        <w:rPr>
          <w:rFonts w:ascii="Courier New" w:hAnsi="Courier New" w:cs="Courier New"/>
          <w:lang w:val="en-US"/>
        </w:rPr>
        <w:t> </w:t>
      </w:r>
      <w:r w:rsidRPr="00B4498C">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B4498C" w:rsidRDefault="00051B69" w:rsidP="00051B69">
      <w:pPr>
        <w:widowControl w:val="0"/>
        <w:spacing w:after="160"/>
        <w:ind w:firstLine="567"/>
        <w:jc w:val="both"/>
        <w:rPr>
          <w:rFonts w:ascii="GHEA Grapalat" w:hAnsi="GHEA Grapalat" w:cs="Sylfaen"/>
        </w:rPr>
      </w:pPr>
      <w:r w:rsidRPr="00B4498C">
        <w:rPr>
          <w:rFonts w:ascii="GHEA Grapalat" w:hAnsi="GHEA Grapalat"/>
          <w:spacing w:val="-6"/>
        </w:rPr>
        <w:t xml:space="preserve">Для регистрации в системе в качестве участника  лицо заходит на интернет-сайт, </w:t>
      </w:r>
      <w:r w:rsidRPr="00B4498C">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B4498C" w:rsidRDefault="00051B69" w:rsidP="00051B69">
      <w:pPr>
        <w:widowControl w:val="0"/>
        <w:spacing w:after="160"/>
        <w:ind w:firstLine="567"/>
        <w:jc w:val="both"/>
        <w:rPr>
          <w:rFonts w:ascii="GHEA Grapalat" w:hAnsi="GHEA Grapalat" w:cs="Times Armenian"/>
        </w:rPr>
      </w:pPr>
      <w:r w:rsidRPr="00B4498C">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B4498C" w:rsidRDefault="00051B69" w:rsidP="00C40493">
      <w:pPr>
        <w:tabs>
          <w:tab w:val="left" w:pos="1350"/>
        </w:tabs>
        <w:ind w:firstLine="90"/>
        <w:jc w:val="both"/>
        <w:rPr>
          <w:rFonts w:ascii="GHEA Grapalat" w:hAnsi="GHEA Grapalat"/>
        </w:rPr>
      </w:pPr>
      <w:r w:rsidRPr="00B4498C">
        <w:rPr>
          <w:rFonts w:ascii="GHEA Grapalat" w:hAnsi="GHEA Grapalat"/>
        </w:rPr>
        <w:t xml:space="preserve">Адрес электронной почты секретаря оценочной комиссии </w:t>
      </w:r>
      <w:hyperlink r:id="rId10" w:history="1">
        <w:r w:rsidR="00C40493" w:rsidRPr="00B4498C">
          <w:rPr>
            <w:rStyle w:val="Hyperlink"/>
            <w:rFonts w:ascii="GHEA Grapalat" w:hAnsi="GHEA Grapalat"/>
            <w:b/>
            <w:bCs/>
          </w:rPr>
          <w:t>edita.simonyan@yerevan.am</w:t>
        </w:r>
      </w:hyperlink>
    </w:p>
    <w:p w14:paraId="704936AB" w14:textId="297C683D" w:rsidR="00051B69" w:rsidRPr="00B4498C" w:rsidRDefault="00051B69" w:rsidP="00051B69">
      <w:pPr>
        <w:widowControl w:val="0"/>
        <w:spacing w:after="160"/>
        <w:ind w:firstLine="567"/>
        <w:jc w:val="both"/>
        <w:rPr>
          <w:rFonts w:ascii="GHEA Grapalat" w:hAnsi="GHEA Grapalat"/>
        </w:rPr>
      </w:pPr>
    </w:p>
    <w:p w14:paraId="43C326B9" w14:textId="77777777" w:rsidR="00051B69" w:rsidRPr="00B4498C" w:rsidRDefault="00051B69" w:rsidP="00051B69">
      <w:pPr>
        <w:widowControl w:val="0"/>
        <w:spacing w:after="160"/>
        <w:jc w:val="center"/>
        <w:rPr>
          <w:rFonts w:ascii="GHEA Grapalat" w:hAnsi="GHEA Grapalat"/>
        </w:rPr>
      </w:pPr>
      <w:r w:rsidRPr="00B4498C">
        <w:rPr>
          <w:rFonts w:ascii="GHEA Grapalat" w:hAnsi="GHEA Grapalat"/>
        </w:rPr>
        <w:br w:type="page"/>
      </w:r>
      <w:r w:rsidRPr="00B4498C">
        <w:rPr>
          <w:rFonts w:ascii="GHEA Grapalat" w:hAnsi="GHEA Grapalat"/>
        </w:rPr>
        <w:lastRenderedPageBreak/>
        <w:t>ЧАСТЬ I</w:t>
      </w:r>
    </w:p>
    <w:p w14:paraId="30B15090" w14:textId="77777777" w:rsidR="00051B69" w:rsidRPr="00B4498C" w:rsidRDefault="00051B69" w:rsidP="00051B69">
      <w:pPr>
        <w:widowControl w:val="0"/>
        <w:spacing w:after="160"/>
        <w:jc w:val="center"/>
        <w:rPr>
          <w:rFonts w:ascii="GHEA Grapalat" w:hAnsi="GHEA Grapalat" w:cs="Sylfaen"/>
          <w:b/>
        </w:rPr>
      </w:pPr>
      <w:r w:rsidRPr="00B4498C">
        <w:rPr>
          <w:rFonts w:ascii="GHEA Grapalat" w:hAnsi="GHEA Grapalat"/>
          <w:b/>
        </w:rPr>
        <w:t>1. ХАРАКТЕРИСТИКА ПРЕДМЕТА ЗАКУПКИ</w:t>
      </w:r>
    </w:p>
    <w:p w14:paraId="1D6C777C" w14:textId="7A7794FF" w:rsidR="00051B69" w:rsidRPr="00B4498C" w:rsidRDefault="00051B69" w:rsidP="00051B69">
      <w:pPr>
        <w:widowControl w:val="0"/>
        <w:tabs>
          <w:tab w:val="left" w:pos="1134"/>
        </w:tabs>
        <w:spacing w:after="160"/>
        <w:ind w:firstLine="567"/>
        <w:jc w:val="both"/>
        <w:outlineLvl w:val="2"/>
        <w:rPr>
          <w:rFonts w:ascii="GHEA Grapalat" w:hAnsi="GHEA Grapalat"/>
        </w:rPr>
      </w:pPr>
      <w:r w:rsidRPr="00B4498C">
        <w:rPr>
          <w:rFonts w:ascii="GHEA Grapalat" w:hAnsi="GHEA Grapalat"/>
        </w:rPr>
        <w:t>1.1.</w:t>
      </w:r>
      <w:r w:rsidRPr="00B4498C">
        <w:rPr>
          <w:rFonts w:ascii="GHEA Grapalat" w:hAnsi="GHEA Grapalat"/>
        </w:rPr>
        <w:tab/>
        <w:t xml:space="preserve">Предметом закупки является приобретение </w:t>
      </w:r>
      <w:r w:rsidR="004E486B" w:rsidRPr="00B4498C">
        <w:rPr>
          <w:rFonts w:ascii="GHEA Grapalat" w:hAnsi="GHEA Grapalat"/>
          <w:b/>
          <w:bCs/>
        </w:rPr>
        <w:t xml:space="preserve">консультационных услуг </w:t>
      </w:r>
      <w:r w:rsidR="00D20132" w:rsidRPr="00B4498C">
        <w:rPr>
          <w:rFonts w:ascii="GHEA Grapalat" w:hAnsi="GHEA Grapalat"/>
          <w:b/>
          <w:bCs/>
        </w:rPr>
        <w:t xml:space="preserve">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 </w:t>
      </w:r>
      <w:r w:rsidRPr="00B4498C">
        <w:rPr>
          <w:rFonts w:ascii="GHEA Grapalat" w:hAnsi="GHEA Grapalat"/>
        </w:rPr>
        <w:t xml:space="preserve">для нужд мэрии г. Еревана, которые сгруппированы в </w:t>
      </w:r>
      <w:r w:rsidR="00D26590" w:rsidRPr="00B4498C">
        <w:rPr>
          <w:rFonts w:ascii="GHEA Grapalat" w:hAnsi="GHEA Grapalat"/>
        </w:rPr>
        <w:t>1</w:t>
      </w:r>
      <w:r w:rsidR="00F95FD0" w:rsidRPr="00B4498C">
        <w:rPr>
          <w:rFonts w:ascii="GHEA Grapalat" w:hAnsi="GHEA Grapalat"/>
        </w:rPr>
        <w:t xml:space="preserve"> </w:t>
      </w:r>
      <w:r w:rsidRPr="00B4498C">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B4498C" w14:paraId="7F1E1DB2" w14:textId="77777777" w:rsidTr="00EA35BC">
        <w:trPr>
          <w:trHeight w:val="736"/>
          <w:jc w:val="center"/>
        </w:trPr>
        <w:tc>
          <w:tcPr>
            <w:tcW w:w="2917" w:type="dxa"/>
            <w:gridSpan w:val="2"/>
            <w:vAlign w:val="center"/>
          </w:tcPr>
          <w:p w14:paraId="65309B59" w14:textId="77777777" w:rsidR="00051B69" w:rsidRPr="00B4498C" w:rsidRDefault="00051B69" w:rsidP="00051B69">
            <w:pPr>
              <w:widowControl w:val="0"/>
              <w:spacing w:after="120"/>
              <w:jc w:val="center"/>
              <w:rPr>
                <w:rFonts w:ascii="GHEA Grapalat" w:hAnsi="GHEA Grapalat"/>
                <w:b/>
                <w:i/>
                <w:sz w:val="20"/>
                <w:szCs w:val="20"/>
              </w:rPr>
            </w:pPr>
          </w:p>
          <w:p w14:paraId="14C4943B" w14:textId="77777777" w:rsidR="00051B69" w:rsidRPr="00B4498C" w:rsidRDefault="00051B69" w:rsidP="00051B69">
            <w:pPr>
              <w:widowControl w:val="0"/>
              <w:spacing w:after="120"/>
              <w:jc w:val="center"/>
              <w:rPr>
                <w:rFonts w:ascii="GHEA Grapalat" w:hAnsi="GHEA Grapalat"/>
                <w:b/>
                <w:bCs/>
                <w:i/>
                <w:iCs/>
                <w:sz w:val="20"/>
                <w:szCs w:val="20"/>
              </w:rPr>
            </w:pPr>
            <w:r w:rsidRPr="00B4498C">
              <w:rPr>
                <w:rFonts w:ascii="GHEA Grapalat" w:hAnsi="GHEA Grapalat"/>
                <w:b/>
                <w:i/>
                <w:sz w:val="20"/>
                <w:szCs w:val="20"/>
              </w:rPr>
              <w:t>Лотов</w:t>
            </w:r>
          </w:p>
        </w:tc>
        <w:tc>
          <w:tcPr>
            <w:tcW w:w="6317" w:type="dxa"/>
            <w:vMerge w:val="restart"/>
            <w:vAlign w:val="center"/>
          </w:tcPr>
          <w:p w14:paraId="54774851" w14:textId="77777777" w:rsidR="00051B69" w:rsidRPr="00B4498C" w:rsidRDefault="00051B69" w:rsidP="00051B69">
            <w:pPr>
              <w:widowControl w:val="0"/>
              <w:spacing w:after="120"/>
              <w:jc w:val="center"/>
              <w:rPr>
                <w:rFonts w:ascii="GHEA Grapalat" w:hAnsi="GHEA Grapalat"/>
                <w:b/>
                <w:bCs/>
                <w:i/>
                <w:iCs/>
              </w:rPr>
            </w:pPr>
            <w:r w:rsidRPr="00B4498C">
              <w:rPr>
                <w:rFonts w:ascii="GHEA Grapalat" w:hAnsi="GHEA Grapalat"/>
                <w:b/>
                <w:i/>
              </w:rPr>
              <w:t>Наименование лота</w:t>
            </w:r>
          </w:p>
        </w:tc>
      </w:tr>
      <w:tr w:rsidR="00051B69" w:rsidRPr="00B4498C" w14:paraId="044088D7" w14:textId="77777777" w:rsidTr="00EA35BC">
        <w:trPr>
          <w:jc w:val="center"/>
          <w:ins w:id="2" w:author="Vardan" w:date="2022-05-29T21:53:00Z"/>
        </w:trPr>
        <w:tc>
          <w:tcPr>
            <w:tcW w:w="1035" w:type="dxa"/>
            <w:vAlign w:val="center"/>
          </w:tcPr>
          <w:p w14:paraId="41662070" w14:textId="77777777" w:rsidR="00051B69" w:rsidRPr="00B4498C" w:rsidRDefault="00051B69" w:rsidP="00051B69">
            <w:pPr>
              <w:widowControl w:val="0"/>
              <w:spacing w:after="120"/>
              <w:jc w:val="center"/>
              <w:rPr>
                <w:ins w:id="3" w:author="Vardan" w:date="2022-05-29T21:53:00Z"/>
                <w:rFonts w:ascii="GHEA Grapalat" w:hAnsi="GHEA Grapalat"/>
                <w:b/>
                <w:sz w:val="20"/>
                <w:szCs w:val="20"/>
                <w:lang w:val="en-US"/>
              </w:rPr>
            </w:pPr>
            <w:r w:rsidRPr="00B4498C">
              <w:rPr>
                <w:rFonts w:ascii="GHEA Grapalat" w:hAnsi="GHEA Grapalat"/>
                <w:b/>
                <w:i/>
                <w:sz w:val="20"/>
                <w:szCs w:val="20"/>
              </w:rPr>
              <w:t>Номера</w:t>
            </w:r>
            <w:r w:rsidRPr="00B4498C">
              <w:rPr>
                <w:rFonts w:ascii="GHEA Grapalat" w:hAnsi="GHEA Grapalat"/>
                <w:b/>
                <w:i/>
                <w:sz w:val="20"/>
                <w:szCs w:val="20"/>
                <w:lang w:val="en-US"/>
              </w:rPr>
              <w:t xml:space="preserve"> </w:t>
            </w:r>
          </w:p>
        </w:tc>
        <w:tc>
          <w:tcPr>
            <w:tcW w:w="1882" w:type="dxa"/>
            <w:vAlign w:val="center"/>
          </w:tcPr>
          <w:p w14:paraId="05F73C63" w14:textId="77777777" w:rsidR="00051B69" w:rsidRPr="00B4498C" w:rsidRDefault="00051B69" w:rsidP="00051B69">
            <w:pPr>
              <w:widowControl w:val="0"/>
              <w:spacing w:after="120"/>
              <w:jc w:val="center"/>
              <w:rPr>
                <w:ins w:id="4" w:author="Vardan" w:date="2022-05-29T21:53:00Z"/>
                <w:rFonts w:ascii="GHEA Grapalat" w:hAnsi="GHEA Grapalat"/>
                <w:b/>
                <w:sz w:val="20"/>
                <w:szCs w:val="20"/>
              </w:rPr>
            </w:pPr>
            <w:r w:rsidRPr="00B4498C">
              <w:rPr>
                <w:rFonts w:ascii="GHEA Grapalat" w:hAnsi="GHEA Grapalat"/>
                <w:b/>
                <w:i/>
                <w:sz w:val="20"/>
                <w:szCs w:val="20"/>
              </w:rPr>
              <w:t>Цена закупки</w:t>
            </w:r>
          </w:p>
        </w:tc>
        <w:tc>
          <w:tcPr>
            <w:tcW w:w="6317" w:type="dxa"/>
            <w:vMerge/>
            <w:vAlign w:val="center"/>
          </w:tcPr>
          <w:p w14:paraId="78D45151" w14:textId="77777777" w:rsidR="00051B69" w:rsidRPr="00B4498C" w:rsidRDefault="00051B69" w:rsidP="00051B69">
            <w:pPr>
              <w:widowControl w:val="0"/>
              <w:spacing w:after="120"/>
              <w:jc w:val="both"/>
              <w:rPr>
                <w:ins w:id="5" w:author="Vardan" w:date="2022-05-29T21:53:00Z"/>
                <w:rFonts w:ascii="GHEA Grapalat" w:hAnsi="GHEA Grapalat"/>
                <w:u w:val="single"/>
              </w:rPr>
            </w:pPr>
          </w:p>
        </w:tc>
      </w:tr>
      <w:tr w:rsidR="007063E7" w:rsidRPr="00B4498C" w14:paraId="61CFFAF7" w14:textId="77777777" w:rsidTr="00CC7FFB">
        <w:trPr>
          <w:jc w:val="center"/>
        </w:trPr>
        <w:tc>
          <w:tcPr>
            <w:tcW w:w="1035" w:type="dxa"/>
            <w:vAlign w:val="center"/>
          </w:tcPr>
          <w:p w14:paraId="3ACE4FB0" w14:textId="49D454B7" w:rsidR="007063E7" w:rsidRPr="00B4498C" w:rsidRDefault="007063E7" w:rsidP="007063E7">
            <w:pPr>
              <w:widowControl w:val="0"/>
              <w:spacing w:after="120"/>
              <w:jc w:val="center"/>
              <w:rPr>
                <w:rFonts w:ascii="GHEA Grapalat" w:hAnsi="GHEA Grapalat"/>
              </w:rPr>
            </w:pPr>
            <w:r w:rsidRPr="00B4498C">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50A08AE3" w:rsidR="007063E7" w:rsidRPr="00B4498C" w:rsidRDefault="00D20132" w:rsidP="007063E7">
            <w:pPr>
              <w:widowControl w:val="0"/>
              <w:spacing w:after="120"/>
              <w:jc w:val="center"/>
              <w:rPr>
                <w:rFonts w:ascii="GHEA Grapalat" w:hAnsi="GHEA Grapalat"/>
                <w:lang w:val="hy-AM"/>
              </w:rPr>
            </w:pPr>
            <w:r w:rsidRPr="00B4498C">
              <w:rPr>
                <w:rFonts w:ascii="GHEA Grapalat" w:eastAsia="Calibri" w:hAnsi="GHEA Grapalat" w:cs="Calibri"/>
                <w:sz w:val="20"/>
                <w:szCs w:val="20"/>
                <w:lang w:val="hy-AM"/>
              </w:rPr>
              <w:t>1 200 880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EC1D7F3" w:rsidR="007063E7" w:rsidRPr="00B4498C" w:rsidRDefault="004E486B" w:rsidP="007063E7">
            <w:pPr>
              <w:widowControl w:val="0"/>
              <w:spacing w:after="120"/>
              <w:jc w:val="center"/>
              <w:rPr>
                <w:rFonts w:ascii="GHEA Grapalat" w:hAnsi="GHEA Grapalat"/>
                <w:sz w:val="20"/>
                <w:szCs w:val="20"/>
                <w:lang w:val="hy-AM"/>
              </w:rPr>
            </w:pPr>
            <w:r w:rsidRPr="00B4498C">
              <w:rPr>
                <w:rFonts w:ascii="GHEA Grapalat" w:hAnsi="GHEA Grapalat"/>
                <w:sz w:val="20"/>
                <w:szCs w:val="20"/>
                <w:lang w:val="hy-AM"/>
              </w:rPr>
              <w:t xml:space="preserve">Консультационных услуг </w:t>
            </w:r>
            <w:r w:rsidR="00D20132" w:rsidRPr="00B4498C">
              <w:rPr>
                <w:rFonts w:ascii="GHEA Grapalat" w:hAnsi="GHEA Grapalat"/>
                <w:sz w:val="20"/>
                <w:szCs w:val="20"/>
                <w:lang w:val="hy-AM"/>
              </w:rPr>
              <w:t>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w:t>
            </w:r>
          </w:p>
        </w:tc>
      </w:tr>
    </w:tbl>
    <w:p w14:paraId="2AB3D7F1" w14:textId="77777777" w:rsidR="00051B69" w:rsidRPr="00B4498C" w:rsidRDefault="00051B69" w:rsidP="00051B69">
      <w:pPr>
        <w:widowControl w:val="0"/>
        <w:spacing w:after="160"/>
        <w:ind w:firstLine="567"/>
        <w:jc w:val="both"/>
        <w:rPr>
          <w:rFonts w:ascii="GHEA Grapalat" w:hAnsi="GHEA Grapalat"/>
        </w:rPr>
      </w:pPr>
      <w:r w:rsidRPr="00B4498C">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B4498C" w:rsidRDefault="00F85D0C" w:rsidP="00B46D58">
      <w:pPr>
        <w:widowControl w:val="0"/>
        <w:spacing w:after="160"/>
        <w:jc w:val="center"/>
        <w:rPr>
          <w:rFonts w:ascii="GHEA Grapalat" w:hAnsi="GHEA Grapalat"/>
          <w:b/>
        </w:rPr>
      </w:pPr>
    </w:p>
    <w:p w14:paraId="49AD27FE" w14:textId="77777777" w:rsidR="00C00752" w:rsidRPr="00B4498C" w:rsidRDefault="00693101" w:rsidP="00B46D58">
      <w:pPr>
        <w:widowControl w:val="0"/>
        <w:spacing w:after="160"/>
        <w:jc w:val="center"/>
        <w:rPr>
          <w:rFonts w:ascii="GHEA Grapalat" w:hAnsi="GHEA Grapalat"/>
          <w:b/>
        </w:rPr>
      </w:pPr>
      <w:r w:rsidRPr="00B4498C">
        <w:rPr>
          <w:rFonts w:ascii="GHEA Grapalat" w:hAnsi="GHEA Grapalat"/>
          <w:b/>
        </w:rPr>
        <w:t>2.</w:t>
      </w:r>
      <w:r w:rsidR="002B32D6" w:rsidRPr="00B4498C">
        <w:rPr>
          <w:rFonts w:ascii="GHEA Grapalat" w:hAnsi="GHEA Grapalat"/>
          <w:b/>
        </w:rPr>
        <w:t xml:space="preserve"> ТРЕБОВАНИЯ К ПРАВУ УЧАСТНИКА НА УЧАСТИЕ, </w:t>
      </w:r>
      <w:r w:rsidRPr="00B4498C">
        <w:rPr>
          <w:rFonts w:ascii="GHEA Grapalat" w:hAnsi="GHEA Grapalat"/>
          <w:b/>
        </w:rPr>
        <w:br/>
      </w:r>
      <w:r w:rsidR="002B32D6" w:rsidRPr="00B4498C">
        <w:rPr>
          <w:rFonts w:ascii="GHEA Grapalat" w:hAnsi="GHEA Grapalat"/>
          <w:b/>
        </w:rPr>
        <w:t>КВАЛИФИКАЦИОННЫЕ КРИТЕРИИ И ПОРЯДОК ИХ ОЦЕНКИ</w:t>
      </w:r>
    </w:p>
    <w:p w14:paraId="12E40724" w14:textId="77777777" w:rsidR="00753E6E" w:rsidRPr="00B4498C" w:rsidRDefault="00096865" w:rsidP="00B46D58">
      <w:pPr>
        <w:widowControl w:val="0"/>
        <w:tabs>
          <w:tab w:val="left" w:pos="1134"/>
        </w:tabs>
        <w:spacing w:after="160"/>
        <w:ind w:firstLine="567"/>
        <w:jc w:val="both"/>
        <w:rPr>
          <w:rFonts w:ascii="GHEA Grapalat" w:hAnsi="GHEA Grapalat" w:cs="Arial Armenian"/>
        </w:rPr>
      </w:pPr>
      <w:r w:rsidRPr="00B4498C">
        <w:rPr>
          <w:rFonts w:ascii="GHEA Grapalat" w:hAnsi="GHEA Grapalat"/>
        </w:rPr>
        <w:t>2.1</w:t>
      </w:r>
      <w:r w:rsidR="008E6E51" w:rsidRPr="00B4498C">
        <w:rPr>
          <w:rFonts w:ascii="GHEA Grapalat" w:hAnsi="GHEA Grapalat"/>
        </w:rPr>
        <w:t>.</w:t>
      </w:r>
      <w:r w:rsidR="00693101" w:rsidRPr="00B4498C">
        <w:rPr>
          <w:rFonts w:ascii="GHEA Grapalat" w:hAnsi="GHEA Grapalat"/>
        </w:rPr>
        <w:tab/>
      </w:r>
      <w:r w:rsidRPr="00B4498C">
        <w:rPr>
          <w:rFonts w:ascii="GHEA Grapalat" w:hAnsi="GHEA Grapalat"/>
        </w:rPr>
        <w:t>В настоящей процедуре не имеют права участвовать лица:</w:t>
      </w:r>
    </w:p>
    <w:p w14:paraId="50F2B35D" w14:textId="77777777" w:rsidR="00753E6E" w:rsidRPr="00B4498C" w:rsidRDefault="00753E6E" w:rsidP="00B46D58">
      <w:pPr>
        <w:widowControl w:val="0"/>
        <w:tabs>
          <w:tab w:val="left" w:pos="1134"/>
        </w:tabs>
        <w:spacing w:after="160"/>
        <w:ind w:firstLine="567"/>
        <w:jc w:val="both"/>
        <w:rPr>
          <w:rFonts w:ascii="GHEA Grapalat" w:hAnsi="GHEA Grapalat"/>
        </w:rPr>
      </w:pPr>
      <w:r w:rsidRPr="00B4498C">
        <w:rPr>
          <w:rFonts w:ascii="GHEA Grapalat" w:hAnsi="GHEA Grapalat"/>
        </w:rPr>
        <w:t>1)</w:t>
      </w:r>
      <w:r w:rsidR="00693101" w:rsidRPr="00B4498C">
        <w:rPr>
          <w:rFonts w:ascii="GHEA Grapalat" w:hAnsi="GHEA Grapalat"/>
        </w:rPr>
        <w:tab/>
      </w:r>
      <w:r w:rsidRPr="00B4498C">
        <w:rPr>
          <w:rFonts w:ascii="GHEA Grapalat" w:hAnsi="GHEA Grapalat"/>
        </w:rPr>
        <w:t xml:space="preserve">которые на день подачи заявки в судебном порядке признаны банкротом; </w:t>
      </w:r>
    </w:p>
    <w:p w14:paraId="09D7D4F9" w14:textId="77777777" w:rsidR="00753E6E" w:rsidRPr="00B4498C" w:rsidRDefault="00753E6E" w:rsidP="00B46D58">
      <w:pPr>
        <w:widowControl w:val="0"/>
        <w:tabs>
          <w:tab w:val="left" w:pos="1134"/>
        </w:tabs>
        <w:spacing w:after="160"/>
        <w:ind w:firstLine="567"/>
        <w:jc w:val="both"/>
        <w:rPr>
          <w:rFonts w:ascii="GHEA Grapalat" w:hAnsi="GHEA Grapalat"/>
        </w:rPr>
      </w:pPr>
      <w:r w:rsidRPr="00B4498C">
        <w:rPr>
          <w:rFonts w:ascii="GHEA Grapalat" w:hAnsi="GHEA Grapalat"/>
        </w:rPr>
        <w:t>3)</w:t>
      </w:r>
      <w:r w:rsidR="00E1385B" w:rsidRPr="00B4498C">
        <w:rPr>
          <w:rFonts w:ascii="GHEA Grapalat" w:hAnsi="GHEA Grapalat"/>
        </w:rPr>
        <w:tab/>
      </w:r>
      <w:r w:rsidRPr="00B4498C">
        <w:rPr>
          <w:rFonts w:ascii="GHEA Grapalat" w:hAnsi="GHEA Grapalat"/>
        </w:rPr>
        <w:t xml:space="preserve">которые или представитель исполнительного органа которых в течение </w:t>
      </w:r>
      <w:r w:rsidR="008B6D0D" w:rsidRPr="00B4498C">
        <w:rPr>
          <w:rFonts w:ascii="GHEA Grapalat" w:hAnsi="GHEA Grapalat"/>
        </w:rPr>
        <w:t xml:space="preserve">пяти </w:t>
      </w:r>
      <w:r w:rsidRPr="00B4498C">
        <w:rPr>
          <w:rFonts w:ascii="GHEA Grapalat" w:hAnsi="GHEA Grapalat"/>
        </w:rPr>
        <w:t>лет, предшествующих дню подачи заявки, были осуждены за</w:t>
      </w:r>
      <w:r w:rsidR="003240F7" w:rsidRPr="00B4498C">
        <w:rPr>
          <w:rFonts w:ascii="Courier New" w:hAnsi="Courier New" w:cs="Courier New"/>
          <w:lang w:val="en-US"/>
        </w:rPr>
        <w:t> </w:t>
      </w:r>
      <w:r w:rsidRPr="00B4498C">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4498C">
        <w:rPr>
          <w:rFonts w:ascii="Courier New" w:hAnsi="Courier New" w:cs="Courier New"/>
          <w:lang w:val="en-US"/>
        </w:rPr>
        <w:t> </w:t>
      </w:r>
      <w:r w:rsidRPr="00B4498C">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B4498C">
        <w:rPr>
          <w:rFonts w:ascii="GHEA Grapalat" w:hAnsi="GHEA Grapalat"/>
        </w:rPr>
        <w:t>гашена</w:t>
      </w:r>
      <w:r w:rsidR="00EB76D0" w:rsidRPr="00B4498C">
        <w:rPr>
          <w:rFonts w:ascii="GHEA Grapalat" w:hAnsi="GHEA Grapalat"/>
        </w:rPr>
        <w:t xml:space="preserve"> или отменена</w:t>
      </w:r>
      <w:r w:rsidR="003240F7" w:rsidRPr="00B4498C">
        <w:rPr>
          <w:rFonts w:ascii="GHEA Grapalat" w:hAnsi="GHEA Grapalat"/>
        </w:rPr>
        <w:t>;</w:t>
      </w:r>
    </w:p>
    <w:p w14:paraId="3812144C" w14:textId="77777777" w:rsidR="00753E6E" w:rsidRPr="00B4498C" w:rsidRDefault="00753E6E" w:rsidP="00B46D58">
      <w:pPr>
        <w:widowControl w:val="0"/>
        <w:tabs>
          <w:tab w:val="left" w:pos="1134"/>
        </w:tabs>
        <w:spacing w:after="160"/>
        <w:ind w:firstLine="567"/>
        <w:jc w:val="both"/>
        <w:rPr>
          <w:rFonts w:ascii="GHEA Grapalat" w:hAnsi="GHEA Grapalat"/>
        </w:rPr>
      </w:pPr>
      <w:r w:rsidRPr="00B4498C">
        <w:rPr>
          <w:rFonts w:ascii="GHEA Grapalat" w:hAnsi="GHEA Grapalat"/>
        </w:rPr>
        <w:t>4)</w:t>
      </w:r>
      <w:r w:rsidR="00E1385B" w:rsidRPr="00B4498C">
        <w:rPr>
          <w:rFonts w:ascii="GHEA Grapalat" w:hAnsi="GHEA Grapalat"/>
        </w:rPr>
        <w:tab/>
      </w:r>
      <w:r w:rsidR="008B6D0D" w:rsidRPr="00B4498C">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4498C">
        <w:rPr>
          <w:rFonts w:ascii="GHEA Grapalat" w:hAnsi="GHEA Grapalat"/>
        </w:rPr>
        <w:t>;</w:t>
      </w:r>
    </w:p>
    <w:p w14:paraId="28A17829" w14:textId="77777777" w:rsidR="00753E6E" w:rsidRPr="00B4498C" w:rsidRDefault="00753E6E" w:rsidP="00B46D58">
      <w:pPr>
        <w:widowControl w:val="0"/>
        <w:tabs>
          <w:tab w:val="left" w:pos="1134"/>
        </w:tabs>
        <w:spacing w:after="160"/>
        <w:ind w:firstLine="567"/>
        <w:jc w:val="both"/>
        <w:rPr>
          <w:rFonts w:ascii="GHEA Grapalat" w:hAnsi="GHEA Grapalat"/>
        </w:rPr>
      </w:pPr>
      <w:r w:rsidRPr="00B4498C">
        <w:rPr>
          <w:rFonts w:ascii="GHEA Grapalat" w:hAnsi="GHEA Grapalat"/>
        </w:rPr>
        <w:t>5)</w:t>
      </w:r>
      <w:r w:rsidR="00E1385B" w:rsidRPr="00B4498C">
        <w:rPr>
          <w:rFonts w:ascii="GHEA Grapalat" w:hAnsi="GHEA Grapalat"/>
        </w:rPr>
        <w:tab/>
      </w:r>
      <w:r w:rsidRPr="00B4498C">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4498C">
        <w:rPr>
          <w:rFonts w:ascii="Courier New" w:hAnsi="Courier New" w:cs="Courier New"/>
          <w:lang w:val="en-US"/>
        </w:rPr>
        <w:t> </w:t>
      </w:r>
      <w:r w:rsidRPr="00B4498C">
        <w:rPr>
          <w:rFonts w:ascii="GHEA Grapalat" w:hAnsi="GHEA Grapalat"/>
        </w:rPr>
        <w:t xml:space="preserve">закупках; </w:t>
      </w:r>
    </w:p>
    <w:p w14:paraId="6B0EC5D3"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6)</w:t>
      </w:r>
      <w:r w:rsidRPr="00B4498C">
        <w:rPr>
          <w:rFonts w:ascii="GHEA Grapalat" w:hAnsi="GHEA Grapalat"/>
        </w:rPr>
        <w:tab/>
        <w:t xml:space="preserve">которые по состоянию на день подачи заявки включены в список </w:t>
      </w:r>
      <w:r w:rsidRPr="00B4498C">
        <w:rPr>
          <w:rFonts w:ascii="GHEA Grapalat" w:hAnsi="GHEA Grapalat"/>
        </w:rPr>
        <w:lastRenderedPageBreak/>
        <w:t>участников, не имеющих права на участие в процессе закупок;</w:t>
      </w:r>
    </w:p>
    <w:p w14:paraId="30C831A7"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2.2.</w:t>
      </w:r>
      <w:r w:rsidRPr="00B4498C">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2.3.</w:t>
      </w:r>
      <w:r w:rsidRPr="00B4498C">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B4498C" w:rsidRDefault="00FA0212" w:rsidP="00B46D58">
      <w:pPr>
        <w:widowControl w:val="0"/>
        <w:tabs>
          <w:tab w:val="left" w:pos="1134"/>
        </w:tabs>
        <w:spacing w:after="160"/>
        <w:ind w:firstLine="567"/>
        <w:jc w:val="both"/>
        <w:rPr>
          <w:rFonts w:ascii="GHEA Grapalat" w:hAnsi="GHEA Grapalat"/>
        </w:rPr>
      </w:pPr>
    </w:p>
    <w:p w14:paraId="4C90C6E0" w14:textId="77777777" w:rsidR="00BA3554" w:rsidRPr="00B4498C" w:rsidRDefault="00BA3554" w:rsidP="00B46D58">
      <w:pPr>
        <w:widowControl w:val="0"/>
        <w:tabs>
          <w:tab w:val="left" w:pos="1134"/>
        </w:tabs>
        <w:spacing w:after="160"/>
        <w:ind w:firstLine="567"/>
        <w:jc w:val="both"/>
        <w:rPr>
          <w:rFonts w:ascii="GHEA Grapalat" w:hAnsi="GHEA Grapalat"/>
        </w:rPr>
      </w:pPr>
      <w:r w:rsidRPr="00B4498C">
        <w:rPr>
          <w:rFonts w:ascii="GHEA Grapalat" w:hAnsi="GHEA Grapalat"/>
        </w:rPr>
        <w:t>Запрещается одновременное участие в настоящей процедуре</w:t>
      </w:r>
      <w:r w:rsidR="00F4264D" w:rsidRPr="00B4498C">
        <w:rPr>
          <w:rFonts w:ascii="GHEA Grapalat" w:hAnsi="GHEA Grapalat"/>
        </w:rPr>
        <w:t xml:space="preserve"> (</w:t>
      </w:r>
      <w:r w:rsidR="00DA4643" w:rsidRPr="00B4498C">
        <w:rPr>
          <w:rFonts w:ascii="GHEA Grapalat" w:hAnsi="GHEA Grapalat"/>
        </w:rPr>
        <w:t>на о</w:t>
      </w:r>
      <w:r w:rsidR="00EE7758" w:rsidRPr="00B4498C">
        <w:rPr>
          <w:rFonts w:ascii="GHEA Grapalat" w:hAnsi="GHEA Grapalat"/>
        </w:rPr>
        <w:t>дин и тот же</w:t>
      </w:r>
      <w:r w:rsidR="00DA4643" w:rsidRPr="00B4498C">
        <w:rPr>
          <w:rFonts w:ascii="GHEA Grapalat" w:hAnsi="GHEA Grapalat"/>
        </w:rPr>
        <w:t xml:space="preserve"> лот</w:t>
      </w:r>
      <w:r w:rsidR="00F4264D" w:rsidRPr="00B4498C">
        <w:rPr>
          <w:rFonts w:ascii="GHEA Grapalat" w:hAnsi="GHEA Grapalat"/>
        </w:rPr>
        <w:t>)</w:t>
      </w:r>
      <w:r w:rsidRPr="00B4498C">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B4498C"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B4498C">
        <w:rPr>
          <w:rFonts w:ascii="GHEA Grapalat" w:hAnsi="GHEA Grapalat"/>
        </w:rPr>
        <w:t>По смыслу пункта 119 Порядка:</w:t>
      </w:r>
    </w:p>
    <w:p w14:paraId="1BFA7EA2"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rPr>
        <w:t>1)</w:t>
      </w:r>
      <w:r w:rsidR="00E1385B" w:rsidRPr="00B4498C">
        <w:rPr>
          <w:rFonts w:ascii="GHEA Grapalat" w:hAnsi="GHEA Grapalat"/>
        </w:rPr>
        <w:tab/>
      </w:r>
      <w:r w:rsidRPr="00B4498C">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4498C">
        <w:rPr>
          <w:rFonts w:ascii="GHEA Grapalat" w:hAnsi="GHEA Grapalat"/>
          <w:color w:val="000000"/>
        </w:rPr>
        <w:t xml:space="preserve"> </w:t>
      </w:r>
    </w:p>
    <w:p w14:paraId="73D8CFE9"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lastRenderedPageBreak/>
        <w:t>2)</w:t>
      </w:r>
      <w:r w:rsidR="00E1385B" w:rsidRPr="00B4498C">
        <w:rPr>
          <w:rFonts w:ascii="GHEA Grapalat" w:hAnsi="GHEA Grapalat"/>
          <w:color w:val="000000"/>
        </w:rPr>
        <w:tab/>
      </w:r>
      <w:r w:rsidRPr="00B4498C">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а.</w:t>
      </w:r>
      <w:r w:rsidR="00E1385B" w:rsidRPr="00B4498C">
        <w:rPr>
          <w:rFonts w:ascii="GHEA Grapalat" w:hAnsi="GHEA Grapalat"/>
          <w:color w:val="000000"/>
        </w:rPr>
        <w:tab/>
      </w:r>
      <w:r w:rsidRPr="00B4498C">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B4498C"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б.</w:t>
      </w:r>
      <w:r w:rsidR="00E1385B" w:rsidRPr="00B4498C">
        <w:rPr>
          <w:rFonts w:ascii="GHEA Grapalat" w:hAnsi="GHEA Grapalat"/>
          <w:color w:val="000000"/>
        </w:rPr>
        <w:tab/>
      </w:r>
      <w:r w:rsidRPr="00B4498C">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в.</w:t>
      </w:r>
      <w:r w:rsidR="00E1385B" w:rsidRPr="00B4498C">
        <w:rPr>
          <w:rFonts w:ascii="GHEA Grapalat" w:hAnsi="GHEA Grapalat"/>
          <w:color w:val="000000"/>
        </w:rPr>
        <w:tab/>
      </w:r>
      <w:r w:rsidRPr="00B4498C">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г.</w:t>
      </w:r>
      <w:r w:rsidR="00E1385B" w:rsidRPr="00B4498C">
        <w:rPr>
          <w:rFonts w:ascii="GHEA Grapalat" w:hAnsi="GHEA Grapalat"/>
          <w:color w:val="000000"/>
        </w:rPr>
        <w:tab/>
      </w:r>
      <w:r w:rsidRPr="00B4498C">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B4498C"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rPr>
        <w:t>3)</w:t>
      </w:r>
      <w:r w:rsidR="00E1385B" w:rsidRPr="00B4498C">
        <w:rPr>
          <w:rFonts w:ascii="GHEA Grapalat" w:hAnsi="GHEA Grapalat"/>
        </w:rPr>
        <w:tab/>
      </w:r>
      <w:r w:rsidRPr="00B4498C">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а.</w:t>
      </w:r>
      <w:r w:rsidR="00E1385B" w:rsidRPr="00B4498C">
        <w:rPr>
          <w:rFonts w:ascii="GHEA Grapalat" w:hAnsi="GHEA Grapalat"/>
          <w:color w:val="000000"/>
        </w:rPr>
        <w:tab/>
      </w:r>
      <w:r w:rsidRPr="00B4498C">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4498C">
        <w:rPr>
          <w:rFonts w:ascii="Courier New" w:hAnsi="Courier New" w:cs="Courier New"/>
          <w:color w:val="000000"/>
          <w:lang w:val="en-US"/>
        </w:rPr>
        <w:t> </w:t>
      </w:r>
      <w:r w:rsidRPr="00B4498C">
        <w:rPr>
          <w:rFonts w:ascii="GHEA Grapalat" w:hAnsi="GHEA Grapalat"/>
          <w:color w:val="000000"/>
        </w:rPr>
        <w:t>лица;</w:t>
      </w:r>
    </w:p>
    <w:p w14:paraId="6077B16D"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б.</w:t>
      </w:r>
      <w:r w:rsidR="00E1385B" w:rsidRPr="00B4498C">
        <w:rPr>
          <w:rFonts w:ascii="GHEA Grapalat" w:hAnsi="GHEA Grapalat"/>
          <w:color w:val="000000"/>
        </w:rPr>
        <w:tab/>
      </w:r>
      <w:r w:rsidRPr="00B4498C">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4498C">
        <w:rPr>
          <w:rFonts w:ascii="GHEA Grapalat" w:hAnsi="GHEA Grapalat"/>
          <w:color w:val="000000"/>
        </w:rPr>
        <w:t>в.</w:t>
      </w:r>
      <w:r w:rsidR="00E1385B" w:rsidRPr="00B4498C">
        <w:rPr>
          <w:rFonts w:ascii="GHEA Grapalat" w:hAnsi="GHEA Grapalat"/>
          <w:color w:val="000000"/>
        </w:rPr>
        <w:tab/>
      </w:r>
      <w:r w:rsidRPr="00B4498C">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B4498C"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B4498C">
        <w:rPr>
          <w:rFonts w:ascii="GHEA Grapalat" w:hAnsi="GHEA Grapalat"/>
          <w:color w:val="000000"/>
        </w:rPr>
        <w:t>г.</w:t>
      </w:r>
      <w:r w:rsidR="00E1385B" w:rsidRPr="00B4498C">
        <w:rPr>
          <w:rFonts w:ascii="GHEA Grapalat" w:hAnsi="GHEA Grapalat"/>
          <w:color w:val="000000"/>
        </w:rPr>
        <w:tab/>
      </w:r>
      <w:r w:rsidRPr="00B4498C">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B4498C" w:rsidRDefault="00D5674E" w:rsidP="006A1FFF">
      <w:pPr>
        <w:widowControl w:val="0"/>
        <w:tabs>
          <w:tab w:val="left" w:pos="1134"/>
        </w:tabs>
        <w:spacing w:after="160"/>
        <w:ind w:firstLine="567"/>
        <w:jc w:val="both"/>
        <w:rPr>
          <w:rFonts w:ascii="GHEA Grapalat" w:hAnsi="GHEA Grapalat"/>
          <w:color w:val="000000"/>
        </w:rPr>
      </w:pPr>
      <w:r w:rsidRPr="00B4498C">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B4498C">
        <w:rPr>
          <w:rFonts w:ascii="GHEA Grapalat" w:hAnsi="GHEA Grapalat"/>
          <w:color w:val="000000"/>
        </w:rPr>
        <w:lastRenderedPageBreak/>
        <w:t xml:space="preserve">внуки, </w:t>
      </w:r>
      <w:r w:rsidRPr="00B4498C">
        <w:rPr>
          <w:rFonts w:ascii="GHEA Grapalat" w:hAnsi="GHEA Grapalat"/>
          <w:color w:val="000000"/>
        </w:rPr>
        <w:t>супруг сестры или супруга брата и их дети.</w:t>
      </w:r>
    </w:p>
    <w:p w14:paraId="6752F38F" w14:textId="77777777" w:rsidR="00590D1B" w:rsidRPr="00B4498C" w:rsidRDefault="00590D1B" w:rsidP="00590D1B">
      <w:pPr>
        <w:widowControl w:val="0"/>
        <w:spacing w:after="160"/>
        <w:ind w:firstLine="567"/>
        <w:jc w:val="both"/>
        <w:rPr>
          <w:rFonts w:ascii="GHEA Grapalat" w:hAnsi="GHEA Grapalat"/>
          <w:spacing w:val="-6"/>
          <w:lang w:val="hy-AM"/>
        </w:rPr>
      </w:pPr>
      <w:r w:rsidRPr="00B4498C">
        <w:rPr>
          <w:rFonts w:ascii="GHEA Grapalat" w:hAnsi="GHEA Grapalat"/>
          <w:b/>
          <w:bCs/>
        </w:rPr>
        <w:t>Отобранный</w:t>
      </w:r>
      <w:r w:rsidRPr="00B4498C">
        <w:rPr>
          <w:rFonts w:ascii="GHEA Grapalat" w:hAnsi="GHEA Grapalat"/>
          <w:b/>
          <w:bCs/>
          <w:spacing w:val="-6"/>
        </w:rPr>
        <w:t xml:space="preserve"> участник определяется в соответствии с частью 2 статьи 44 Закона </w:t>
      </w:r>
      <w:r w:rsidRPr="00B4498C">
        <w:rPr>
          <w:rFonts w:ascii="GHEA Grapalat" w:hAnsi="GHEA Grapalat"/>
          <w:b/>
          <w:bCs/>
        </w:rPr>
        <w:t xml:space="preserve">РА "О закупках" </w:t>
      </w:r>
      <w:r w:rsidRPr="00B4498C">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B4498C">
        <w:rPr>
          <w:rFonts w:ascii="GHEA Grapalat" w:hAnsi="GHEA Grapalat"/>
          <w:spacing w:val="-6"/>
          <w:lang w:val="hy-AM"/>
        </w:rPr>
        <w:t>.</w:t>
      </w:r>
    </w:p>
    <w:p w14:paraId="6A6BAF47" w14:textId="24F8431E" w:rsidR="003D08B6" w:rsidRPr="00B4498C" w:rsidRDefault="00096865" w:rsidP="003D08B6">
      <w:pPr>
        <w:widowControl w:val="0"/>
        <w:tabs>
          <w:tab w:val="left" w:pos="1134"/>
        </w:tabs>
        <w:spacing w:after="160" w:line="360" w:lineRule="auto"/>
        <w:ind w:firstLine="567"/>
        <w:jc w:val="both"/>
        <w:rPr>
          <w:rFonts w:ascii="GHEA Grapalat" w:hAnsi="GHEA Grapalat" w:cs="Arial"/>
        </w:rPr>
      </w:pPr>
      <w:r w:rsidRPr="00B4498C">
        <w:rPr>
          <w:rFonts w:ascii="GHEA Grapalat" w:hAnsi="GHEA Grapalat"/>
        </w:rPr>
        <w:t>2.4</w:t>
      </w:r>
      <w:r w:rsidR="00D13662" w:rsidRPr="00B4498C">
        <w:rPr>
          <w:rFonts w:ascii="GHEA Grapalat" w:hAnsi="GHEA Grapalat"/>
        </w:rPr>
        <w:t>.</w:t>
      </w:r>
      <w:r w:rsidR="00462C2B" w:rsidRPr="00B4498C">
        <w:rPr>
          <w:rFonts w:ascii="GHEA Grapalat" w:hAnsi="GHEA Grapalat"/>
        </w:rPr>
        <w:t xml:space="preserve"> </w:t>
      </w:r>
      <w:r w:rsidR="003D08B6" w:rsidRPr="00B4498C">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B4498C" w:rsidRDefault="003D08B6" w:rsidP="003D08B6">
      <w:pPr>
        <w:widowControl w:val="0"/>
        <w:tabs>
          <w:tab w:val="left" w:pos="1134"/>
        </w:tabs>
        <w:spacing w:after="160" w:line="360" w:lineRule="auto"/>
        <w:ind w:firstLine="567"/>
        <w:jc w:val="both"/>
        <w:rPr>
          <w:rFonts w:ascii="GHEA Grapalat" w:hAnsi="GHEA Grapalat" w:cs="Arial"/>
        </w:rPr>
      </w:pPr>
      <w:r w:rsidRPr="00B4498C">
        <w:rPr>
          <w:rFonts w:ascii="GHEA Grapalat" w:hAnsi="GHEA Grapalat"/>
        </w:rPr>
        <w:t>1)</w:t>
      </w:r>
      <w:r w:rsidRPr="00B4498C">
        <w:rPr>
          <w:rFonts w:ascii="GHEA Grapalat" w:hAnsi="GHEA Grapalat"/>
        </w:rPr>
        <w:tab/>
        <w:t>профессиональный опыт,</w:t>
      </w:r>
    </w:p>
    <w:p w14:paraId="3BBB399F" w14:textId="0680AEC4" w:rsidR="003D08B6" w:rsidRPr="00B4498C" w:rsidRDefault="00590D1B" w:rsidP="003D08B6">
      <w:pPr>
        <w:widowControl w:val="0"/>
        <w:tabs>
          <w:tab w:val="left" w:pos="1134"/>
        </w:tabs>
        <w:spacing w:after="160" w:line="360" w:lineRule="auto"/>
        <w:ind w:firstLine="567"/>
        <w:jc w:val="both"/>
        <w:rPr>
          <w:rFonts w:ascii="GHEA Grapalat" w:hAnsi="GHEA Grapalat"/>
        </w:rPr>
      </w:pPr>
      <w:r w:rsidRPr="00B4498C">
        <w:rPr>
          <w:rFonts w:ascii="GHEA Grapalat" w:hAnsi="GHEA Grapalat"/>
        </w:rPr>
        <w:t>2</w:t>
      </w:r>
      <w:r w:rsidR="003D08B6" w:rsidRPr="00B4498C">
        <w:rPr>
          <w:rFonts w:ascii="GHEA Grapalat" w:hAnsi="GHEA Grapalat"/>
        </w:rPr>
        <w:t>)</w:t>
      </w:r>
      <w:r w:rsidR="003D08B6" w:rsidRPr="00B4498C">
        <w:rPr>
          <w:rFonts w:ascii="GHEA Grapalat" w:hAnsi="GHEA Grapalat"/>
        </w:rPr>
        <w:tab/>
        <w:t>трудовые ресурсы.</w:t>
      </w:r>
    </w:p>
    <w:p w14:paraId="26468520" w14:textId="03EA612A" w:rsidR="00590D1B" w:rsidRPr="00B4498C" w:rsidRDefault="00590D1B" w:rsidP="003D08B6">
      <w:pPr>
        <w:widowControl w:val="0"/>
        <w:tabs>
          <w:tab w:val="left" w:pos="1134"/>
        </w:tabs>
        <w:spacing w:after="160" w:line="360" w:lineRule="auto"/>
        <w:ind w:firstLine="567"/>
        <w:jc w:val="both"/>
        <w:rPr>
          <w:rFonts w:ascii="GHEA Grapalat" w:hAnsi="GHEA Grapalat"/>
          <w:b/>
          <w:bCs/>
        </w:rPr>
      </w:pPr>
      <w:r w:rsidRPr="00B4498C">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B4498C" w:rsidRDefault="00590D1B" w:rsidP="003D08B6">
      <w:pPr>
        <w:widowControl w:val="0"/>
        <w:tabs>
          <w:tab w:val="left" w:pos="1134"/>
        </w:tabs>
        <w:spacing w:after="160" w:line="360" w:lineRule="auto"/>
        <w:ind w:firstLine="567"/>
        <w:jc w:val="both"/>
        <w:rPr>
          <w:rFonts w:ascii="GHEA Grapalat" w:hAnsi="GHEA Grapalat"/>
          <w:b/>
          <w:bCs/>
        </w:rPr>
      </w:pPr>
      <w:r w:rsidRPr="00B4498C">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B4498C"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B4498C"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B4498C" w:rsidRDefault="00590D1B" w:rsidP="00EA35BC">
            <w:pPr>
              <w:ind w:firstLine="567"/>
              <w:jc w:val="both"/>
              <w:rPr>
                <w:rFonts w:ascii="GHEA Grapalat" w:hAnsi="GHEA Grapalat" w:cs="Sylfaen"/>
                <w:b/>
                <w:sz w:val="20"/>
              </w:rPr>
            </w:pPr>
            <w:r w:rsidRPr="00B4498C">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B4498C" w:rsidRDefault="00590D1B" w:rsidP="00590D1B">
            <w:pPr>
              <w:jc w:val="center"/>
              <w:rPr>
                <w:rFonts w:ascii="GHEA Grapalat" w:hAnsi="GHEA Grapalat" w:cs="Sylfaen"/>
                <w:b/>
                <w:sz w:val="20"/>
              </w:rPr>
            </w:pPr>
            <w:r w:rsidRPr="00B4498C">
              <w:rPr>
                <w:rFonts w:ascii="GHEA Grapalat" w:hAnsi="GHEA Grapalat" w:cs="Sylfaen"/>
                <w:b/>
                <w:sz w:val="20"/>
              </w:rPr>
              <w:t>Оценка</w:t>
            </w:r>
          </w:p>
        </w:tc>
      </w:tr>
      <w:tr w:rsidR="00590D1B" w:rsidRPr="00B4498C"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B4498C"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B4498C"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B4498C" w:rsidRDefault="00590D1B" w:rsidP="00590D1B">
            <w:pPr>
              <w:jc w:val="center"/>
              <w:rPr>
                <w:rFonts w:ascii="GHEA Grapalat" w:hAnsi="GHEA Grapalat" w:cs="Sylfaen"/>
                <w:sz w:val="20"/>
              </w:rPr>
            </w:pPr>
            <w:r w:rsidRPr="00B4498C">
              <w:rPr>
                <w:rFonts w:ascii="GHEA Grapalat" w:hAnsi="GHEA Grapalat" w:cs="Sylfaen"/>
                <w:b/>
                <w:sz w:val="20"/>
              </w:rPr>
              <w:t>Пропорции</w:t>
            </w:r>
          </w:p>
        </w:tc>
      </w:tr>
      <w:tr w:rsidR="00590D1B" w:rsidRPr="00B4498C"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B4498C" w:rsidRDefault="00590D1B" w:rsidP="00EA35BC">
            <w:pPr>
              <w:ind w:firstLine="567"/>
              <w:jc w:val="both"/>
              <w:rPr>
                <w:rFonts w:ascii="GHEA Grapalat" w:hAnsi="GHEA Grapalat" w:cs="Sylfaen"/>
                <w:sz w:val="20"/>
              </w:rPr>
            </w:pPr>
            <w:r w:rsidRPr="00B4498C">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B4498C" w:rsidRDefault="00590D1B" w:rsidP="00EA35BC">
            <w:pPr>
              <w:ind w:firstLine="567"/>
              <w:jc w:val="both"/>
              <w:rPr>
                <w:rFonts w:ascii="GHEA Grapalat" w:hAnsi="GHEA Grapalat" w:cs="Sylfaen"/>
                <w:b/>
                <w:sz w:val="20"/>
              </w:rPr>
            </w:pPr>
            <w:r w:rsidRPr="00B4498C">
              <w:rPr>
                <w:rFonts w:ascii="GHEA Grapalat" w:hAnsi="GHEA Grapalat" w:cs="Sylfaen"/>
                <w:b/>
                <w:sz w:val="20"/>
              </w:rPr>
              <w:t>ТЕХНИЧЕСКОЕ ПРЕДЛОЖЕНИЕ (ТП</w:t>
            </w:r>
            <w:r w:rsidRPr="00B4498C">
              <w:rPr>
                <w:rFonts w:ascii="GHEA Grapalat" w:hAnsi="GHEA Grapalat" w:cs="Sylfaen"/>
                <w:b/>
                <w:sz w:val="20"/>
                <w:lang w:val="hy-AM"/>
              </w:rPr>
              <w:t xml:space="preserve"> </w:t>
            </w:r>
            <w:r w:rsidRPr="00B4498C">
              <w:rPr>
                <w:rFonts w:ascii="GHEA Grapalat" w:hAnsi="GHEA Grapalat" w:cs="Sylfaen"/>
                <w:b/>
                <w:sz w:val="20"/>
              </w:rPr>
              <w:t>= ТП 1</w:t>
            </w:r>
            <w:r w:rsidRPr="00B4498C">
              <w:rPr>
                <w:rFonts w:ascii="GHEA Grapalat" w:hAnsi="GHEA Grapalat" w:cs="Sylfaen"/>
                <w:b/>
                <w:sz w:val="20"/>
                <w:lang w:val="hy-AM"/>
              </w:rPr>
              <w:t xml:space="preserve"> </w:t>
            </w:r>
            <w:r w:rsidRPr="00B4498C">
              <w:rPr>
                <w:rFonts w:ascii="GHEA Grapalat" w:hAnsi="GHEA Grapalat" w:cs="Sylfaen"/>
                <w:b/>
                <w:sz w:val="20"/>
              </w:rPr>
              <w:t>+ ТП 2)</w:t>
            </w:r>
          </w:p>
          <w:p w14:paraId="35988844" w14:textId="5F33722F" w:rsidR="00590D1B" w:rsidRPr="00B4498C" w:rsidRDefault="00590D1B" w:rsidP="00EA35BC">
            <w:pPr>
              <w:ind w:firstLine="567"/>
              <w:jc w:val="both"/>
              <w:rPr>
                <w:rFonts w:ascii="GHEA Grapalat" w:hAnsi="GHEA Grapalat" w:cs="Sylfaen"/>
                <w:b/>
                <w:sz w:val="20"/>
              </w:rPr>
            </w:pPr>
            <w:r w:rsidRPr="00B4498C">
              <w:rPr>
                <w:rFonts w:ascii="GHEA Grapalat" w:hAnsi="GHEA Grapalat" w:cs="Sylfaen"/>
                <w:b/>
                <w:sz w:val="20"/>
              </w:rPr>
              <w:t>/</w:t>
            </w:r>
            <w:r w:rsidRPr="00B4498C">
              <w:t xml:space="preserve"> </w:t>
            </w:r>
            <w:r w:rsidRPr="00B4498C">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B4498C" w:rsidRDefault="00590D1B" w:rsidP="00EA35BC">
            <w:pPr>
              <w:ind w:firstLine="567"/>
              <w:jc w:val="both"/>
              <w:rPr>
                <w:rFonts w:ascii="GHEA Grapalat" w:hAnsi="GHEA Grapalat" w:cs="Sylfaen"/>
                <w:b/>
                <w:bCs/>
                <w:sz w:val="20"/>
              </w:rPr>
            </w:pPr>
            <w:r w:rsidRPr="00B4498C">
              <w:rPr>
                <w:rFonts w:ascii="GHEA Grapalat" w:hAnsi="GHEA Grapalat" w:cs="Sylfaen"/>
                <w:b/>
                <w:bCs/>
                <w:sz w:val="20"/>
              </w:rPr>
              <w:t>70 %</w:t>
            </w:r>
          </w:p>
        </w:tc>
      </w:tr>
      <w:tr w:rsidR="00590D1B" w:rsidRPr="00B4498C"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B4498C" w:rsidRDefault="00590D1B" w:rsidP="00EA35BC">
            <w:pPr>
              <w:ind w:firstLine="567"/>
              <w:jc w:val="both"/>
              <w:rPr>
                <w:rFonts w:ascii="GHEA Grapalat" w:hAnsi="GHEA Grapalat" w:cs="Sylfaen"/>
                <w:sz w:val="20"/>
              </w:rPr>
            </w:pPr>
            <w:r w:rsidRPr="00B4498C">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B4498C" w:rsidRDefault="00590D1B" w:rsidP="00EA35BC">
            <w:pPr>
              <w:ind w:firstLine="567"/>
              <w:jc w:val="both"/>
              <w:rPr>
                <w:rFonts w:ascii="GHEA Grapalat" w:hAnsi="GHEA Grapalat" w:cs="Sylfaen"/>
                <w:b/>
                <w:sz w:val="20"/>
              </w:rPr>
            </w:pPr>
            <w:r w:rsidRPr="00B4498C">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B4498C" w:rsidRDefault="00590D1B" w:rsidP="00EA35BC">
            <w:pPr>
              <w:ind w:firstLine="567"/>
              <w:jc w:val="both"/>
              <w:rPr>
                <w:rFonts w:ascii="GHEA Grapalat" w:hAnsi="GHEA Grapalat" w:cs="Sylfaen"/>
                <w:b/>
                <w:bCs/>
                <w:sz w:val="20"/>
              </w:rPr>
            </w:pPr>
            <w:r w:rsidRPr="00B4498C">
              <w:rPr>
                <w:rFonts w:ascii="GHEA Grapalat" w:hAnsi="GHEA Grapalat" w:cs="Sylfaen"/>
                <w:b/>
                <w:bCs/>
                <w:sz w:val="20"/>
              </w:rPr>
              <w:t>30 %</w:t>
            </w:r>
          </w:p>
        </w:tc>
      </w:tr>
    </w:tbl>
    <w:p w14:paraId="40325847" w14:textId="77777777" w:rsidR="00590D1B" w:rsidRPr="00B4498C"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B4498C" w:rsidRDefault="003D08B6" w:rsidP="003D08B6">
      <w:pPr>
        <w:widowControl w:val="0"/>
        <w:tabs>
          <w:tab w:val="left" w:pos="1134"/>
        </w:tabs>
        <w:spacing w:after="160" w:line="360" w:lineRule="auto"/>
        <w:ind w:firstLine="567"/>
        <w:jc w:val="both"/>
        <w:rPr>
          <w:rFonts w:ascii="GHEA Grapalat" w:hAnsi="GHEA Grapalat" w:cs="Arial"/>
        </w:rPr>
      </w:pPr>
      <w:r w:rsidRPr="00B4498C">
        <w:rPr>
          <w:rFonts w:ascii="GHEA Grapalat" w:hAnsi="GHEA Grapalat"/>
        </w:rPr>
        <w:t>2.4.1 Предъявляемые к участнику:</w:t>
      </w:r>
    </w:p>
    <w:p w14:paraId="10B20EAE" w14:textId="77777777" w:rsidR="003D08B6" w:rsidRPr="00B4498C" w:rsidRDefault="003D08B6" w:rsidP="003D08B6">
      <w:pPr>
        <w:widowControl w:val="0"/>
        <w:tabs>
          <w:tab w:val="left" w:pos="1134"/>
        </w:tabs>
        <w:spacing w:after="160" w:line="360" w:lineRule="auto"/>
        <w:ind w:firstLine="567"/>
        <w:jc w:val="both"/>
        <w:rPr>
          <w:rFonts w:ascii="GHEA Grapalat" w:hAnsi="GHEA Grapalat" w:cs="Arial Armenian"/>
        </w:rPr>
      </w:pPr>
      <w:r w:rsidRPr="00B4498C">
        <w:rPr>
          <w:rFonts w:ascii="GHEA Grapalat" w:hAnsi="GHEA Grapalat"/>
        </w:rPr>
        <w:t>1)</w:t>
      </w:r>
      <w:r w:rsidRPr="00B4498C">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B4498C" w14:paraId="31081D85" w14:textId="77777777" w:rsidTr="008C1FF8">
        <w:tc>
          <w:tcPr>
            <w:tcW w:w="675" w:type="dxa"/>
          </w:tcPr>
          <w:p w14:paraId="19E9D978" w14:textId="77777777" w:rsidR="003D08B6" w:rsidRPr="00B4498C" w:rsidRDefault="003D08B6" w:rsidP="008C1FF8">
            <w:pPr>
              <w:widowControl w:val="0"/>
              <w:tabs>
                <w:tab w:val="left" w:pos="1134"/>
              </w:tabs>
              <w:spacing w:after="160"/>
              <w:jc w:val="both"/>
              <w:rPr>
                <w:rFonts w:ascii="GHEA Grapalat" w:hAnsi="GHEA Grapalat"/>
                <w:color w:val="000000"/>
              </w:rPr>
            </w:pPr>
            <w:r w:rsidRPr="00B4498C">
              <w:rPr>
                <w:rFonts w:ascii="GHEA Grapalat" w:hAnsi="GHEA Grapalat" w:cs="Arial Armenian"/>
                <w:sz w:val="20"/>
              </w:rPr>
              <w:t>N</w:t>
            </w:r>
          </w:p>
        </w:tc>
        <w:tc>
          <w:tcPr>
            <w:tcW w:w="3261" w:type="dxa"/>
          </w:tcPr>
          <w:p w14:paraId="3B48832C" w14:textId="77777777" w:rsidR="003D08B6" w:rsidRPr="00B4498C" w:rsidRDefault="003D08B6" w:rsidP="008C1FF8">
            <w:pPr>
              <w:widowControl w:val="0"/>
              <w:tabs>
                <w:tab w:val="left" w:pos="1134"/>
              </w:tabs>
              <w:spacing w:after="160"/>
              <w:jc w:val="both"/>
              <w:rPr>
                <w:rFonts w:ascii="GHEA Grapalat" w:hAnsi="GHEA Grapalat"/>
              </w:rPr>
            </w:pPr>
            <w:r w:rsidRPr="00B4498C">
              <w:rPr>
                <w:rFonts w:ascii="GHEA Grapalat" w:hAnsi="GHEA Grapalat"/>
              </w:rPr>
              <w:t>Условия, представленные к опыту</w:t>
            </w:r>
          </w:p>
        </w:tc>
        <w:tc>
          <w:tcPr>
            <w:tcW w:w="3028" w:type="dxa"/>
          </w:tcPr>
          <w:p w14:paraId="67DCF9C3" w14:textId="77777777" w:rsidR="003D08B6" w:rsidRPr="00B4498C" w:rsidRDefault="003D08B6" w:rsidP="008C1FF8">
            <w:pPr>
              <w:widowControl w:val="0"/>
              <w:tabs>
                <w:tab w:val="left" w:pos="1134"/>
              </w:tabs>
              <w:spacing w:after="160"/>
              <w:jc w:val="both"/>
              <w:rPr>
                <w:rFonts w:ascii="GHEA Grapalat" w:hAnsi="GHEA Grapalat"/>
              </w:rPr>
            </w:pPr>
            <w:r w:rsidRPr="00B4498C">
              <w:rPr>
                <w:rFonts w:ascii="GHEA Grapalat" w:hAnsi="GHEA Grapalat"/>
              </w:rPr>
              <w:t>Требуемые документы и условия к последним</w:t>
            </w:r>
          </w:p>
        </w:tc>
        <w:tc>
          <w:tcPr>
            <w:tcW w:w="2322" w:type="dxa"/>
          </w:tcPr>
          <w:p w14:paraId="23669252" w14:textId="77777777" w:rsidR="003D08B6" w:rsidRPr="00B4498C" w:rsidRDefault="003D08B6" w:rsidP="008C1FF8">
            <w:pPr>
              <w:widowControl w:val="0"/>
              <w:tabs>
                <w:tab w:val="left" w:pos="1134"/>
              </w:tabs>
              <w:spacing w:after="160"/>
              <w:jc w:val="both"/>
              <w:rPr>
                <w:rFonts w:ascii="GHEA Grapalat" w:hAnsi="GHEA Grapalat"/>
                <w:color w:val="000000"/>
              </w:rPr>
            </w:pPr>
            <w:r w:rsidRPr="00B4498C">
              <w:rPr>
                <w:rFonts w:ascii="GHEA Grapalat" w:hAnsi="GHEA Grapalat"/>
                <w:color w:val="000000"/>
              </w:rPr>
              <w:t>Аналогичность</w:t>
            </w:r>
          </w:p>
        </w:tc>
      </w:tr>
      <w:tr w:rsidR="003D08B6" w:rsidRPr="00B4498C" w14:paraId="59FF1E0A" w14:textId="77777777" w:rsidTr="008C1FF8">
        <w:tc>
          <w:tcPr>
            <w:tcW w:w="675" w:type="dxa"/>
          </w:tcPr>
          <w:p w14:paraId="1F6146F8" w14:textId="770A676B" w:rsidR="003D08B6" w:rsidRPr="00B4498C" w:rsidRDefault="00462C2B" w:rsidP="008C1FF8">
            <w:pPr>
              <w:widowControl w:val="0"/>
              <w:tabs>
                <w:tab w:val="left" w:pos="1134"/>
              </w:tabs>
              <w:spacing w:after="160"/>
              <w:jc w:val="both"/>
              <w:rPr>
                <w:rFonts w:ascii="GHEA Grapalat" w:hAnsi="GHEA Grapalat"/>
                <w:color w:val="000000"/>
              </w:rPr>
            </w:pPr>
            <w:r w:rsidRPr="00B4498C">
              <w:rPr>
                <w:rFonts w:ascii="GHEA Grapalat" w:hAnsi="GHEA Grapalat"/>
                <w:color w:val="000000"/>
              </w:rPr>
              <w:t>1</w:t>
            </w:r>
          </w:p>
        </w:tc>
        <w:tc>
          <w:tcPr>
            <w:tcW w:w="3261" w:type="dxa"/>
          </w:tcPr>
          <w:p w14:paraId="71EC4ECA" w14:textId="58D3815C" w:rsidR="003D08B6" w:rsidRPr="00B4498C" w:rsidRDefault="00A14368" w:rsidP="008C1FF8">
            <w:pPr>
              <w:widowControl w:val="0"/>
              <w:tabs>
                <w:tab w:val="left" w:pos="1134"/>
              </w:tabs>
              <w:spacing w:after="160"/>
              <w:jc w:val="both"/>
              <w:rPr>
                <w:rFonts w:ascii="GHEA Grapalat" w:hAnsi="GHEA Grapalat"/>
                <w:color w:val="000000"/>
              </w:rPr>
            </w:pPr>
            <w:r w:rsidRPr="00B4498C">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w:t>
            </w:r>
            <w:r w:rsidRPr="00B4498C">
              <w:rPr>
                <w:rFonts w:ascii="GHEA Grapalat" w:hAnsi="GHEA Grapalat"/>
                <w:color w:val="000000"/>
              </w:rPr>
              <w:lastRenderedPageBreak/>
              <w:t>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B4498C" w:rsidRDefault="00462C2B" w:rsidP="008C1FF8">
            <w:pPr>
              <w:widowControl w:val="0"/>
              <w:tabs>
                <w:tab w:val="left" w:pos="1134"/>
              </w:tabs>
              <w:spacing w:after="160"/>
              <w:jc w:val="both"/>
              <w:rPr>
                <w:rFonts w:ascii="GHEA Grapalat" w:hAnsi="GHEA Grapalat"/>
                <w:color w:val="000000"/>
              </w:rPr>
            </w:pPr>
            <w:r w:rsidRPr="00B4498C">
              <w:rPr>
                <w:rFonts w:ascii="GHEA Grapalat" w:hAnsi="GHEA Grapalat"/>
                <w:color w:val="000000"/>
              </w:rPr>
              <w:lastRenderedPageBreak/>
              <w:t xml:space="preserve">копии ранее заключенного </w:t>
            </w:r>
            <w:r w:rsidR="005F4445" w:rsidRPr="00B4498C">
              <w:rPr>
                <w:rFonts w:ascii="GHEA Grapalat" w:hAnsi="GHEA Grapalat"/>
                <w:color w:val="000000"/>
              </w:rPr>
              <w:t>договора (или договоров)</w:t>
            </w:r>
            <w:r w:rsidRPr="00B4498C">
              <w:rPr>
                <w:rFonts w:ascii="GHEA Grapalat" w:hAnsi="GHEA Grapalat"/>
                <w:color w:val="000000"/>
              </w:rPr>
              <w:t xml:space="preserve">, а для оценки надлежащего исполнения указанного </w:t>
            </w:r>
            <w:r w:rsidR="005F4445" w:rsidRPr="00B4498C">
              <w:rPr>
                <w:rFonts w:ascii="GHEA Grapalat" w:hAnsi="GHEA Grapalat"/>
                <w:color w:val="000000"/>
              </w:rPr>
              <w:t>договора (или договоров)</w:t>
            </w:r>
            <w:r w:rsidRPr="00B4498C">
              <w:rPr>
                <w:rFonts w:ascii="GHEA Grapalat" w:hAnsi="GHEA Grapalat"/>
                <w:color w:val="000000"/>
              </w:rPr>
              <w:t xml:space="preserve">- копию протокола приемки-передачи и т.п.), утвержденный сторонами </w:t>
            </w:r>
            <w:r w:rsidRPr="00B4498C">
              <w:rPr>
                <w:rFonts w:ascii="GHEA Grapalat" w:hAnsi="GHEA Grapalat"/>
                <w:color w:val="000000"/>
              </w:rPr>
              <w:lastRenderedPageBreak/>
              <w:t>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B4498C" w:rsidRDefault="005F4445" w:rsidP="008C1FF8">
            <w:pPr>
              <w:widowControl w:val="0"/>
              <w:tabs>
                <w:tab w:val="left" w:pos="1134"/>
              </w:tabs>
              <w:spacing w:after="160"/>
              <w:jc w:val="both"/>
              <w:rPr>
                <w:rFonts w:ascii="GHEA Grapalat" w:hAnsi="GHEA Grapalat"/>
                <w:color w:val="000000"/>
              </w:rPr>
            </w:pPr>
            <w:r w:rsidRPr="00B4498C">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B4498C" w:rsidRDefault="003D08B6" w:rsidP="00C761DB">
      <w:pPr>
        <w:jc w:val="both"/>
        <w:rPr>
          <w:rFonts w:ascii="GHEA Grapalat" w:hAnsi="GHEA Grapalat"/>
        </w:rPr>
      </w:pPr>
      <w:r w:rsidRPr="00B4498C">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B4498C" w:rsidRDefault="00462C2B" w:rsidP="00C761DB">
      <w:pPr>
        <w:ind w:firstLine="540"/>
        <w:jc w:val="both"/>
        <w:rPr>
          <w:rFonts w:ascii="GHEA Grapalat" w:hAnsi="GHEA Grapalat"/>
        </w:rPr>
      </w:pPr>
      <w:r w:rsidRPr="00B4498C">
        <w:rPr>
          <w:rFonts w:ascii="GHEA Grapalat" w:hAnsi="GHEA Grapalat"/>
        </w:rPr>
        <w:t>2</w:t>
      </w:r>
      <w:r w:rsidR="003D08B6" w:rsidRPr="00B4498C">
        <w:rPr>
          <w:rFonts w:ascii="GHEA Grapalat" w:hAnsi="GHEA Grapalat"/>
        </w:rPr>
        <w:t>)</w:t>
      </w:r>
      <w:r w:rsidR="003D08B6" w:rsidRPr="00B4498C">
        <w:rPr>
          <w:rFonts w:ascii="GHEA Grapalat" w:hAnsi="GHEA Grapalat"/>
        </w:rPr>
        <w:tab/>
        <w:t>квалификационный критерий "Трудовые ресурсы" устанавливается и оценивается в следующем порядке:</w:t>
      </w:r>
    </w:p>
    <w:p w14:paraId="39771D1A" w14:textId="62210C85" w:rsidR="001D56D8" w:rsidRPr="00B4498C" w:rsidRDefault="006F091A" w:rsidP="00DC4ABB">
      <w:pPr>
        <w:widowControl w:val="0"/>
        <w:tabs>
          <w:tab w:val="left" w:pos="1134"/>
        </w:tabs>
        <w:spacing w:after="160" w:line="360" w:lineRule="auto"/>
        <w:ind w:firstLine="567"/>
        <w:jc w:val="both"/>
        <w:rPr>
          <w:rFonts w:ascii="GHEA Grapalat" w:hAnsi="GHEA Grapalat"/>
          <w:b/>
          <w:bCs/>
        </w:rPr>
      </w:pPr>
      <w:r w:rsidRPr="00B4498C">
        <w:rPr>
          <w:rFonts w:ascii="GHEA Grapalat" w:hAnsi="GHEA Grapalat"/>
          <w:b/>
          <w:bCs/>
        </w:rPr>
        <w:t xml:space="preserve">а) </w:t>
      </w:r>
      <w:r w:rsidR="001D56D8" w:rsidRPr="00B4498C">
        <w:rPr>
          <w:rFonts w:ascii="GHEA Grapalat" w:hAnsi="GHEA Grapalat"/>
          <w:b/>
          <w:bCs/>
        </w:rPr>
        <w:t xml:space="preserve">в штате должно быть </w:t>
      </w:r>
      <w:r w:rsidR="00D20132" w:rsidRPr="00B4498C">
        <w:rPr>
          <w:rFonts w:ascii="GHEA Grapalat" w:hAnsi="GHEA Grapalat"/>
          <w:b/>
          <w:bCs/>
        </w:rPr>
        <w:t>не менее 2 инженерно-технических руководителей по водоснабжению и водоотведению.</w:t>
      </w:r>
    </w:p>
    <w:p w14:paraId="67B65724" w14:textId="6B370992" w:rsidR="00C761DB" w:rsidRPr="00B4498C" w:rsidRDefault="00C761DB" w:rsidP="00DC4ABB">
      <w:pPr>
        <w:widowControl w:val="0"/>
        <w:tabs>
          <w:tab w:val="left" w:pos="1134"/>
        </w:tabs>
        <w:spacing w:after="160" w:line="360" w:lineRule="auto"/>
        <w:ind w:firstLine="567"/>
        <w:jc w:val="both"/>
        <w:rPr>
          <w:rFonts w:ascii="GHEA Grapalat" w:hAnsi="GHEA Grapalat"/>
          <w:b/>
          <w:bCs/>
        </w:rPr>
      </w:pPr>
      <w:r w:rsidRPr="00B4498C">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B4498C"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B4498C"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B4498C" w:rsidRDefault="006F091A" w:rsidP="008C1FF8">
            <w:pPr>
              <w:jc w:val="center"/>
              <w:rPr>
                <w:rFonts w:ascii="GHEA Grapalat" w:hAnsi="GHEA Grapalat"/>
              </w:rPr>
            </w:pPr>
            <w:r w:rsidRPr="00B4498C">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B4498C" w:rsidRDefault="006F091A" w:rsidP="008C1FF8">
            <w:pPr>
              <w:jc w:val="center"/>
              <w:rPr>
                <w:rFonts w:ascii="GHEA Grapalat" w:hAnsi="GHEA Grapalat"/>
              </w:rPr>
            </w:pPr>
            <w:r w:rsidRPr="00B4498C">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B4498C" w:rsidRDefault="006F091A" w:rsidP="008C1FF8">
            <w:pPr>
              <w:jc w:val="center"/>
              <w:rPr>
                <w:rFonts w:ascii="GHEA Grapalat" w:hAnsi="GHEA Grapalat"/>
              </w:rPr>
            </w:pPr>
            <w:r w:rsidRPr="00B4498C">
              <w:rPr>
                <w:rFonts w:ascii="GHEA Grapalat" w:hAnsi="GHEA Grapalat"/>
              </w:rPr>
              <w:t>Специалисты</w:t>
            </w:r>
          </w:p>
        </w:tc>
      </w:tr>
      <w:tr w:rsidR="006F091A" w:rsidRPr="00B4498C"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B4498C"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B4498C"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B4498C" w:rsidRDefault="00C761DB" w:rsidP="008C1FF8">
            <w:pPr>
              <w:jc w:val="center"/>
              <w:rPr>
                <w:rFonts w:ascii="GHEA Grapalat" w:hAnsi="GHEA Grapalat" w:cs="Arial"/>
                <w:sz w:val="20"/>
              </w:rPr>
            </w:pPr>
            <w:r w:rsidRPr="00B4498C">
              <w:rPr>
                <w:rFonts w:ascii="GHEA Grapalat" w:hAnsi="GHEA Grapalat"/>
              </w:rPr>
              <w:t>К</w:t>
            </w:r>
            <w:r w:rsidR="006F091A" w:rsidRPr="00B4498C">
              <w:rPr>
                <w:rFonts w:ascii="GHEA Grapalat" w:hAnsi="GHEA Grapalat"/>
              </w:rPr>
              <w:t>валификация</w:t>
            </w:r>
            <w:r w:rsidRPr="00B4498C">
              <w:rPr>
                <w:rFonts w:ascii="GHEA Grapalat" w:hAnsi="GHEA Grapalat"/>
              </w:rPr>
              <w:t xml:space="preserve"> </w:t>
            </w:r>
            <w:r w:rsidRPr="00B4498C">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B4498C" w:rsidRDefault="006F091A" w:rsidP="008C1FF8">
            <w:pPr>
              <w:ind w:left="27"/>
              <w:rPr>
                <w:rFonts w:ascii="GHEA Grapalat" w:hAnsi="GHEA Grapalat" w:cs="Arial"/>
                <w:sz w:val="20"/>
              </w:rPr>
            </w:pPr>
            <w:r w:rsidRPr="00B4498C">
              <w:rPr>
                <w:rFonts w:ascii="GHEA Grapalat" w:hAnsi="GHEA Grapalat"/>
                <w:lang w:val="hy-AM"/>
              </w:rPr>
              <w:t xml:space="preserve">                        </w:t>
            </w:r>
            <w:r w:rsidRPr="00B4498C">
              <w:rPr>
                <w:rFonts w:ascii="GHEA Grapalat" w:hAnsi="GHEA Grapalat"/>
              </w:rPr>
              <w:t>трудовой опыт</w:t>
            </w:r>
          </w:p>
        </w:tc>
      </w:tr>
      <w:tr w:rsidR="006F091A" w:rsidRPr="00B4498C"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B4498C"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B4498C"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B4498C" w:rsidRDefault="006F091A" w:rsidP="008C1FF8">
            <w:pPr>
              <w:jc w:val="center"/>
              <w:rPr>
                <w:rFonts w:ascii="GHEA Grapalat" w:hAnsi="GHEA Grapalat" w:cs="Arial"/>
                <w:sz w:val="20"/>
              </w:rPr>
            </w:pPr>
          </w:p>
        </w:tc>
        <w:tc>
          <w:tcPr>
            <w:tcW w:w="2453" w:type="dxa"/>
            <w:vAlign w:val="center"/>
          </w:tcPr>
          <w:p w14:paraId="09E3142B" w14:textId="77777777" w:rsidR="006F091A" w:rsidRPr="00B4498C" w:rsidRDefault="006F091A" w:rsidP="008C1FF8">
            <w:pPr>
              <w:jc w:val="center"/>
              <w:rPr>
                <w:rFonts w:ascii="GHEA Grapalat" w:hAnsi="GHEA Grapalat" w:cs="Arial"/>
                <w:sz w:val="20"/>
              </w:rPr>
            </w:pPr>
            <w:r w:rsidRPr="00B4498C">
              <w:rPr>
                <w:rFonts w:ascii="GHEA Grapalat" w:hAnsi="GHEA Grapalat"/>
              </w:rPr>
              <w:t>период</w:t>
            </w:r>
          </w:p>
        </w:tc>
        <w:tc>
          <w:tcPr>
            <w:tcW w:w="4257" w:type="dxa"/>
            <w:vAlign w:val="center"/>
          </w:tcPr>
          <w:p w14:paraId="67896DD1" w14:textId="77777777" w:rsidR="006F091A" w:rsidRPr="00B4498C" w:rsidRDefault="006F091A" w:rsidP="008C1FF8">
            <w:pPr>
              <w:jc w:val="center"/>
              <w:rPr>
                <w:rFonts w:ascii="GHEA Grapalat" w:hAnsi="GHEA Grapalat" w:cs="Arial"/>
                <w:sz w:val="20"/>
              </w:rPr>
            </w:pPr>
            <w:r w:rsidRPr="00B4498C">
              <w:rPr>
                <w:rFonts w:ascii="GHEA Grapalat" w:hAnsi="GHEA Grapalat"/>
              </w:rPr>
              <w:t>сфера деятельности и выполненная работа</w:t>
            </w:r>
          </w:p>
        </w:tc>
      </w:tr>
      <w:tr w:rsidR="006F091A" w:rsidRPr="00B4498C"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B4498C"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B4498C" w:rsidRDefault="006F091A" w:rsidP="008C1FF8">
            <w:pPr>
              <w:ind w:firstLine="567"/>
              <w:jc w:val="both"/>
              <w:rPr>
                <w:rFonts w:ascii="GHEA Grapalat" w:hAnsi="GHEA Grapalat" w:cs="Arial Armenian"/>
                <w:sz w:val="20"/>
              </w:rPr>
            </w:pPr>
          </w:p>
        </w:tc>
        <w:tc>
          <w:tcPr>
            <w:tcW w:w="2200" w:type="dxa"/>
          </w:tcPr>
          <w:p w14:paraId="515A8DDD" w14:textId="70491640" w:rsidR="006F091A" w:rsidRPr="00B4498C" w:rsidRDefault="006F091A" w:rsidP="008C1FF8">
            <w:pPr>
              <w:ind w:firstLine="567"/>
              <w:jc w:val="both"/>
              <w:rPr>
                <w:rFonts w:ascii="GHEA Grapalat" w:hAnsi="GHEA Grapalat" w:cs="Arial Armenian"/>
                <w:sz w:val="20"/>
              </w:rPr>
            </w:pPr>
          </w:p>
        </w:tc>
        <w:tc>
          <w:tcPr>
            <w:tcW w:w="2453" w:type="dxa"/>
          </w:tcPr>
          <w:p w14:paraId="1A012B5B" w14:textId="77777777" w:rsidR="006F091A" w:rsidRPr="00B4498C" w:rsidRDefault="006F091A" w:rsidP="008C1FF8">
            <w:pPr>
              <w:ind w:firstLine="567"/>
              <w:jc w:val="both"/>
              <w:rPr>
                <w:rFonts w:ascii="GHEA Grapalat" w:hAnsi="GHEA Grapalat" w:cs="Arial Armenian"/>
                <w:sz w:val="20"/>
              </w:rPr>
            </w:pPr>
          </w:p>
        </w:tc>
        <w:tc>
          <w:tcPr>
            <w:tcW w:w="4257" w:type="dxa"/>
          </w:tcPr>
          <w:p w14:paraId="39E91441" w14:textId="77777777" w:rsidR="006F091A" w:rsidRPr="00B4498C" w:rsidRDefault="006F091A" w:rsidP="008C1FF8">
            <w:pPr>
              <w:ind w:firstLine="567"/>
              <w:jc w:val="both"/>
              <w:rPr>
                <w:rFonts w:ascii="GHEA Grapalat" w:hAnsi="GHEA Grapalat" w:cs="Arial Armenian"/>
                <w:sz w:val="20"/>
              </w:rPr>
            </w:pPr>
          </w:p>
        </w:tc>
      </w:tr>
      <w:tr w:rsidR="006F091A" w:rsidRPr="00B4498C"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B4498C" w:rsidRDefault="006F091A" w:rsidP="008C1FF8">
            <w:pPr>
              <w:ind w:firstLine="567"/>
              <w:jc w:val="both"/>
              <w:rPr>
                <w:rFonts w:ascii="GHEA Grapalat" w:hAnsi="GHEA Grapalat" w:cs="Arial Armenian"/>
                <w:sz w:val="20"/>
              </w:rPr>
            </w:pPr>
          </w:p>
        </w:tc>
        <w:tc>
          <w:tcPr>
            <w:tcW w:w="1030" w:type="dxa"/>
          </w:tcPr>
          <w:p w14:paraId="634824AB" w14:textId="77777777" w:rsidR="006F091A" w:rsidRPr="00B4498C" w:rsidRDefault="006F091A" w:rsidP="008C1FF8">
            <w:pPr>
              <w:ind w:firstLine="567"/>
              <w:jc w:val="both"/>
              <w:rPr>
                <w:rFonts w:ascii="GHEA Grapalat" w:hAnsi="GHEA Grapalat" w:cs="Arial Armenian"/>
                <w:sz w:val="20"/>
              </w:rPr>
            </w:pPr>
          </w:p>
        </w:tc>
        <w:tc>
          <w:tcPr>
            <w:tcW w:w="2200" w:type="dxa"/>
          </w:tcPr>
          <w:p w14:paraId="0BB0826A" w14:textId="531B8EF5" w:rsidR="006F091A" w:rsidRPr="00B4498C" w:rsidRDefault="006F091A" w:rsidP="008C1FF8">
            <w:pPr>
              <w:ind w:firstLine="567"/>
              <w:jc w:val="both"/>
              <w:rPr>
                <w:rFonts w:ascii="GHEA Grapalat" w:hAnsi="GHEA Grapalat" w:cs="Arial Armenian"/>
                <w:sz w:val="20"/>
              </w:rPr>
            </w:pPr>
          </w:p>
        </w:tc>
        <w:tc>
          <w:tcPr>
            <w:tcW w:w="2453" w:type="dxa"/>
          </w:tcPr>
          <w:p w14:paraId="0D87CFD6" w14:textId="77777777" w:rsidR="006F091A" w:rsidRPr="00B4498C" w:rsidRDefault="006F091A" w:rsidP="008C1FF8">
            <w:pPr>
              <w:ind w:firstLine="567"/>
              <w:jc w:val="both"/>
              <w:rPr>
                <w:rFonts w:ascii="GHEA Grapalat" w:hAnsi="GHEA Grapalat" w:cs="Arial Armenian"/>
                <w:sz w:val="20"/>
              </w:rPr>
            </w:pPr>
          </w:p>
        </w:tc>
        <w:tc>
          <w:tcPr>
            <w:tcW w:w="4257" w:type="dxa"/>
          </w:tcPr>
          <w:p w14:paraId="2E3D087B" w14:textId="77777777" w:rsidR="006F091A" w:rsidRPr="00B4498C" w:rsidRDefault="006F091A" w:rsidP="008C1FF8">
            <w:pPr>
              <w:ind w:firstLine="567"/>
              <w:jc w:val="both"/>
              <w:rPr>
                <w:rFonts w:ascii="GHEA Grapalat" w:hAnsi="GHEA Grapalat" w:cs="Arial Armenian"/>
                <w:sz w:val="20"/>
              </w:rPr>
            </w:pPr>
          </w:p>
        </w:tc>
      </w:tr>
      <w:tr w:rsidR="006F091A" w:rsidRPr="00B4498C"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B4498C" w:rsidRDefault="006F091A" w:rsidP="008C1FF8">
            <w:pPr>
              <w:ind w:firstLine="567"/>
              <w:jc w:val="both"/>
              <w:rPr>
                <w:rFonts w:ascii="GHEA Grapalat" w:hAnsi="GHEA Grapalat" w:cs="Arial Armenian"/>
                <w:sz w:val="20"/>
              </w:rPr>
            </w:pPr>
          </w:p>
        </w:tc>
        <w:tc>
          <w:tcPr>
            <w:tcW w:w="1030" w:type="dxa"/>
          </w:tcPr>
          <w:p w14:paraId="435685A3" w14:textId="77777777" w:rsidR="006F091A" w:rsidRPr="00B4498C" w:rsidRDefault="006F091A" w:rsidP="008C1FF8">
            <w:pPr>
              <w:ind w:firstLine="567"/>
              <w:jc w:val="both"/>
              <w:rPr>
                <w:rFonts w:ascii="GHEA Grapalat" w:hAnsi="GHEA Grapalat" w:cs="Arial Armenian"/>
                <w:sz w:val="20"/>
              </w:rPr>
            </w:pPr>
          </w:p>
        </w:tc>
        <w:tc>
          <w:tcPr>
            <w:tcW w:w="2200" w:type="dxa"/>
          </w:tcPr>
          <w:p w14:paraId="6121D0D8" w14:textId="61B3A1E4" w:rsidR="006F091A" w:rsidRPr="00B4498C" w:rsidRDefault="006F091A" w:rsidP="008C1FF8">
            <w:pPr>
              <w:ind w:firstLine="567"/>
              <w:jc w:val="both"/>
              <w:rPr>
                <w:rFonts w:ascii="GHEA Grapalat" w:hAnsi="GHEA Grapalat" w:cs="Arial Armenian"/>
                <w:sz w:val="20"/>
              </w:rPr>
            </w:pPr>
          </w:p>
        </w:tc>
        <w:tc>
          <w:tcPr>
            <w:tcW w:w="2453" w:type="dxa"/>
          </w:tcPr>
          <w:p w14:paraId="6955CB3A" w14:textId="77777777" w:rsidR="006F091A" w:rsidRPr="00B4498C" w:rsidRDefault="006F091A" w:rsidP="008C1FF8">
            <w:pPr>
              <w:ind w:firstLine="567"/>
              <w:jc w:val="both"/>
              <w:rPr>
                <w:rFonts w:ascii="GHEA Grapalat" w:hAnsi="GHEA Grapalat" w:cs="Arial Armenian"/>
                <w:sz w:val="20"/>
              </w:rPr>
            </w:pPr>
          </w:p>
        </w:tc>
        <w:tc>
          <w:tcPr>
            <w:tcW w:w="4257" w:type="dxa"/>
          </w:tcPr>
          <w:p w14:paraId="1B626B54" w14:textId="77777777" w:rsidR="006F091A" w:rsidRPr="00B4498C" w:rsidRDefault="006F091A" w:rsidP="008C1FF8">
            <w:pPr>
              <w:ind w:firstLine="567"/>
              <w:jc w:val="both"/>
              <w:rPr>
                <w:rFonts w:ascii="GHEA Grapalat" w:hAnsi="GHEA Grapalat" w:cs="Arial Armenian"/>
                <w:sz w:val="20"/>
              </w:rPr>
            </w:pPr>
          </w:p>
        </w:tc>
      </w:tr>
    </w:tbl>
    <w:p w14:paraId="52E6B5C5" w14:textId="77777777" w:rsidR="00467CF1" w:rsidRPr="00B4498C" w:rsidRDefault="00467CF1" w:rsidP="00467CF1">
      <w:pPr>
        <w:widowControl w:val="0"/>
        <w:tabs>
          <w:tab w:val="left" w:pos="1134"/>
        </w:tabs>
        <w:spacing w:after="160"/>
        <w:ind w:firstLine="567"/>
        <w:jc w:val="both"/>
        <w:rPr>
          <w:rFonts w:ascii="GHEA Grapalat" w:hAnsi="GHEA Grapalat"/>
        </w:rPr>
      </w:pPr>
      <w:r w:rsidRPr="00B4498C">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B4498C">
        <w:rPr>
          <w:rFonts w:ascii="GHEA Grapalat" w:hAnsi="GHEA Grapalat" w:cs="Arial Armenian"/>
        </w:rPr>
        <w:t xml:space="preserve">задействованными в основном составе </w:t>
      </w:r>
      <w:r w:rsidRPr="00B4498C">
        <w:rPr>
          <w:rFonts w:ascii="GHEA Grapalat" w:hAnsi="GHEA Grapalat"/>
          <w:color w:val="FF0000"/>
        </w:rPr>
        <w:t>(четко указав в представленных соглашениях участие сотрудника в данном лоте)</w:t>
      </w:r>
      <w:r w:rsidRPr="00B4498C">
        <w:rPr>
          <w:rFonts w:ascii="GHEA Grapalat" w:hAnsi="GHEA Grapalat" w:cs="Arial Armenian"/>
        </w:rPr>
        <w:t>, о привлечении последних к выполняемым работам</w:t>
      </w:r>
      <w:r w:rsidRPr="00B4498C">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B4498C" w:rsidRDefault="003D08B6" w:rsidP="003D08B6">
      <w:pPr>
        <w:widowControl w:val="0"/>
        <w:tabs>
          <w:tab w:val="left" w:pos="1134"/>
        </w:tabs>
        <w:spacing w:after="160"/>
        <w:ind w:firstLine="567"/>
        <w:jc w:val="both"/>
        <w:rPr>
          <w:rFonts w:ascii="GHEA Grapalat" w:hAnsi="GHEA Grapalat"/>
        </w:rPr>
      </w:pPr>
      <w:r w:rsidRPr="00B4498C">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B4498C" w:rsidRDefault="00C761DB" w:rsidP="00C761DB">
      <w:pPr>
        <w:ind w:right="-109" w:firstLine="630"/>
        <w:jc w:val="both"/>
        <w:rPr>
          <w:rFonts w:ascii="GHEA Grapalat" w:hAnsi="GHEA Grapalat"/>
        </w:rPr>
      </w:pPr>
      <w:r w:rsidRPr="00B4498C">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B4498C"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B4498C" w:rsidRDefault="00C761DB" w:rsidP="00C761DB">
            <w:pPr>
              <w:ind w:firstLine="90"/>
              <w:jc w:val="center"/>
              <w:rPr>
                <w:rFonts w:ascii="GHEA Grapalat" w:hAnsi="GHEA Grapalat" w:cs="Sylfaen"/>
                <w:b/>
                <w:sz w:val="20"/>
              </w:rPr>
            </w:pPr>
            <w:r w:rsidRPr="00B4498C">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B4498C" w:rsidRDefault="00C761DB" w:rsidP="00C761DB">
            <w:pPr>
              <w:ind w:firstLine="90"/>
              <w:jc w:val="center"/>
              <w:rPr>
                <w:rFonts w:ascii="GHEA Grapalat" w:hAnsi="GHEA Grapalat" w:cs="Sylfaen"/>
                <w:b/>
                <w:sz w:val="20"/>
              </w:rPr>
            </w:pPr>
            <w:r w:rsidRPr="00B4498C">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B4498C" w:rsidRDefault="00C761DB" w:rsidP="00C761DB">
            <w:pPr>
              <w:ind w:firstLine="90"/>
              <w:jc w:val="center"/>
              <w:rPr>
                <w:rFonts w:ascii="GHEA Grapalat" w:hAnsi="GHEA Grapalat" w:cs="Sylfaen"/>
                <w:b/>
                <w:sz w:val="20"/>
              </w:rPr>
            </w:pPr>
            <w:r w:rsidRPr="00B4498C">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B4498C" w:rsidRDefault="00C761DB" w:rsidP="00C761DB">
            <w:pPr>
              <w:ind w:firstLine="90"/>
              <w:jc w:val="center"/>
              <w:rPr>
                <w:rFonts w:ascii="GHEA Grapalat" w:hAnsi="GHEA Grapalat" w:cs="Sylfaen"/>
                <w:b/>
                <w:sz w:val="20"/>
              </w:rPr>
            </w:pPr>
            <w:r w:rsidRPr="00B4498C">
              <w:rPr>
                <w:rFonts w:ascii="GHEA Grapalat" w:hAnsi="GHEA Grapalat" w:cs="Sylfaen"/>
                <w:b/>
                <w:sz w:val="20"/>
              </w:rPr>
              <w:t>Требования, установленные для оценки</w:t>
            </w:r>
          </w:p>
        </w:tc>
      </w:tr>
      <w:tr w:rsidR="00C761DB" w:rsidRPr="00B4498C"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B4498C" w:rsidRDefault="00C761DB" w:rsidP="00EA35BC">
            <w:pPr>
              <w:ind w:firstLine="567"/>
              <w:jc w:val="center"/>
              <w:rPr>
                <w:rFonts w:ascii="GHEA Grapalat" w:hAnsi="GHEA Grapalat" w:cs="Sylfaen"/>
                <w:b/>
                <w:sz w:val="20"/>
              </w:rPr>
            </w:pPr>
            <w:r w:rsidRPr="00B4498C">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B4498C" w:rsidRDefault="00C761DB" w:rsidP="00EA35BC">
            <w:pPr>
              <w:ind w:firstLine="162"/>
              <w:rPr>
                <w:rFonts w:ascii="GHEA Grapalat" w:hAnsi="GHEA Grapalat" w:cs="Sylfaen"/>
                <w:b/>
                <w:sz w:val="20"/>
              </w:rPr>
            </w:pPr>
            <w:r w:rsidRPr="00B4498C">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B4498C" w:rsidRDefault="00C761DB" w:rsidP="00EA35BC">
            <w:pPr>
              <w:ind w:firstLine="567"/>
              <w:jc w:val="center"/>
              <w:rPr>
                <w:rFonts w:ascii="GHEA Grapalat" w:hAnsi="GHEA Grapalat" w:cs="Sylfaen"/>
                <w:b/>
                <w:sz w:val="20"/>
              </w:rPr>
            </w:pPr>
            <w:r w:rsidRPr="00B4498C">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B4498C" w:rsidRDefault="00C761DB" w:rsidP="00C761DB">
            <w:pPr>
              <w:ind w:firstLine="567"/>
              <w:jc w:val="center"/>
              <w:rPr>
                <w:rFonts w:ascii="GHEA Grapalat" w:hAnsi="GHEA Grapalat" w:cs="Sylfaen"/>
                <w:b/>
                <w:sz w:val="20"/>
              </w:rPr>
            </w:pPr>
            <w:r w:rsidRPr="00B4498C">
              <w:rPr>
                <w:rFonts w:ascii="GHEA Grapalat" w:hAnsi="GHEA Grapalat" w:cs="Sylfaen"/>
                <w:b/>
                <w:sz w:val="20"/>
              </w:rPr>
              <w:t>Минимальный порог оценки устанавливается в 20 баллов.</w:t>
            </w:r>
          </w:p>
          <w:p w14:paraId="5CF28314" w14:textId="2495227B" w:rsidR="00FE5812" w:rsidRPr="00B4498C" w:rsidRDefault="00FE5812" w:rsidP="00C761DB">
            <w:pPr>
              <w:ind w:firstLine="567"/>
              <w:jc w:val="center"/>
              <w:rPr>
                <w:rFonts w:ascii="GHEA Grapalat" w:hAnsi="GHEA Grapalat" w:cs="Sylfaen"/>
                <w:b/>
                <w:sz w:val="20"/>
                <w:lang w:val="hy-AM"/>
              </w:rPr>
            </w:pPr>
            <w:r w:rsidRPr="00B4498C">
              <w:rPr>
                <w:rFonts w:ascii="GHEA Grapalat" w:hAnsi="GHEA Grapalat" w:cs="Sylfaen"/>
                <w:b/>
                <w:sz w:val="20"/>
              </w:rPr>
              <w:t xml:space="preserve">Минимальный балл </w:t>
            </w:r>
            <w:r w:rsidR="004173A6" w:rsidRPr="00B4498C">
              <w:rPr>
                <w:rFonts w:ascii="GHEA Grapalat" w:hAnsi="GHEA Grapalat" w:cs="Sylfaen"/>
                <w:b/>
                <w:sz w:val="20"/>
              </w:rPr>
              <w:t>присва</w:t>
            </w:r>
            <w:r w:rsidR="00661FD2" w:rsidRPr="00B4498C">
              <w:rPr>
                <w:rFonts w:ascii="GHEA Grapalat" w:hAnsi="GHEA Grapalat" w:cs="Sylfaen"/>
                <w:b/>
                <w:sz w:val="20"/>
              </w:rPr>
              <w:t>и</w:t>
            </w:r>
            <w:r w:rsidR="004173A6" w:rsidRPr="00B4498C">
              <w:rPr>
                <w:rFonts w:ascii="GHEA Grapalat" w:hAnsi="GHEA Grapalat" w:cs="Sylfaen"/>
                <w:b/>
                <w:sz w:val="20"/>
              </w:rPr>
              <w:t>вается</w:t>
            </w:r>
            <w:r w:rsidRPr="00B4498C">
              <w:rPr>
                <w:rFonts w:ascii="GHEA Grapalat" w:hAnsi="GHEA Grapalat" w:cs="Sylfaen"/>
                <w:b/>
                <w:sz w:val="20"/>
              </w:rPr>
              <w:t xml:space="preserve"> в</w:t>
            </w:r>
            <w:r w:rsidR="00C761DB" w:rsidRPr="00B4498C">
              <w:rPr>
                <w:rFonts w:ascii="GHEA Grapalat" w:hAnsi="GHEA Grapalat" w:cs="Sylfaen"/>
                <w:b/>
                <w:sz w:val="20"/>
              </w:rPr>
              <w:t xml:space="preserve"> случае представления </w:t>
            </w:r>
            <w:r w:rsidR="00C761DB" w:rsidRPr="00B4498C">
              <w:rPr>
                <w:rFonts w:ascii="GHEA Grapalat" w:hAnsi="GHEA Grapalat" w:cs="Sylfaen"/>
                <w:b/>
                <w:i/>
                <w:iCs/>
                <w:color w:val="FF0000"/>
                <w:sz w:val="20"/>
              </w:rPr>
              <w:t>одного пакета</w:t>
            </w:r>
            <w:r w:rsidR="00C761DB" w:rsidRPr="00B4498C">
              <w:rPr>
                <w:rFonts w:ascii="GHEA Grapalat" w:hAnsi="GHEA Grapalat" w:cs="Sylfaen"/>
                <w:b/>
                <w:color w:val="FF0000"/>
                <w:sz w:val="20"/>
              </w:rPr>
              <w:t xml:space="preserve"> </w:t>
            </w:r>
            <w:r w:rsidR="00C761DB" w:rsidRPr="00B4498C">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B4498C" w:rsidRDefault="00FE5812" w:rsidP="00C761DB">
            <w:pPr>
              <w:ind w:firstLine="567"/>
              <w:jc w:val="center"/>
              <w:rPr>
                <w:rFonts w:ascii="GHEA Grapalat" w:hAnsi="GHEA Grapalat" w:cs="Sylfaen"/>
                <w:b/>
                <w:sz w:val="20"/>
              </w:rPr>
            </w:pPr>
            <w:r w:rsidRPr="00B4498C">
              <w:rPr>
                <w:rFonts w:ascii="GHEA Grapalat" w:hAnsi="GHEA Grapalat" w:cs="Sylfaen"/>
                <w:b/>
                <w:sz w:val="20"/>
              </w:rPr>
              <w:t>К</w:t>
            </w:r>
            <w:r w:rsidR="00C761DB" w:rsidRPr="00B4498C">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B4498C">
              <w:rPr>
                <w:rFonts w:ascii="GHEA Grapalat" w:hAnsi="GHEA Grapalat" w:cs="Sylfaen"/>
                <w:b/>
                <w:sz w:val="20"/>
              </w:rPr>
              <w:t>М</w:t>
            </w:r>
            <w:r w:rsidR="00C761DB" w:rsidRPr="00B4498C">
              <w:rPr>
                <w:rFonts w:ascii="GHEA Grapalat" w:hAnsi="GHEA Grapalat" w:cs="Sylfaen"/>
                <w:b/>
                <w:sz w:val="20"/>
              </w:rPr>
              <w:t>аксимальная оценка не может превышать 40 баллов</w:t>
            </w:r>
            <w:r w:rsidRPr="00B4498C">
              <w:rPr>
                <w:rFonts w:ascii="GHEA Grapalat" w:hAnsi="GHEA Grapalat" w:cs="Sylfaen"/>
                <w:b/>
                <w:sz w:val="20"/>
              </w:rPr>
              <w:t>.</w:t>
            </w:r>
          </w:p>
          <w:p w14:paraId="4B141DBF" w14:textId="2DA20818" w:rsidR="00C761DB" w:rsidRPr="00B4498C" w:rsidRDefault="00C761DB" w:rsidP="00FE5812">
            <w:pPr>
              <w:ind w:firstLine="567"/>
              <w:jc w:val="center"/>
              <w:rPr>
                <w:rFonts w:ascii="GHEA Grapalat" w:hAnsi="GHEA Grapalat" w:cs="Sylfaen"/>
                <w:b/>
                <w:color w:val="FF0000"/>
                <w:sz w:val="20"/>
              </w:rPr>
            </w:pPr>
            <w:r w:rsidRPr="00B4498C">
              <w:rPr>
                <w:rFonts w:ascii="GHEA Grapalat" w:hAnsi="GHEA Grapalat" w:cs="Sylfaen"/>
                <w:b/>
                <w:color w:val="FF0000"/>
                <w:sz w:val="20"/>
              </w:rPr>
              <w:t xml:space="preserve">/Будут рассматриваться только полностью выполненные (завершенные) </w:t>
            </w:r>
            <w:r w:rsidR="00467CF1" w:rsidRPr="00B4498C">
              <w:rPr>
                <w:rFonts w:ascii="GHEA Grapalat" w:hAnsi="GHEA Grapalat" w:cs="Sylfaen"/>
                <w:b/>
                <w:color w:val="FF0000"/>
                <w:sz w:val="20"/>
              </w:rPr>
              <w:t>договоры</w:t>
            </w:r>
            <w:r w:rsidRPr="00B4498C">
              <w:rPr>
                <w:rFonts w:ascii="GHEA Grapalat" w:hAnsi="GHEA Grapalat" w:cs="Sylfaen"/>
                <w:b/>
                <w:color w:val="FF0000"/>
                <w:sz w:val="20"/>
              </w:rPr>
              <w:t>/</w:t>
            </w:r>
          </w:p>
        </w:tc>
      </w:tr>
      <w:tr w:rsidR="00C761DB" w:rsidRPr="00B4498C"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B4498C" w:rsidRDefault="00C761DB" w:rsidP="00EA35BC">
            <w:pPr>
              <w:ind w:firstLine="567"/>
              <w:jc w:val="both"/>
              <w:rPr>
                <w:rFonts w:ascii="GHEA Grapalat" w:hAnsi="GHEA Grapalat" w:cs="Sylfaen"/>
                <w:b/>
                <w:sz w:val="20"/>
              </w:rPr>
            </w:pPr>
            <w:r w:rsidRPr="00B4498C">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B4498C" w:rsidRDefault="00C761DB" w:rsidP="00EA35BC">
            <w:pPr>
              <w:ind w:hanging="18"/>
              <w:jc w:val="center"/>
              <w:rPr>
                <w:rFonts w:ascii="GHEA Grapalat" w:hAnsi="GHEA Grapalat" w:cs="Sylfaen"/>
                <w:b/>
                <w:sz w:val="20"/>
              </w:rPr>
            </w:pPr>
            <w:r w:rsidRPr="00B4498C">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B4498C" w:rsidRDefault="00C761DB" w:rsidP="00EA35BC">
            <w:pPr>
              <w:ind w:firstLine="567"/>
              <w:jc w:val="center"/>
              <w:rPr>
                <w:rFonts w:ascii="GHEA Grapalat" w:hAnsi="GHEA Grapalat" w:cs="Sylfaen"/>
                <w:b/>
                <w:sz w:val="20"/>
              </w:rPr>
            </w:pPr>
            <w:r w:rsidRPr="00B4498C">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B4498C" w:rsidRDefault="00661FD2" w:rsidP="00EA35BC">
            <w:pPr>
              <w:ind w:firstLine="567"/>
              <w:jc w:val="center"/>
              <w:rPr>
                <w:rFonts w:ascii="GHEA Grapalat" w:hAnsi="GHEA Grapalat" w:cs="Sylfaen"/>
                <w:b/>
                <w:sz w:val="20"/>
              </w:rPr>
            </w:pPr>
            <w:r w:rsidRPr="00B4498C">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B4498C">
              <w:t xml:space="preserve"> </w:t>
            </w:r>
            <w:r w:rsidRPr="00B4498C">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B4498C" w:rsidRDefault="00661FD2" w:rsidP="00661FD2">
            <w:pPr>
              <w:ind w:firstLine="567"/>
              <w:jc w:val="center"/>
              <w:rPr>
                <w:rFonts w:ascii="GHEA Grapalat" w:hAnsi="GHEA Grapalat" w:cs="Sylfaen"/>
                <w:b/>
                <w:sz w:val="20"/>
              </w:rPr>
            </w:pPr>
            <w:r w:rsidRPr="00B4498C">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B4498C" w:rsidRDefault="00C761DB" w:rsidP="00C761DB">
      <w:pPr>
        <w:ind w:right="-109"/>
        <w:jc w:val="both"/>
        <w:rPr>
          <w:rFonts w:ascii="GHEA Grapalat" w:hAnsi="GHEA Grapalat"/>
        </w:rPr>
      </w:pPr>
    </w:p>
    <w:p w14:paraId="2B5636F3" w14:textId="40601676" w:rsidR="00E87144" w:rsidRPr="00B4498C" w:rsidRDefault="00E87144"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Заявки участников оцениваются в следующем порядке:</w:t>
      </w:r>
    </w:p>
    <w:p w14:paraId="2AB8F4CD"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Calibri" w:hAnsi="Calibri" w:cs="Calibri"/>
          <w:sz w:val="24"/>
          <w:szCs w:val="24"/>
        </w:rPr>
        <w:t> </w:t>
      </w:r>
      <w:r w:rsidRPr="00B4498C">
        <w:rPr>
          <w:rFonts w:ascii="GHEA Grapalat" w:hAnsi="GHEA Grapalat"/>
          <w:sz w:val="24"/>
          <w:szCs w:val="24"/>
        </w:rPr>
        <w:t>ЦБ= МЦ X 100/ОЦ,</w:t>
      </w:r>
    </w:p>
    <w:p w14:paraId="37478709" w14:textId="2C0473A9"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Calibri" w:hAnsi="Calibri" w:cs="Calibri"/>
          <w:sz w:val="24"/>
          <w:szCs w:val="24"/>
        </w:rPr>
        <w:t> </w:t>
      </w:r>
      <w:r w:rsidRPr="00B4498C">
        <w:rPr>
          <w:rFonts w:ascii="GHEA Grapalat" w:hAnsi="GHEA Grapalat"/>
          <w:sz w:val="24"/>
          <w:szCs w:val="24"/>
        </w:rPr>
        <w:t>где:</w:t>
      </w:r>
    </w:p>
    <w:p w14:paraId="4E142A07"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ЦБ - это бал предоставляемый за ценовое предложение,</w:t>
      </w:r>
    </w:p>
    <w:p w14:paraId="769D2C80"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МЦ - это минимальная цена,</w:t>
      </w:r>
    </w:p>
    <w:p w14:paraId="06C1222A"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ОЦ - это цена, предложенная оцениваемым участником.</w:t>
      </w:r>
    </w:p>
    <w:p w14:paraId="710E9087" w14:textId="60E64D08" w:rsidR="00E87144" w:rsidRPr="00B4498C" w:rsidRDefault="00E87144"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lastRenderedPageBreak/>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ОУ = (ЦБ X 0.7) + (ТП X 0.3),</w:t>
      </w:r>
    </w:p>
    <w:p w14:paraId="5EB85260" w14:textId="0FC0C483"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Calibri" w:hAnsi="Calibri" w:cs="Calibri"/>
          <w:sz w:val="24"/>
          <w:szCs w:val="24"/>
        </w:rPr>
        <w:t> </w:t>
      </w:r>
      <w:r w:rsidRPr="00B4498C">
        <w:rPr>
          <w:rFonts w:ascii="GHEA Grapalat" w:hAnsi="GHEA Grapalat"/>
          <w:sz w:val="24"/>
          <w:szCs w:val="24"/>
        </w:rPr>
        <w:t>где:</w:t>
      </w:r>
    </w:p>
    <w:p w14:paraId="2308EBB2"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ОУ - это оценка, данная участнику,</w:t>
      </w:r>
    </w:p>
    <w:p w14:paraId="2846C01E" w14:textId="77777777"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ЦБ - это бал, данный за ценовое предложениe участника,</w:t>
      </w:r>
    </w:p>
    <w:p w14:paraId="3D44F812" w14:textId="73FEACFE" w:rsidR="00E87144" w:rsidRPr="00B4498C" w:rsidRDefault="00E87144" w:rsidP="00E87144">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ТП - это бал, данная техническому предложению участника:</w:t>
      </w:r>
      <w:r w:rsidRPr="00B4498C">
        <w:t xml:space="preserve"> </w:t>
      </w:r>
      <w:r w:rsidRPr="00B4498C">
        <w:rPr>
          <w:rFonts w:ascii="GHEA Grapalat" w:hAnsi="GHEA Grapalat"/>
          <w:sz w:val="24"/>
          <w:szCs w:val="24"/>
        </w:rPr>
        <w:t xml:space="preserve">ТП =ТП 1 + ТП 2. </w:t>
      </w:r>
    </w:p>
    <w:p w14:paraId="31D71110" w14:textId="057C2D02" w:rsidR="00E87144" w:rsidRPr="00B4498C" w:rsidRDefault="00B52903"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B4498C"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B4498C">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B4498C"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2.</w:t>
      </w:r>
      <w:r w:rsidR="00DA4643" w:rsidRPr="00B4498C">
        <w:rPr>
          <w:rFonts w:ascii="GHEA Grapalat" w:hAnsi="GHEA Grapalat"/>
          <w:sz w:val="24"/>
          <w:szCs w:val="24"/>
        </w:rPr>
        <w:t>5</w:t>
      </w:r>
      <w:r w:rsidR="000A15F9" w:rsidRPr="00B4498C">
        <w:rPr>
          <w:rFonts w:ascii="GHEA Grapalat" w:hAnsi="GHEA Grapalat"/>
          <w:sz w:val="24"/>
          <w:szCs w:val="24"/>
        </w:rPr>
        <w:t>.</w:t>
      </w:r>
      <w:r w:rsidR="00F04AA1" w:rsidRPr="00B4498C">
        <w:rPr>
          <w:rFonts w:ascii="GHEA Grapalat" w:hAnsi="GHEA Grapalat"/>
          <w:sz w:val="24"/>
          <w:szCs w:val="24"/>
        </w:rPr>
        <w:tab/>
      </w:r>
      <w:r w:rsidRPr="00B4498C">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4498C">
        <w:rPr>
          <w:rFonts w:ascii="GHEA Grapalat" w:hAnsi="GHEA Grapalat"/>
          <w:sz w:val="24"/>
          <w:szCs w:val="24"/>
        </w:rPr>
        <w:t xml:space="preserve"> </w:t>
      </w:r>
      <w:r w:rsidR="00C366B6" w:rsidRPr="00B4498C">
        <w:rPr>
          <w:rFonts w:ascii="GHEA Grapalat" w:hAnsi="GHEA Grapalat"/>
        </w:rPr>
        <w:t>(на о</w:t>
      </w:r>
      <w:r w:rsidR="00C366B6" w:rsidRPr="00B4498C">
        <w:rPr>
          <w:rFonts w:ascii="GHEA Grapalat" w:hAnsi="GHEA Grapalat"/>
          <w:sz w:val="24"/>
          <w:szCs w:val="24"/>
        </w:rPr>
        <w:t>дин и тот же</w:t>
      </w:r>
      <w:r w:rsidR="00C366B6" w:rsidRPr="00B4498C">
        <w:rPr>
          <w:rFonts w:ascii="GHEA Grapalat" w:hAnsi="GHEA Grapalat"/>
        </w:rPr>
        <w:t xml:space="preserve"> лот)</w:t>
      </w:r>
      <w:r w:rsidRPr="00B4498C">
        <w:rPr>
          <w:rFonts w:ascii="GHEA Grapalat" w:hAnsi="GHEA Grapalat"/>
          <w:sz w:val="24"/>
          <w:szCs w:val="24"/>
        </w:rPr>
        <w:t xml:space="preserve">. </w:t>
      </w:r>
    </w:p>
    <w:p w14:paraId="34AD54E3" w14:textId="77777777" w:rsidR="009E07EE" w:rsidRPr="00B4498C"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2.</w:t>
      </w:r>
      <w:r w:rsidR="00C366B6" w:rsidRPr="00B4498C">
        <w:rPr>
          <w:rFonts w:ascii="GHEA Grapalat" w:hAnsi="GHEA Grapalat"/>
          <w:sz w:val="24"/>
          <w:szCs w:val="24"/>
        </w:rPr>
        <w:t>6</w:t>
      </w:r>
      <w:r w:rsidR="000A15F9" w:rsidRPr="00B4498C">
        <w:rPr>
          <w:rFonts w:ascii="GHEA Grapalat" w:hAnsi="GHEA Grapalat"/>
          <w:sz w:val="24"/>
          <w:szCs w:val="24"/>
        </w:rPr>
        <w:t>.</w:t>
      </w:r>
      <w:r w:rsidR="00F04AA1" w:rsidRPr="00B4498C">
        <w:rPr>
          <w:rFonts w:ascii="GHEA Grapalat" w:hAnsi="GHEA Grapalat"/>
          <w:sz w:val="24"/>
          <w:szCs w:val="24"/>
        </w:rPr>
        <w:tab/>
      </w:r>
      <w:r w:rsidRPr="00B4498C">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B4498C" w:rsidRDefault="000A6B75" w:rsidP="00B46D58">
      <w:pPr>
        <w:pStyle w:val="BodyTextIndent2"/>
        <w:widowControl w:val="0"/>
        <w:spacing w:after="160" w:line="240" w:lineRule="auto"/>
        <w:rPr>
          <w:rFonts w:ascii="GHEA Grapalat" w:hAnsi="GHEA Grapalat" w:cs="Sylfaen"/>
          <w:sz w:val="24"/>
          <w:szCs w:val="24"/>
        </w:rPr>
      </w:pPr>
      <w:r w:rsidRPr="00B4498C">
        <w:rPr>
          <w:rFonts w:ascii="GHEA Grapalat" w:hAnsi="GHEA Grapalat"/>
          <w:sz w:val="24"/>
          <w:szCs w:val="24"/>
        </w:rPr>
        <w:t>В подобном случае:</w:t>
      </w:r>
    </w:p>
    <w:p w14:paraId="701411A9" w14:textId="77777777" w:rsidR="005A405F" w:rsidRPr="00B4498C"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1</w:t>
      </w:r>
      <w:r w:rsidR="000A6B75" w:rsidRPr="00B4498C">
        <w:rPr>
          <w:rFonts w:ascii="GHEA Grapalat" w:hAnsi="GHEA Grapalat"/>
          <w:sz w:val="24"/>
          <w:szCs w:val="24"/>
        </w:rPr>
        <w:t>)</w:t>
      </w:r>
      <w:r w:rsidR="00911F57" w:rsidRPr="00B4498C">
        <w:rPr>
          <w:rFonts w:ascii="GHEA Grapalat" w:hAnsi="GHEA Grapalat"/>
          <w:sz w:val="24"/>
          <w:szCs w:val="24"/>
        </w:rPr>
        <w:tab/>
      </w:r>
      <w:r w:rsidR="000A6B75" w:rsidRPr="00B4498C">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B4498C">
        <w:rPr>
          <w:rFonts w:ascii="GHEA Grapalat" w:hAnsi="GHEA Grapalat"/>
          <w:sz w:val="24"/>
          <w:szCs w:val="24"/>
        </w:rPr>
        <w:t xml:space="preserve"> (на один и тот же лот</w:t>
      </w:r>
      <w:r w:rsidR="00796D4A" w:rsidRPr="00B4498C">
        <w:rPr>
          <w:rFonts w:ascii="GHEA Grapalat" w:hAnsi="GHEA Grapalat"/>
        </w:rPr>
        <w:t>)</w:t>
      </w:r>
      <w:r w:rsidR="000A6B75" w:rsidRPr="00B4498C">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B4498C"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2</w:t>
      </w:r>
      <w:r w:rsidR="000A6B75" w:rsidRPr="00B4498C">
        <w:rPr>
          <w:rFonts w:ascii="GHEA Grapalat" w:hAnsi="GHEA Grapalat"/>
          <w:sz w:val="24"/>
          <w:szCs w:val="24"/>
        </w:rPr>
        <w:t>)</w:t>
      </w:r>
      <w:r w:rsidR="00911F57" w:rsidRPr="00B4498C">
        <w:rPr>
          <w:rFonts w:ascii="GHEA Grapalat" w:hAnsi="GHEA Grapalat"/>
          <w:sz w:val="24"/>
          <w:szCs w:val="24"/>
        </w:rPr>
        <w:tab/>
      </w:r>
      <w:r w:rsidR="000A6B75" w:rsidRPr="00B4498C">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B4498C" w:rsidRDefault="00ED2352" w:rsidP="00B46D58">
      <w:pPr>
        <w:widowControl w:val="0"/>
        <w:spacing w:after="160"/>
        <w:jc w:val="center"/>
        <w:rPr>
          <w:rFonts w:ascii="GHEA Grapalat" w:hAnsi="GHEA Grapalat" w:cs="Arial"/>
          <w:b/>
        </w:rPr>
      </w:pPr>
      <w:r w:rsidRPr="00B4498C">
        <w:rPr>
          <w:rFonts w:ascii="GHEA Grapalat" w:hAnsi="GHEA Grapalat"/>
          <w:b/>
        </w:rPr>
        <w:t>3.</w:t>
      </w:r>
      <w:r w:rsidR="002B32D6" w:rsidRPr="00B4498C">
        <w:rPr>
          <w:rFonts w:ascii="GHEA Grapalat" w:hAnsi="GHEA Grapalat"/>
          <w:b/>
        </w:rPr>
        <w:t xml:space="preserve"> РАЗЪЯСНЕНИЕ ПРИГЛАШЕНИЯ </w:t>
      </w:r>
      <w:r w:rsidRPr="00B4498C">
        <w:rPr>
          <w:rFonts w:ascii="GHEA Grapalat" w:hAnsi="GHEA Grapalat"/>
          <w:b/>
        </w:rPr>
        <w:br/>
      </w:r>
      <w:r w:rsidR="002B32D6" w:rsidRPr="00B4498C">
        <w:rPr>
          <w:rFonts w:ascii="GHEA Grapalat" w:hAnsi="GHEA Grapalat"/>
          <w:b/>
        </w:rPr>
        <w:t xml:space="preserve">И ПОРЯДОК ВНЕСЕНИЯ ИЗМЕНЕНИЯ В ПРИГЛАШЕНИЕ </w:t>
      </w:r>
    </w:p>
    <w:p w14:paraId="02C2F38E" w14:textId="77777777" w:rsidR="00096865"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3.1</w:t>
      </w:r>
      <w:r w:rsidR="000A15F9" w:rsidRPr="00B4498C">
        <w:rPr>
          <w:rFonts w:ascii="GHEA Grapalat" w:hAnsi="GHEA Grapalat"/>
        </w:rPr>
        <w:t>.</w:t>
      </w:r>
      <w:r w:rsidR="00ED2352" w:rsidRPr="00B4498C">
        <w:rPr>
          <w:rFonts w:ascii="GHEA Grapalat" w:hAnsi="GHEA Grapalat"/>
        </w:rPr>
        <w:tab/>
      </w:r>
      <w:r w:rsidRPr="00B4498C">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B4498C" w:rsidRDefault="00096865" w:rsidP="00B46D58">
      <w:pPr>
        <w:widowControl w:val="0"/>
        <w:autoSpaceDE w:val="0"/>
        <w:autoSpaceDN w:val="0"/>
        <w:adjustRightInd w:val="0"/>
        <w:spacing w:after="160"/>
        <w:ind w:firstLine="567"/>
        <w:jc w:val="both"/>
        <w:rPr>
          <w:rFonts w:ascii="GHEA Grapalat" w:hAnsi="GHEA Grapalat"/>
        </w:rPr>
      </w:pPr>
      <w:r w:rsidRPr="00B4498C">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B4498C">
        <w:rPr>
          <w:rFonts w:ascii="GHEA Grapalat" w:hAnsi="GHEA Grapalat"/>
        </w:rPr>
        <w:t xml:space="preserve"> </w:t>
      </w:r>
    </w:p>
    <w:p w14:paraId="64BA0D29" w14:textId="77777777" w:rsidR="00096865"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3.2.</w:t>
      </w:r>
      <w:r w:rsidR="00ED2352" w:rsidRPr="00B4498C">
        <w:rPr>
          <w:rFonts w:ascii="GHEA Grapalat" w:hAnsi="GHEA Grapalat"/>
        </w:rPr>
        <w:tab/>
      </w:r>
      <w:r w:rsidRPr="00B4498C">
        <w:rPr>
          <w:rFonts w:ascii="GHEA Grapalat" w:hAnsi="GHEA Grapalat"/>
        </w:rPr>
        <w:t>В день предоставления разъяснения объявление о запросе и о</w:t>
      </w:r>
      <w:r w:rsidR="00775FAF" w:rsidRPr="00B4498C">
        <w:rPr>
          <w:rFonts w:ascii="Courier New" w:hAnsi="Courier New" w:cs="Courier New"/>
          <w:lang w:val="en-US"/>
        </w:rPr>
        <w:t> </w:t>
      </w:r>
      <w:r w:rsidRPr="00B4498C">
        <w:rPr>
          <w:rFonts w:ascii="GHEA Grapalat" w:hAnsi="GHEA Grapalat"/>
        </w:rPr>
        <w:t xml:space="preserve">содержании разъяснения опубликовывается в системе и в подразделе </w:t>
      </w:r>
      <w:r w:rsidRPr="00B4498C">
        <w:rPr>
          <w:rFonts w:ascii="GHEA Grapalat" w:hAnsi="GHEA Grapalat"/>
        </w:rPr>
        <w:lastRenderedPageBreak/>
        <w:t>"Объявления относительно разъяснений приглашений" раздела "Объявления о</w:t>
      </w:r>
      <w:r w:rsidR="00775FAF" w:rsidRPr="00B4498C">
        <w:rPr>
          <w:rFonts w:ascii="Courier New" w:hAnsi="Courier New" w:cs="Courier New"/>
          <w:lang w:val="en-US"/>
        </w:rPr>
        <w:t> </w:t>
      </w:r>
      <w:r w:rsidRPr="00B4498C">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B4498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B4498C">
        <w:rPr>
          <w:rFonts w:ascii="GHEA Grapalat" w:hAnsi="GHEA Grapalat"/>
        </w:rPr>
        <w:t>3.3</w:t>
      </w:r>
      <w:r w:rsidR="000A15F9" w:rsidRPr="00B4498C">
        <w:rPr>
          <w:rFonts w:ascii="GHEA Grapalat" w:hAnsi="GHEA Grapalat"/>
        </w:rPr>
        <w:t>.</w:t>
      </w:r>
      <w:r w:rsidR="00ED2352" w:rsidRPr="00B4498C">
        <w:rPr>
          <w:rFonts w:ascii="GHEA Grapalat" w:hAnsi="GHEA Grapalat"/>
        </w:rPr>
        <w:tab/>
      </w:r>
      <w:r w:rsidRPr="00B4498C">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4498C">
        <w:rPr>
          <w:rFonts w:ascii="GHEA Grapalat" w:hAnsi="GHEA Grapalat"/>
        </w:rPr>
        <w:t xml:space="preserve">. </w:t>
      </w:r>
      <w:r w:rsidRPr="00B4498C">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B4498C"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B4498C">
        <w:rPr>
          <w:rFonts w:ascii="GHEA Grapalat" w:hAnsi="GHEA Grapalat"/>
        </w:rPr>
        <w:t>3.4</w:t>
      </w:r>
      <w:r w:rsidR="000A15F9" w:rsidRPr="00B4498C">
        <w:rPr>
          <w:rFonts w:ascii="GHEA Grapalat" w:hAnsi="GHEA Grapalat"/>
        </w:rPr>
        <w:t>.</w:t>
      </w:r>
      <w:r w:rsidR="00ED2352" w:rsidRPr="00B4498C">
        <w:rPr>
          <w:rFonts w:ascii="GHEA Grapalat" w:hAnsi="GHEA Grapalat"/>
        </w:rPr>
        <w:tab/>
      </w:r>
      <w:r w:rsidRPr="00B4498C">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B4498C"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B4498C">
        <w:rPr>
          <w:rFonts w:ascii="GHEA Grapalat" w:hAnsi="GHEA Grapalat"/>
          <w:lang w:val="hy-AM"/>
        </w:rPr>
        <w:t>3.5</w:t>
      </w:r>
      <w:r w:rsidR="00F9791A" w:rsidRPr="00B4498C">
        <w:rPr>
          <w:rFonts w:ascii="GHEA Grapalat" w:hAnsi="GHEA Grapalat"/>
        </w:rPr>
        <w:t xml:space="preserve"> </w:t>
      </w:r>
      <w:r w:rsidR="00F9791A" w:rsidRPr="00B4498C">
        <w:rPr>
          <w:rFonts w:ascii="GHEA Grapalat" w:hAnsi="GHEA Grapalat"/>
          <w:lang w:val="hy-AM"/>
        </w:rPr>
        <w:t>Кажд</w:t>
      </w:r>
      <w:r w:rsidR="00F9791A" w:rsidRPr="00B4498C">
        <w:rPr>
          <w:rFonts w:ascii="GHEA Grapalat" w:hAnsi="GHEA Grapalat"/>
        </w:rPr>
        <w:t>ое лиц</w:t>
      </w:r>
      <w:r w:rsidR="00CA1F39" w:rsidRPr="00B4498C">
        <w:rPr>
          <w:rFonts w:ascii="GHEA Grapalat" w:hAnsi="GHEA Grapalat"/>
        </w:rPr>
        <w:t>о</w:t>
      </w:r>
      <w:r w:rsidR="00CA1F39" w:rsidRPr="00B4498C">
        <w:rPr>
          <w:rFonts w:ascii="GHEA Grapalat" w:hAnsi="GHEA Grapalat"/>
          <w:lang w:val="hy-AM"/>
        </w:rPr>
        <w:t xml:space="preserve"> без указания имени</w:t>
      </w:r>
      <w:r w:rsidR="00F9791A" w:rsidRPr="00B4498C">
        <w:rPr>
          <w:rFonts w:ascii="GHEA Grapalat" w:hAnsi="GHEA Grapalat"/>
          <w:lang w:val="hy-AM"/>
        </w:rPr>
        <w:t xml:space="preserve">, до истечения срока, установленного для внесения изменений в приглашение, </w:t>
      </w:r>
      <w:r w:rsidR="00F9791A" w:rsidRPr="00B4498C">
        <w:rPr>
          <w:rFonts w:ascii="GHEA Grapalat" w:hAnsi="GHEA Grapalat"/>
        </w:rPr>
        <w:t xml:space="preserve">имеет право </w:t>
      </w:r>
      <w:r w:rsidR="00F9791A" w:rsidRPr="00B4498C">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4498C">
        <w:rPr>
          <w:rFonts w:ascii="GHEA Grapalat" w:hAnsi="GHEA Grapalat"/>
        </w:rPr>
        <w:t xml:space="preserve"> </w:t>
      </w:r>
      <w:r w:rsidR="00F9791A" w:rsidRPr="00B4498C">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B4498C">
        <w:rPr>
          <w:rFonts w:ascii="GHEA Grapalat" w:hAnsi="GHEA Grapalat"/>
        </w:rPr>
        <w:t>.</w:t>
      </w:r>
      <w:r w:rsidR="00F9791A" w:rsidRPr="00B4498C">
        <w:rPr>
          <w:rFonts w:ascii="GHEA Grapalat" w:hAnsi="GHEA Grapalat"/>
          <w:lang w:val="hy-AM"/>
        </w:rPr>
        <w:t xml:space="preserve"> </w:t>
      </w:r>
      <w:r w:rsidR="00750FFF" w:rsidRPr="00B4498C">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B4498C"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B4498C">
        <w:rPr>
          <w:rFonts w:ascii="GHEA Grapalat" w:hAnsi="GHEA Grapalat"/>
        </w:rPr>
        <w:t>3.</w:t>
      </w:r>
      <w:r w:rsidR="00E648D1" w:rsidRPr="00B4498C">
        <w:rPr>
          <w:rFonts w:ascii="GHEA Grapalat" w:hAnsi="GHEA Grapalat"/>
          <w:lang w:val="hy-AM"/>
        </w:rPr>
        <w:t>6</w:t>
      </w:r>
      <w:r w:rsidR="000A15F9" w:rsidRPr="00B4498C">
        <w:rPr>
          <w:rFonts w:ascii="GHEA Grapalat" w:hAnsi="GHEA Grapalat"/>
        </w:rPr>
        <w:t>.</w:t>
      </w:r>
      <w:r w:rsidR="00ED2352" w:rsidRPr="00B4498C">
        <w:rPr>
          <w:rFonts w:ascii="GHEA Grapalat" w:hAnsi="GHEA Grapalat"/>
        </w:rPr>
        <w:tab/>
      </w:r>
      <w:r w:rsidRPr="00B4498C">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B4498C">
        <w:rPr>
          <w:rFonts w:ascii="Courier New" w:hAnsi="Courier New" w:cs="Courier New"/>
          <w:lang w:val="en-US"/>
        </w:rPr>
        <w:t> </w:t>
      </w:r>
      <w:r w:rsidRPr="00B4498C">
        <w:rPr>
          <w:rFonts w:ascii="GHEA Grapalat" w:hAnsi="GHEA Grapalat"/>
        </w:rPr>
        <w:t xml:space="preserve">этих изменениях. </w:t>
      </w:r>
    </w:p>
    <w:p w14:paraId="3DE5680A" w14:textId="77777777" w:rsidR="00096865" w:rsidRPr="00B4498C" w:rsidRDefault="00955A1E" w:rsidP="00B46D58">
      <w:pPr>
        <w:widowControl w:val="0"/>
        <w:spacing w:after="160"/>
        <w:jc w:val="center"/>
        <w:rPr>
          <w:rFonts w:ascii="GHEA Grapalat" w:hAnsi="GHEA Grapalat" w:cs="Arial"/>
          <w:b/>
        </w:rPr>
      </w:pPr>
      <w:r w:rsidRPr="00B4498C">
        <w:rPr>
          <w:rFonts w:ascii="GHEA Grapalat" w:hAnsi="GHEA Grapalat"/>
          <w:b/>
        </w:rPr>
        <w:t>4. ПОРЯДОК ПОДАЧИ ЗАЯВКИ</w:t>
      </w:r>
    </w:p>
    <w:p w14:paraId="24D51E54" w14:textId="77777777" w:rsidR="00096865"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4.1</w:t>
      </w:r>
      <w:r w:rsidR="00A34DFE" w:rsidRPr="00B4498C">
        <w:rPr>
          <w:rFonts w:ascii="GHEA Grapalat" w:hAnsi="GHEA Grapalat"/>
        </w:rPr>
        <w:t>.</w:t>
      </w:r>
      <w:r w:rsidR="009C7913" w:rsidRPr="00B4498C">
        <w:rPr>
          <w:rFonts w:ascii="GHEA Grapalat" w:hAnsi="GHEA Grapalat"/>
        </w:rPr>
        <w:tab/>
      </w:r>
      <w:r w:rsidRPr="00B4498C">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B4498C" w:rsidRDefault="00096865" w:rsidP="00B46D58">
      <w:pPr>
        <w:pStyle w:val="BodyTextIndent2"/>
        <w:widowControl w:val="0"/>
        <w:spacing w:after="160" w:line="240" w:lineRule="auto"/>
        <w:ind w:firstLine="567"/>
        <w:rPr>
          <w:rFonts w:ascii="GHEA Grapalat" w:hAnsi="GHEA Grapalat" w:cs="Sylfaen"/>
          <w:sz w:val="24"/>
          <w:szCs w:val="24"/>
        </w:rPr>
      </w:pPr>
      <w:r w:rsidRPr="00B4498C">
        <w:rPr>
          <w:rFonts w:ascii="GHEA Grapalat" w:hAnsi="GHEA Grapalat"/>
          <w:sz w:val="24"/>
          <w:szCs w:val="24"/>
        </w:rPr>
        <w:t>Участник может подать заявку как для каждого лота, так и для нескольких или всех лотов</w:t>
      </w:r>
      <w:r w:rsidR="00936FBF" w:rsidRPr="00B4498C">
        <w:rPr>
          <w:rStyle w:val="FootnoteReference"/>
          <w:rFonts w:ascii="GHEA Grapalat" w:hAnsi="GHEA Grapalat"/>
          <w:sz w:val="24"/>
          <w:szCs w:val="24"/>
        </w:rPr>
        <w:footnoteReference w:customMarkFollows="1" w:id="1"/>
        <w:t>7</w:t>
      </w:r>
      <w:r w:rsidRPr="00B4498C">
        <w:rPr>
          <w:rFonts w:ascii="GHEA Grapalat" w:hAnsi="GHEA Grapalat"/>
          <w:sz w:val="24"/>
          <w:szCs w:val="24"/>
        </w:rPr>
        <w:t>.</w:t>
      </w:r>
      <w:r w:rsidR="00AA7117" w:rsidRPr="00B4498C">
        <w:rPr>
          <w:rFonts w:ascii="GHEA Grapalat" w:hAnsi="GHEA Grapalat"/>
          <w:sz w:val="24"/>
          <w:szCs w:val="24"/>
        </w:rPr>
        <w:t xml:space="preserve"> </w:t>
      </w:r>
    </w:p>
    <w:p w14:paraId="599BCA78" w14:textId="77777777" w:rsidR="00096865" w:rsidRPr="00B4498C" w:rsidRDefault="000946A3" w:rsidP="00B46D58">
      <w:pPr>
        <w:pStyle w:val="BodyTextIndent2"/>
        <w:widowControl w:val="0"/>
        <w:spacing w:after="160" w:line="240" w:lineRule="auto"/>
        <w:ind w:firstLine="567"/>
        <w:rPr>
          <w:rFonts w:ascii="GHEA Grapalat" w:hAnsi="GHEA Grapalat" w:cs="Sylfaen"/>
          <w:sz w:val="24"/>
          <w:szCs w:val="24"/>
        </w:rPr>
      </w:pPr>
      <w:r w:rsidRPr="00B4498C">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B4498C" w:rsidRDefault="000946A3" w:rsidP="00B46D58">
      <w:pPr>
        <w:pStyle w:val="BodyTextIndent2"/>
        <w:widowControl w:val="0"/>
        <w:spacing w:after="160" w:line="240" w:lineRule="auto"/>
        <w:ind w:firstLine="567"/>
        <w:rPr>
          <w:rFonts w:ascii="GHEA Grapalat" w:hAnsi="GHEA Grapalat"/>
          <w:sz w:val="24"/>
          <w:szCs w:val="24"/>
        </w:rPr>
      </w:pPr>
      <w:r w:rsidRPr="00B4498C">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B4498C">
        <w:rPr>
          <w:rFonts w:ascii="GHEA Grapalat" w:hAnsi="GHEA Grapalat"/>
          <w:sz w:val="24"/>
          <w:szCs w:val="24"/>
        </w:rPr>
        <w:t>запрос котировок</w:t>
      </w:r>
      <w:r w:rsidRPr="00B4498C">
        <w:rPr>
          <w:rFonts w:ascii="GHEA Grapalat" w:hAnsi="GHEA Grapalat"/>
          <w:sz w:val="24"/>
          <w:szCs w:val="24"/>
        </w:rPr>
        <w:t>.</w:t>
      </w:r>
    </w:p>
    <w:p w14:paraId="2008FBFD" w14:textId="316B36FD" w:rsidR="008B1605" w:rsidRPr="00B4498C"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4.2</w:t>
      </w:r>
      <w:r w:rsidR="00444026" w:rsidRPr="00B4498C">
        <w:rPr>
          <w:rFonts w:ascii="GHEA Grapalat" w:hAnsi="GHEA Grapalat"/>
          <w:sz w:val="24"/>
          <w:szCs w:val="24"/>
        </w:rPr>
        <w:t>.</w:t>
      </w:r>
      <w:r w:rsidR="003065C4" w:rsidRPr="00B4498C">
        <w:rPr>
          <w:rFonts w:ascii="GHEA Grapalat" w:hAnsi="GHEA Grapalat"/>
          <w:sz w:val="24"/>
          <w:szCs w:val="24"/>
        </w:rPr>
        <w:tab/>
      </w:r>
      <w:r w:rsidRPr="00B4498C">
        <w:rPr>
          <w:rFonts w:ascii="GHEA Grapalat" w:hAnsi="GHEA Grapalat"/>
          <w:sz w:val="24"/>
          <w:szCs w:val="24"/>
        </w:rPr>
        <w:t xml:space="preserve">Заявки на процедуру необходимо подать посредством системы не позднее, чем </w:t>
      </w:r>
      <w:r w:rsidR="007E583E" w:rsidRPr="00B4498C">
        <w:rPr>
          <w:rFonts w:ascii="GHEA Grapalat" w:hAnsi="GHEA Grapalat"/>
          <w:b/>
          <w:bCs/>
          <w:sz w:val="24"/>
          <w:szCs w:val="24"/>
        </w:rPr>
        <w:t>10</w:t>
      </w:r>
      <w:r w:rsidR="00800680" w:rsidRPr="00B4498C">
        <w:rPr>
          <w:rFonts w:ascii="GHEA Grapalat" w:hAnsi="GHEA Grapalat"/>
          <w:b/>
          <w:bCs/>
          <w:sz w:val="24"/>
          <w:szCs w:val="24"/>
        </w:rPr>
        <w:t>:</w:t>
      </w:r>
      <w:r w:rsidR="007E583E" w:rsidRPr="00B4498C">
        <w:rPr>
          <w:rFonts w:ascii="GHEA Grapalat" w:hAnsi="GHEA Grapalat"/>
          <w:b/>
          <w:bCs/>
          <w:sz w:val="24"/>
          <w:szCs w:val="24"/>
        </w:rPr>
        <w:t>0</w:t>
      </w:r>
      <w:r w:rsidR="00800680" w:rsidRPr="00B4498C">
        <w:rPr>
          <w:rFonts w:ascii="GHEA Grapalat" w:hAnsi="GHEA Grapalat"/>
          <w:b/>
          <w:bCs/>
          <w:sz w:val="24"/>
          <w:szCs w:val="24"/>
        </w:rPr>
        <w:t>0</w:t>
      </w:r>
      <w:r w:rsidR="00C428A0" w:rsidRPr="00B4498C">
        <w:rPr>
          <w:rFonts w:ascii="GHEA Grapalat" w:hAnsi="GHEA Grapalat"/>
          <w:b/>
          <w:bCs/>
          <w:sz w:val="24"/>
          <w:szCs w:val="24"/>
        </w:rPr>
        <w:t xml:space="preserve"> часов</w:t>
      </w:r>
      <w:r w:rsidR="00812A24" w:rsidRPr="00B4498C">
        <w:rPr>
          <w:rFonts w:ascii="GHEA Grapalat" w:hAnsi="GHEA Grapalat"/>
          <w:b/>
          <w:bCs/>
          <w:sz w:val="24"/>
          <w:szCs w:val="24"/>
          <w:lang w:val="hy-AM"/>
        </w:rPr>
        <w:t xml:space="preserve"> </w:t>
      </w:r>
      <w:r w:rsidR="00B4498C" w:rsidRPr="00B4498C">
        <w:rPr>
          <w:rFonts w:ascii="GHEA Grapalat" w:hAnsi="GHEA Grapalat"/>
          <w:b/>
          <w:bCs/>
          <w:sz w:val="24"/>
          <w:szCs w:val="24"/>
          <w:lang w:val="hy-AM"/>
        </w:rPr>
        <w:t>12.01.2026</w:t>
      </w:r>
      <w:r w:rsidR="006E03AB" w:rsidRPr="00B4498C">
        <w:rPr>
          <w:rFonts w:ascii="GHEA Grapalat" w:hAnsi="GHEA Grapalat"/>
          <w:b/>
          <w:bCs/>
          <w:sz w:val="24"/>
          <w:szCs w:val="24"/>
          <w:lang w:val="hy-AM"/>
        </w:rPr>
        <w:t>г</w:t>
      </w:r>
      <w:r w:rsidR="00C428A0" w:rsidRPr="00B4498C">
        <w:rPr>
          <w:rFonts w:ascii="GHEA Grapalat" w:hAnsi="GHEA Grapalat"/>
          <w:sz w:val="24"/>
          <w:szCs w:val="24"/>
        </w:rPr>
        <w:t>.</w:t>
      </w:r>
      <w:r w:rsidRPr="00B4498C">
        <w:rPr>
          <w:rFonts w:ascii="GHEA Grapalat" w:hAnsi="GHEA Grapalat"/>
          <w:sz w:val="24"/>
          <w:szCs w:val="24"/>
        </w:rPr>
        <w:t>.</w:t>
      </w:r>
      <w:r w:rsidR="00AA7117" w:rsidRPr="00B4498C">
        <w:rPr>
          <w:rFonts w:ascii="GHEA Grapalat" w:hAnsi="GHEA Grapalat"/>
          <w:sz w:val="24"/>
          <w:szCs w:val="24"/>
        </w:rPr>
        <w:t xml:space="preserve"> </w:t>
      </w:r>
      <w:r w:rsidRPr="00B4498C">
        <w:rPr>
          <w:rFonts w:ascii="GHEA Grapalat" w:hAnsi="GHEA Grapalat"/>
          <w:sz w:val="24"/>
          <w:szCs w:val="24"/>
        </w:rPr>
        <w:t xml:space="preserve">Заявки, поданные по истечении </w:t>
      </w:r>
      <w:r w:rsidRPr="00B4498C">
        <w:rPr>
          <w:rFonts w:ascii="GHEA Grapalat" w:hAnsi="GHEA Grapalat"/>
          <w:sz w:val="24"/>
          <w:szCs w:val="24"/>
        </w:rPr>
        <w:lastRenderedPageBreak/>
        <w:t>окончательного срока подачи заявок, не принимаются системой.</w:t>
      </w:r>
    </w:p>
    <w:p w14:paraId="13B7D3F5" w14:textId="77777777" w:rsidR="00B67CCD" w:rsidRPr="00B4498C"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4.3.</w:t>
      </w:r>
      <w:r w:rsidR="003065C4" w:rsidRPr="00B4498C">
        <w:rPr>
          <w:rFonts w:ascii="GHEA Grapalat" w:hAnsi="GHEA Grapalat"/>
          <w:sz w:val="24"/>
          <w:szCs w:val="24"/>
        </w:rPr>
        <w:tab/>
      </w:r>
      <w:r w:rsidRPr="00B4498C">
        <w:rPr>
          <w:rFonts w:ascii="GHEA Grapalat" w:hAnsi="GHEA Grapalat"/>
          <w:sz w:val="24"/>
          <w:szCs w:val="24"/>
        </w:rPr>
        <w:t>В заявке участник представляет:</w:t>
      </w:r>
    </w:p>
    <w:p w14:paraId="0E4B1694" w14:textId="77777777" w:rsidR="005F25EF" w:rsidRPr="00B4498C" w:rsidRDefault="005F25EF" w:rsidP="00B46D58">
      <w:pPr>
        <w:jc w:val="both"/>
        <w:rPr>
          <w:rFonts w:ascii="GHEA Grapalat" w:hAnsi="GHEA Grapalat"/>
        </w:rPr>
      </w:pPr>
      <w:r w:rsidRPr="00B4498C">
        <w:rPr>
          <w:rFonts w:ascii="GHEA Grapalat" w:hAnsi="GHEA Grapalat"/>
        </w:rPr>
        <w:t>1) утвержденное им заявление-объявление, предусмотренное пунктом 2.1 части 2 настоящего приглашения</w:t>
      </w:r>
      <w:r w:rsidR="003C5795" w:rsidRPr="00B4498C">
        <w:rPr>
          <w:rFonts w:ascii="GHEA Grapalat" w:hAnsi="GHEA Grapalat"/>
          <w:lang w:val="hy-AM"/>
        </w:rPr>
        <w:t xml:space="preserve"> </w:t>
      </w:r>
      <w:r w:rsidR="003C5795" w:rsidRPr="00B4498C">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B4498C">
        <w:rPr>
          <w:rFonts w:ascii="GHEA Grapalat" w:hAnsi="GHEA Grapalat"/>
        </w:rPr>
        <w:t>, которое включает:</w:t>
      </w:r>
    </w:p>
    <w:p w14:paraId="71ADE48F" w14:textId="77777777" w:rsidR="005F25EF" w:rsidRPr="00B4498C" w:rsidRDefault="005F25EF" w:rsidP="00B46D58">
      <w:pPr>
        <w:jc w:val="both"/>
        <w:rPr>
          <w:rFonts w:ascii="GHEA Grapalat" w:hAnsi="GHEA Grapalat"/>
        </w:rPr>
      </w:pPr>
      <w:r w:rsidRPr="00B4498C">
        <w:rPr>
          <w:rFonts w:ascii="GHEA Grapalat" w:hAnsi="GHEA Grapalat"/>
        </w:rPr>
        <w:t xml:space="preserve">   а) </w:t>
      </w:r>
      <w:r w:rsidR="003C5795" w:rsidRPr="00B4498C">
        <w:rPr>
          <w:rFonts w:ascii="GHEA Grapalat" w:hAnsi="GHEA Grapalat"/>
        </w:rPr>
        <w:t xml:space="preserve">подтверждение </w:t>
      </w:r>
      <w:r w:rsidRPr="00B4498C">
        <w:rPr>
          <w:rFonts w:ascii="GHEA Grapalat" w:hAnsi="GHEA Grapalat"/>
        </w:rPr>
        <w:t>о соответствии своих данных</w:t>
      </w:r>
      <w:ins w:id="6" w:author="Vardan" w:date="2022-10-29T21:56:00Z">
        <w:r w:rsidR="00F17D5F" w:rsidRPr="00B4498C">
          <w:rPr>
            <w:rFonts w:ascii="GHEA Grapalat" w:hAnsi="GHEA Grapalat"/>
          </w:rPr>
          <w:t xml:space="preserve"> </w:t>
        </w:r>
      </w:ins>
      <w:r w:rsidR="00F17D5F" w:rsidRPr="00B4498C">
        <w:rPr>
          <w:rFonts w:ascii="GHEA Grapalat" w:hAnsi="GHEA Grapalat"/>
        </w:rPr>
        <w:t>и данных аффилированных с ним лиц</w:t>
      </w:r>
      <w:r w:rsidRPr="00B4498C">
        <w:rPr>
          <w:rFonts w:ascii="GHEA Grapalat" w:hAnsi="GHEA Grapalat"/>
        </w:rPr>
        <w:t xml:space="preserve"> требованиям права на участие, установленным настоящим приглашением;</w:t>
      </w:r>
    </w:p>
    <w:p w14:paraId="37263604" w14:textId="77777777" w:rsidR="00C648DF" w:rsidRPr="00B4498C" w:rsidRDefault="005F25EF" w:rsidP="00B46D58">
      <w:pPr>
        <w:jc w:val="both"/>
        <w:rPr>
          <w:rFonts w:ascii="GHEA Grapalat" w:hAnsi="GHEA Grapalat"/>
        </w:rPr>
      </w:pPr>
      <w:r w:rsidRPr="00B4498C">
        <w:rPr>
          <w:rFonts w:ascii="GHEA Grapalat" w:hAnsi="GHEA Grapalat"/>
        </w:rPr>
        <w:t xml:space="preserve">   б) </w:t>
      </w:r>
      <w:r w:rsidR="00503B90" w:rsidRPr="00B4498C">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B4498C">
        <w:rPr>
          <w:rFonts w:ascii="GHEA Grapalat" w:hAnsi="GHEA Grapalat"/>
        </w:rPr>
        <w:t>;</w:t>
      </w:r>
      <w:r w:rsidR="00990B4D" w:rsidRPr="00B4498C">
        <w:rPr>
          <w:rFonts w:ascii="GHEA Grapalat" w:hAnsi="GHEA Grapalat"/>
        </w:rPr>
        <w:t xml:space="preserve"> </w:t>
      </w:r>
    </w:p>
    <w:p w14:paraId="4FF2F8DD" w14:textId="77777777" w:rsidR="005F25EF" w:rsidRPr="00B4498C" w:rsidRDefault="005F25EF" w:rsidP="00C648DF">
      <w:pPr>
        <w:ind w:firstLine="284"/>
        <w:jc w:val="both"/>
        <w:rPr>
          <w:rFonts w:ascii="GHEA Grapalat" w:hAnsi="GHEA Grapalat"/>
        </w:rPr>
      </w:pPr>
      <w:r w:rsidRPr="00B4498C">
        <w:rPr>
          <w:rFonts w:ascii="GHEA Grapalat" w:hAnsi="GHEA Grapalat"/>
        </w:rPr>
        <w:t>в) объявление об отсутствии</w:t>
      </w:r>
      <w:r w:rsidR="00A61383" w:rsidRPr="00B4498C">
        <w:rPr>
          <w:rFonts w:ascii="GHEA Grapalat" w:hAnsi="GHEA Grapalat"/>
        </w:rPr>
        <w:t xml:space="preserve"> недобросовестной конкуренции, </w:t>
      </w:r>
      <w:r w:rsidRPr="00B4498C">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B4498C" w:rsidRDefault="005F25EF" w:rsidP="00B46D58">
      <w:pPr>
        <w:jc w:val="both"/>
        <w:rPr>
          <w:rFonts w:ascii="GHEA Grapalat" w:hAnsi="GHEA Grapalat"/>
        </w:rPr>
      </w:pPr>
      <w:r w:rsidRPr="00B4498C">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B4498C" w:rsidRDefault="001361B2" w:rsidP="00B46D58">
      <w:pPr>
        <w:pStyle w:val="norm"/>
        <w:widowControl w:val="0"/>
        <w:tabs>
          <w:tab w:val="left" w:pos="1134"/>
        </w:tabs>
        <w:spacing w:after="160" w:line="240" w:lineRule="auto"/>
        <w:ind w:firstLine="284"/>
        <w:rPr>
          <w:rFonts w:ascii="GHEA Grapalat" w:hAnsi="GHEA Grapalat"/>
          <w:lang w:val="hy-AM"/>
        </w:rPr>
      </w:pPr>
      <w:r w:rsidRPr="00B4498C">
        <w:rPr>
          <w:rFonts w:ascii="GHEA Grapalat" w:hAnsi="GHEA Grapalat"/>
        </w:rPr>
        <w:t xml:space="preserve">д) </w:t>
      </w:r>
      <w:r w:rsidR="001A424D" w:rsidRPr="00B4498C">
        <w:rPr>
          <w:rFonts w:ascii="GHEA Grapalat" w:hAnsi="GHEA Grapalat"/>
          <w:sz w:val="24"/>
          <w:szCs w:val="24"/>
        </w:rPr>
        <w:t>деклараци</w:t>
      </w:r>
      <w:r w:rsidR="00C22EC0" w:rsidRPr="00B4498C">
        <w:rPr>
          <w:rFonts w:ascii="GHEA Grapalat" w:hAnsi="GHEA Grapalat"/>
          <w:sz w:val="24"/>
          <w:szCs w:val="24"/>
        </w:rPr>
        <w:t>ю</w:t>
      </w:r>
      <w:r w:rsidR="001A424D" w:rsidRPr="00B4498C">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B4498C">
        <w:rPr>
          <w:rFonts w:ascii="GHEA Grapalat" w:hAnsi="GHEA Grapalat"/>
        </w:rPr>
        <w:t xml:space="preserve"> </w:t>
      </w:r>
      <w:r w:rsidRPr="00B4498C">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B4498C">
        <w:rPr>
          <w:rFonts w:ascii="GHEA Grapalat" w:hAnsi="GHEA Grapalat"/>
          <w:spacing w:val="-6"/>
          <w:sz w:val="24"/>
          <w:szCs w:val="24"/>
        </w:rPr>
        <w:t>декларация</w:t>
      </w:r>
      <w:r w:rsidRPr="00B4498C">
        <w:rPr>
          <w:rFonts w:ascii="GHEA Grapalat" w:hAnsi="GHEA Grapalat"/>
          <w:spacing w:val="-6"/>
          <w:sz w:val="24"/>
          <w:szCs w:val="24"/>
        </w:rPr>
        <w:t>, которая после вскрытия заявок автоматически публик</w:t>
      </w:r>
      <w:r w:rsidR="00900B54" w:rsidRPr="00B4498C">
        <w:rPr>
          <w:rFonts w:ascii="GHEA Grapalat" w:hAnsi="GHEA Grapalat"/>
          <w:spacing w:val="-6"/>
          <w:sz w:val="24"/>
          <w:szCs w:val="24"/>
        </w:rPr>
        <w:t>у</w:t>
      </w:r>
      <w:r w:rsidRPr="00B4498C">
        <w:rPr>
          <w:rFonts w:ascii="GHEA Grapalat" w:hAnsi="GHEA Grapalat"/>
          <w:spacing w:val="-6"/>
          <w:sz w:val="24"/>
          <w:szCs w:val="24"/>
        </w:rPr>
        <w:t>ется в системе, одновременно публик</w:t>
      </w:r>
      <w:r w:rsidR="00900B54" w:rsidRPr="00B4498C">
        <w:rPr>
          <w:rFonts w:ascii="GHEA Grapalat" w:hAnsi="GHEA Grapalat"/>
          <w:spacing w:val="-6"/>
          <w:sz w:val="24"/>
          <w:szCs w:val="24"/>
        </w:rPr>
        <w:t>у</w:t>
      </w:r>
      <w:r w:rsidRPr="00B4498C">
        <w:rPr>
          <w:rFonts w:ascii="GHEA Grapalat" w:hAnsi="GHEA Grapalat"/>
          <w:spacing w:val="-6"/>
          <w:sz w:val="24"/>
          <w:szCs w:val="24"/>
        </w:rPr>
        <w:t>ется в бюллетене вместе с объявлением о</w:t>
      </w:r>
      <w:r w:rsidRPr="00B4498C">
        <w:rPr>
          <w:rFonts w:ascii="GHEA Grapalat" w:hAnsi="GHEA Grapalat"/>
          <w:sz w:val="24"/>
          <w:szCs w:val="24"/>
        </w:rPr>
        <w:t xml:space="preserve"> решении заключить договор;</w:t>
      </w:r>
      <w:r w:rsidR="005F25EF" w:rsidRPr="00B4498C">
        <w:rPr>
          <w:rFonts w:ascii="GHEA Grapalat" w:hAnsi="GHEA Grapalat"/>
        </w:rPr>
        <w:t xml:space="preserve"> </w:t>
      </w:r>
      <w:r w:rsidR="00E44BA9" w:rsidRPr="00B4498C">
        <w:rPr>
          <w:rFonts w:ascii="GHEA Grapalat" w:hAnsi="GHEA Grapalat"/>
          <w:vertAlign w:val="superscript"/>
        </w:rPr>
        <w:t>7</w:t>
      </w:r>
      <w:r w:rsidR="002D0E98" w:rsidRPr="00B4498C">
        <w:rPr>
          <w:rFonts w:ascii="GHEA Grapalat" w:hAnsi="GHEA Grapalat"/>
          <w:vertAlign w:val="superscript"/>
          <w:lang w:val="hy-AM"/>
        </w:rPr>
        <w:t>.1</w:t>
      </w:r>
    </w:p>
    <w:p w14:paraId="5D1207F6" w14:textId="77777777" w:rsidR="00B67CCD" w:rsidRPr="00B4498C"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2</w:t>
      </w:r>
      <w:r w:rsidR="0047117B" w:rsidRPr="00B4498C">
        <w:rPr>
          <w:rFonts w:ascii="GHEA Grapalat" w:hAnsi="GHEA Grapalat"/>
          <w:sz w:val="24"/>
          <w:szCs w:val="24"/>
        </w:rPr>
        <w:t>)</w:t>
      </w:r>
      <w:r w:rsidR="00444026" w:rsidRPr="00B4498C">
        <w:rPr>
          <w:rFonts w:ascii="GHEA Grapalat" w:hAnsi="GHEA Grapalat"/>
          <w:sz w:val="24"/>
          <w:szCs w:val="24"/>
        </w:rPr>
        <w:tab/>
      </w:r>
      <w:r w:rsidR="0047117B" w:rsidRPr="00B4498C">
        <w:rPr>
          <w:rFonts w:ascii="GHEA Grapalat" w:hAnsi="GHEA Grapalat"/>
          <w:sz w:val="24"/>
          <w:szCs w:val="24"/>
        </w:rPr>
        <w:t>утвержденное им ценовое предложение;</w:t>
      </w:r>
    </w:p>
    <w:p w14:paraId="17C857CA" w14:textId="77777777" w:rsidR="006C3115" w:rsidRPr="00B4498C" w:rsidRDefault="008E58A2" w:rsidP="00C634C8">
      <w:pPr>
        <w:widowControl w:val="0"/>
        <w:tabs>
          <w:tab w:val="left" w:pos="1134"/>
        </w:tabs>
        <w:spacing w:after="160"/>
        <w:ind w:firstLine="284"/>
        <w:jc w:val="both"/>
        <w:rPr>
          <w:rFonts w:ascii="GHEA Grapalat" w:hAnsi="GHEA Grapalat"/>
        </w:rPr>
      </w:pPr>
      <w:r w:rsidRPr="00B4498C">
        <w:rPr>
          <w:rFonts w:ascii="GHEA Grapalat" w:hAnsi="GHEA Grapalat"/>
        </w:rPr>
        <w:t>3</w:t>
      </w:r>
      <w:r w:rsidR="00E326DD" w:rsidRPr="00B4498C">
        <w:rPr>
          <w:rFonts w:ascii="GHEA Grapalat" w:hAnsi="GHEA Grapalat"/>
        </w:rPr>
        <w:t>)</w:t>
      </w:r>
      <w:r w:rsidR="00C634C8" w:rsidRPr="00B4498C">
        <w:rPr>
          <w:rFonts w:ascii="GHEA Grapalat" w:hAnsi="GHEA Grapalat"/>
          <w:lang w:val="hy-AM"/>
        </w:rPr>
        <w:t xml:space="preserve"> </w:t>
      </w:r>
      <w:r w:rsidR="00E326DD" w:rsidRPr="00B4498C">
        <w:rPr>
          <w:rFonts w:ascii="GHEA Grapalat" w:hAnsi="GHEA Grapalat"/>
        </w:rPr>
        <w:t>обеспечение заявки</w:t>
      </w:r>
      <w:r w:rsidR="0067389F" w:rsidRPr="00B4498C">
        <w:rPr>
          <w:rFonts w:ascii="GHEA Grapalat" w:hAnsi="GHEA Grapalat"/>
        </w:rPr>
        <w:t xml:space="preserve">- </w:t>
      </w:r>
      <w:r w:rsidR="00E326DD" w:rsidRPr="00B4498C">
        <w:rPr>
          <w:rFonts w:ascii="GHEA Grapalat" w:hAnsi="GHEA Grapalat"/>
        </w:rPr>
        <w:t>в форме наличных денег или банковской гарантии</w:t>
      </w:r>
      <w:r w:rsidR="0067389F" w:rsidRPr="00B4498C">
        <w:rPr>
          <w:rFonts w:ascii="GHEA Grapalat" w:hAnsi="GHEA Grapalat"/>
        </w:rPr>
        <w:t xml:space="preserve">. </w:t>
      </w:r>
      <w:r w:rsidR="00264CC6" w:rsidRPr="00B4498C">
        <w:rPr>
          <w:rStyle w:val="FootnoteReference"/>
          <w:rFonts w:ascii="GHEA Grapalat" w:hAnsi="GHEA Grapalat"/>
        </w:rPr>
        <w:footnoteReference w:customMarkFollows="1" w:id="2"/>
        <w:t>8</w:t>
      </w:r>
    </w:p>
    <w:p w14:paraId="7BDC97AD" w14:textId="77777777" w:rsidR="000845F6" w:rsidRPr="00B4498C"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4</w:t>
      </w:r>
      <w:r w:rsidR="003E3FD0" w:rsidRPr="00B4498C">
        <w:rPr>
          <w:rFonts w:ascii="GHEA Grapalat" w:hAnsi="GHEA Grapalat"/>
          <w:sz w:val="24"/>
          <w:szCs w:val="24"/>
        </w:rPr>
        <w:t>)</w:t>
      </w:r>
      <w:r w:rsidR="00333B85" w:rsidRPr="00B4498C">
        <w:rPr>
          <w:rFonts w:ascii="GHEA Grapalat" w:hAnsi="GHEA Grapalat"/>
          <w:sz w:val="24"/>
          <w:szCs w:val="24"/>
        </w:rPr>
        <w:tab/>
      </w:r>
      <w:r w:rsidR="003E3FD0" w:rsidRPr="00B4498C">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B4498C" w:rsidRDefault="002A6730"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5</w:t>
      </w:r>
      <w:r w:rsidR="003E3FD0" w:rsidRPr="00B4498C">
        <w:rPr>
          <w:rFonts w:ascii="GHEA Grapalat" w:hAnsi="GHEA Grapalat"/>
          <w:sz w:val="24"/>
          <w:szCs w:val="24"/>
        </w:rPr>
        <w:t>)</w:t>
      </w:r>
      <w:r w:rsidR="00333B85" w:rsidRPr="00B4498C">
        <w:rPr>
          <w:rFonts w:ascii="GHEA Grapalat" w:hAnsi="GHEA Grapalat"/>
          <w:sz w:val="24"/>
          <w:szCs w:val="24"/>
        </w:rPr>
        <w:tab/>
      </w:r>
      <w:r w:rsidR="003E3FD0" w:rsidRPr="00B4498C">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B4498C" w:rsidRDefault="00721677" w:rsidP="00B46D58">
      <w:pPr>
        <w:jc w:val="both"/>
        <w:rPr>
          <w:rFonts w:ascii="GHEA Grapalat" w:hAnsi="GHEA Grapalat" w:cs="Sylfaen"/>
        </w:rPr>
      </w:pPr>
      <w:r w:rsidRPr="00B4498C">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B4498C" w:rsidRDefault="00721677" w:rsidP="00B46D58">
      <w:pPr>
        <w:jc w:val="both"/>
        <w:rPr>
          <w:rFonts w:ascii="GHEA Grapalat" w:hAnsi="GHEA Grapalat" w:cs="Sylfaen"/>
        </w:rPr>
      </w:pPr>
      <w:r w:rsidRPr="00B4498C">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B4498C">
        <w:rPr>
          <w:rFonts w:ascii="GHEA Grapalat" w:hAnsi="GHEA Grapalat" w:cs="Sylfaen"/>
        </w:rPr>
        <w:t xml:space="preserve"> (на один и тот же лот)</w:t>
      </w:r>
      <w:r w:rsidRPr="00B4498C">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B4498C"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sidRPr="00B4498C">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B4498C" w:rsidRDefault="00567BD7">
      <w:pPr>
        <w:rPr>
          <w:rFonts w:ascii="GHEA Grapalat" w:hAnsi="GHEA Grapalat"/>
          <w:b/>
        </w:rPr>
      </w:pPr>
    </w:p>
    <w:p w14:paraId="69755253" w14:textId="77777777" w:rsidR="00A45946" w:rsidRPr="00B4498C" w:rsidRDefault="00333B85" w:rsidP="00B46D58">
      <w:pPr>
        <w:widowControl w:val="0"/>
        <w:spacing w:after="160"/>
        <w:jc w:val="center"/>
        <w:rPr>
          <w:rFonts w:ascii="GHEA Grapalat" w:hAnsi="GHEA Grapalat" w:cs="Arial"/>
          <w:b/>
        </w:rPr>
      </w:pPr>
      <w:r w:rsidRPr="00B4498C">
        <w:rPr>
          <w:rFonts w:ascii="GHEA Grapalat" w:hAnsi="GHEA Grapalat"/>
          <w:b/>
        </w:rPr>
        <w:t>5.</w:t>
      </w:r>
      <w:r w:rsidR="00C8055A" w:rsidRPr="00B4498C">
        <w:rPr>
          <w:rFonts w:ascii="GHEA Grapalat" w:hAnsi="GHEA Grapalat"/>
          <w:b/>
        </w:rPr>
        <w:t xml:space="preserve">ЦЕНОВОЕ ПРЕДЛОЖЕНИЕ ЗАЯВКИ </w:t>
      </w:r>
    </w:p>
    <w:p w14:paraId="54E439D4" w14:textId="77777777" w:rsidR="00A45946" w:rsidRPr="00B4498C" w:rsidRDefault="00C8055A" w:rsidP="00B46D58">
      <w:pPr>
        <w:widowControl w:val="0"/>
        <w:tabs>
          <w:tab w:val="left" w:pos="1134"/>
        </w:tabs>
        <w:spacing w:after="160"/>
        <w:ind w:firstLine="567"/>
        <w:jc w:val="both"/>
        <w:rPr>
          <w:rFonts w:ascii="GHEA Grapalat" w:hAnsi="GHEA Grapalat"/>
        </w:rPr>
      </w:pPr>
      <w:r w:rsidRPr="00B4498C">
        <w:rPr>
          <w:rFonts w:ascii="GHEA Grapalat" w:hAnsi="GHEA Grapalat"/>
        </w:rPr>
        <w:t>5.1</w:t>
      </w:r>
      <w:r w:rsidR="00A34DFE" w:rsidRPr="00B4498C">
        <w:rPr>
          <w:rFonts w:ascii="GHEA Grapalat" w:hAnsi="GHEA Grapalat"/>
        </w:rPr>
        <w:t>.</w:t>
      </w:r>
      <w:r w:rsidR="00333B85" w:rsidRPr="00B4498C">
        <w:rPr>
          <w:rFonts w:ascii="GHEA Grapalat" w:hAnsi="GHEA Grapalat"/>
        </w:rPr>
        <w:tab/>
      </w:r>
      <w:r w:rsidRPr="00B4498C">
        <w:rPr>
          <w:rFonts w:ascii="GHEA Grapalat" w:hAnsi="GHEA Grapalat"/>
        </w:rPr>
        <w:t xml:space="preserve">Предлагаемая цена помимо стоимости </w:t>
      </w:r>
      <w:r w:rsidR="00D448E9" w:rsidRPr="00B4498C">
        <w:rPr>
          <w:rFonts w:ascii="GHEA Grapalat" w:hAnsi="GHEA Grapalat"/>
        </w:rPr>
        <w:t>услуги</w:t>
      </w:r>
      <w:r w:rsidRPr="00B4498C">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B4498C" w:rsidRDefault="00C8055A" w:rsidP="00206E8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5.2.</w:t>
      </w:r>
      <w:r w:rsidR="00333B85" w:rsidRPr="00B4498C">
        <w:rPr>
          <w:rFonts w:ascii="GHEA Grapalat" w:hAnsi="GHEA Grapalat"/>
          <w:sz w:val="24"/>
          <w:szCs w:val="24"/>
        </w:rPr>
        <w:tab/>
      </w:r>
      <w:r w:rsidRPr="00B4498C">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B4498C">
        <w:rPr>
          <w:rFonts w:ascii="GHEA Grapalat" w:hAnsi="GHEA Grapalat"/>
          <w:sz w:val="24"/>
          <w:szCs w:val="24"/>
        </w:rPr>
        <w:t>-</w:t>
      </w:r>
      <w:r w:rsidRPr="00B4498C">
        <w:rPr>
          <w:rFonts w:ascii="GHEA Grapalat" w:hAnsi="GHEA Grapalat"/>
          <w:sz w:val="24"/>
          <w:szCs w:val="24"/>
        </w:rPr>
        <w:t xml:space="preserve"> </w:t>
      </w:r>
      <w:r w:rsidR="00443317" w:rsidRPr="00B4498C">
        <w:rPr>
          <w:rFonts w:ascii="GHEA Grapalat" w:hAnsi="GHEA Grapalat"/>
          <w:sz w:val="24"/>
          <w:szCs w:val="24"/>
        </w:rPr>
        <w:t>стоимость</w:t>
      </w:r>
      <w:r w:rsidR="00716B81" w:rsidRPr="00B4498C">
        <w:rPr>
          <w:rFonts w:ascii="GHEA Grapalat" w:hAnsi="GHEA Grapalat"/>
          <w:sz w:val="24"/>
          <w:szCs w:val="24"/>
        </w:rPr>
        <w:t xml:space="preserve"> (совокупность себестоимости и прогнозируемой прибыли) </w:t>
      </w:r>
      <w:r w:rsidRPr="00B4498C">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4498C">
        <w:rPr>
          <w:rFonts w:ascii="GHEA Grapalat" w:hAnsi="GHEA Grapalat"/>
          <w:sz w:val="24"/>
          <w:szCs w:val="24"/>
        </w:rPr>
        <w:t xml:space="preserve"> При этом</w:t>
      </w:r>
      <w:r w:rsidR="00940B86" w:rsidRPr="00B4498C">
        <w:rPr>
          <w:rFonts w:ascii="GHEA Grapalat" w:hAnsi="GHEA Grapalat"/>
          <w:sz w:val="24"/>
          <w:szCs w:val="24"/>
        </w:rPr>
        <w:t xml:space="preserve"> о</w:t>
      </w:r>
      <w:r w:rsidR="00B95FE0" w:rsidRPr="00B4498C">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4498C">
        <w:rPr>
          <w:rFonts w:ascii="GHEA Grapalat" w:hAnsi="GHEA Grapalat"/>
          <w:sz w:val="24"/>
          <w:szCs w:val="24"/>
        </w:rPr>
        <w:t>,</w:t>
      </w:r>
      <w:r w:rsidR="00B95FE0" w:rsidRPr="00B4498C">
        <w:rPr>
          <w:rFonts w:ascii="GHEA Grapalat" w:hAnsi="GHEA Grapalat"/>
          <w:sz w:val="24"/>
          <w:szCs w:val="24"/>
        </w:rPr>
        <w:t xml:space="preserve"> </w:t>
      </w:r>
    </w:p>
    <w:p w14:paraId="325B43C8" w14:textId="77777777" w:rsidR="00B95FE0" w:rsidRPr="00B4498C" w:rsidRDefault="00A70A2B" w:rsidP="00B46D58">
      <w:pPr>
        <w:pStyle w:val="norm"/>
        <w:widowControl w:val="0"/>
        <w:spacing w:after="160" w:line="240" w:lineRule="auto"/>
        <w:ind w:firstLine="567"/>
        <w:rPr>
          <w:rFonts w:ascii="GHEA Grapalat" w:hAnsi="GHEA Grapalat" w:cs="Sylfaen"/>
          <w:sz w:val="24"/>
          <w:szCs w:val="24"/>
        </w:rPr>
      </w:pPr>
      <w:r w:rsidRPr="00B4498C">
        <w:rPr>
          <w:rFonts w:ascii="GHEA Grapalat" w:hAnsi="GHEA Grapalat"/>
          <w:sz w:val="24"/>
          <w:szCs w:val="24"/>
        </w:rPr>
        <w:t>З</w:t>
      </w:r>
      <w:r w:rsidR="00B95FE0" w:rsidRPr="00B4498C">
        <w:rPr>
          <w:rFonts w:ascii="GHEA Grapalat" w:hAnsi="GHEA Grapalat"/>
          <w:sz w:val="24"/>
          <w:szCs w:val="24"/>
        </w:rPr>
        <w:t>аявка участника не подлежит отклонению, если:</w:t>
      </w:r>
    </w:p>
    <w:p w14:paraId="72442C1D" w14:textId="77777777" w:rsidR="00B95FE0" w:rsidRPr="00B449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а.</w:t>
      </w:r>
      <w:r w:rsidR="00333B85" w:rsidRPr="00B4498C">
        <w:rPr>
          <w:rFonts w:ascii="GHEA Grapalat" w:hAnsi="GHEA Grapalat"/>
          <w:sz w:val="24"/>
          <w:szCs w:val="24"/>
        </w:rPr>
        <w:tab/>
      </w:r>
      <w:r w:rsidRPr="00B4498C">
        <w:rPr>
          <w:rFonts w:ascii="GHEA Grapalat" w:hAnsi="GHEA Grapalat"/>
          <w:sz w:val="24"/>
          <w:szCs w:val="24"/>
        </w:rPr>
        <w:t>графы "стоимость</w:t>
      </w:r>
      <w:r w:rsidR="00DF3688" w:rsidRPr="00B4498C">
        <w:rPr>
          <w:rFonts w:ascii="GHEA Grapalat" w:hAnsi="GHEA Grapalat"/>
          <w:sz w:val="24"/>
          <w:szCs w:val="24"/>
        </w:rPr>
        <w:t>"</w:t>
      </w:r>
      <w:r w:rsidR="00830AD3" w:rsidRPr="00B4498C">
        <w:rPr>
          <w:rFonts w:ascii="GHEA Grapalat" w:hAnsi="GHEA Grapalat"/>
          <w:sz w:val="24"/>
          <w:szCs w:val="24"/>
        </w:rPr>
        <w:t xml:space="preserve"> </w:t>
      </w:r>
      <w:r w:rsidRPr="00B4498C">
        <w:rPr>
          <w:rFonts w:ascii="GHEA Grapalat" w:hAnsi="GHEA Grapalat"/>
          <w:sz w:val="24"/>
          <w:szCs w:val="24"/>
        </w:rPr>
        <w:t xml:space="preserve"> и "налог на добавленную стоимость" </w:t>
      </w:r>
      <w:r w:rsidR="004A262A" w:rsidRPr="00B4498C">
        <w:rPr>
          <w:rFonts w:ascii="GHEA Grapalat" w:hAnsi="GHEA Grapalat"/>
          <w:sz w:val="24"/>
          <w:szCs w:val="24"/>
        </w:rPr>
        <w:t xml:space="preserve">ценового предложения </w:t>
      </w:r>
      <w:r w:rsidRPr="00B4498C">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B4498C"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б.</w:t>
      </w:r>
      <w:r w:rsidR="00333B85" w:rsidRPr="00B4498C">
        <w:rPr>
          <w:rFonts w:ascii="GHEA Grapalat" w:hAnsi="GHEA Grapalat"/>
          <w:sz w:val="24"/>
          <w:szCs w:val="24"/>
        </w:rPr>
        <w:tab/>
      </w:r>
      <w:r w:rsidRPr="00B4498C">
        <w:rPr>
          <w:rFonts w:ascii="GHEA Grapalat" w:hAnsi="GHEA Grapalat"/>
          <w:sz w:val="24"/>
          <w:szCs w:val="24"/>
        </w:rPr>
        <w:t xml:space="preserve">между суммами, указанными прописью или цифрами в графах </w:t>
      </w:r>
      <w:r w:rsidR="00A60D60" w:rsidRPr="00B4498C">
        <w:rPr>
          <w:rFonts w:ascii="GHEA Grapalat" w:hAnsi="GHEA Grapalat"/>
          <w:sz w:val="24"/>
          <w:szCs w:val="24"/>
        </w:rPr>
        <w:t>"стоимость"</w:t>
      </w:r>
      <w:r w:rsidR="00697F11" w:rsidRPr="00B4498C">
        <w:rPr>
          <w:rFonts w:ascii="GHEA Grapalat" w:hAnsi="GHEA Grapalat"/>
          <w:sz w:val="24"/>
          <w:szCs w:val="24"/>
        </w:rPr>
        <w:t xml:space="preserve"> </w:t>
      </w:r>
      <w:r w:rsidRPr="00B4498C">
        <w:rPr>
          <w:rFonts w:ascii="GHEA Grapalat" w:hAnsi="GHEA Grapalat"/>
          <w:sz w:val="24"/>
          <w:szCs w:val="24"/>
        </w:rPr>
        <w:t>и "налог на добавленную стоимость"</w:t>
      </w:r>
      <w:r w:rsidR="00B5379A" w:rsidRPr="00B4498C">
        <w:rPr>
          <w:rFonts w:ascii="GHEA Grapalat" w:hAnsi="GHEA Grapalat"/>
          <w:sz w:val="24"/>
          <w:szCs w:val="24"/>
        </w:rPr>
        <w:t xml:space="preserve"> </w:t>
      </w:r>
      <w:r w:rsidRPr="00B4498C">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B4498C" w:rsidRDefault="00B95FE0"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в.</w:t>
      </w:r>
      <w:r w:rsidR="00333B85" w:rsidRPr="00B4498C">
        <w:rPr>
          <w:rFonts w:ascii="GHEA Grapalat" w:hAnsi="GHEA Grapalat"/>
          <w:sz w:val="24"/>
          <w:szCs w:val="24"/>
        </w:rPr>
        <w:tab/>
      </w:r>
      <w:r w:rsidRPr="00B4498C">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B4498C">
        <w:rPr>
          <w:rFonts w:ascii="GHEA Grapalat" w:hAnsi="GHEA Grapalat"/>
          <w:sz w:val="24"/>
          <w:szCs w:val="24"/>
        </w:rPr>
        <w:t>;</w:t>
      </w:r>
    </w:p>
    <w:p w14:paraId="6D0C1A0C" w14:textId="77777777" w:rsidR="00B9778A" w:rsidRPr="00B4498C" w:rsidRDefault="00B9778A"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г.</w:t>
      </w:r>
      <w:r w:rsidRPr="00B4498C">
        <w:t xml:space="preserve"> </w:t>
      </w:r>
      <w:r w:rsidRPr="00B4498C">
        <w:rPr>
          <w:rFonts w:ascii="GHEA Grapalat" w:hAnsi="GHEA Grapalat"/>
          <w:sz w:val="24"/>
          <w:szCs w:val="24"/>
        </w:rPr>
        <w:t>стоимость, налог на добавленную стоимость и общая сумма</w:t>
      </w:r>
      <w:r w:rsidR="00910938" w:rsidRPr="00B4498C">
        <w:rPr>
          <w:rFonts w:ascii="GHEA Grapalat" w:hAnsi="GHEA Grapalat"/>
          <w:sz w:val="24"/>
          <w:szCs w:val="24"/>
        </w:rPr>
        <w:t xml:space="preserve"> ценового предложения</w:t>
      </w:r>
      <w:r w:rsidRPr="00B4498C">
        <w:rPr>
          <w:rFonts w:ascii="GHEA Grapalat" w:hAnsi="GHEA Grapalat"/>
          <w:sz w:val="24"/>
          <w:szCs w:val="24"/>
        </w:rPr>
        <w:t xml:space="preserve">, указанные в графах </w:t>
      </w:r>
      <w:r w:rsidR="00207490" w:rsidRPr="00B4498C">
        <w:rPr>
          <w:rFonts w:ascii="GHEA Grapalat" w:hAnsi="GHEA Grapalat"/>
          <w:sz w:val="24"/>
          <w:szCs w:val="24"/>
        </w:rPr>
        <w:t>прописью</w:t>
      </w:r>
      <w:r w:rsidRPr="00B4498C">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B4498C">
        <w:rPr>
          <w:rFonts w:ascii="GHEA Grapalat" w:hAnsi="GHEA Grapalat"/>
          <w:sz w:val="24"/>
          <w:szCs w:val="24"/>
        </w:rPr>
        <w:t>;</w:t>
      </w:r>
    </w:p>
    <w:p w14:paraId="04502431" w14:textId="77777777" w:rsidR="00A14685" w:rsidRPr="00B4498C" w:rsidRDefault="00A14685"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д.</w:t>
      </w:r>
      <w:r w:rsidRPr="00B4498C">
        <w:t xml:space="preserve"> </w:t>
      </w:r>
      <w:r w:rsidRPr="00B4498C">
        <w:rPr>
          <w:rFonts w:ascii="GHEA Grapalat" w:hAnsi="GHEA Grapalat"/>
          <w:sz w:val="24"/>
          <w:szCs w:val="24"/>
        </w:rPr>
        <w:t xml:space="preserve">в графах </w:t>
      </w:r>
      <w:r w:rsidR="00AE2A87" w:rsidRPr="00B4498C">
        <w:rPr>
          <w:rFonts w:ascii="GHEA Grapalat" w:hAnsi="GHEA Grapalat"/>
          <w:sz w:val="24"/>
          <w:szCs w:val="24"/>
        </w:rPr>
        <w:t xml:space="preserve">"стоимость"" и "налог на добавленную стоимость" </w:t>
      </w:r>
      <w:r w:rsidR="008730A8" w:rsidRPr="00B4498C">
        <w:rPr>
          <w:rFonts w:ascii="GHEA Grapalat" w:hAnsi="GHEA Grapalat"/>
          <w:sz w:val="24"/>
          <w:szCs w:val="24"/>
        </w:rPr>
        <w:t xml:space="preserve">ценового предложения </w:t>
      </w:r>
      <w:r w:rsidRPr="00B4498C">
        <w:rPr>
          <w:rFonts w:ascii="GHEA Grapalat" w:hAnsi="GHEA Grapalat"/>
          <w:sz w:val="24"/>
          <w:szCs w:val="24"/>
        </w:rPr>
        <w:t xml:space="preserve">суммы заполнены как цифрами, так и </w:t>
      </w:r>
      <w:r w:rsidR="008730A8" w:rsidRPr="00B4498C">
        <w:rPr>
          <w:rFonts w:ascii="GHEA Grapalat" w:hAnsi="GHEA Grapalat"/>
          <w:sz w:val="24"/>
          <w:szCs w:val="24"/>
        </w:rPr>
        <w:t>прописью</w:t>
      </w:r>
      <w:r w:rsidRPr="00B4498C">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B4498C" w:rsidRDefault="00147FD7"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4498C">
        <w:rPr>
          <w:rFonts w:ascii="GHEA Grapalat" w:hAnsi="GHEA Grapalat"/>
          <w:sz w:val="24"/>
          <w:szCs w:val="24"/>
        </w:rPr>
        <w:t>прописью</w:t>
      </w:r>
      <w:r w:rsidRPr="00B4498C">
        <w:rPr>
          <w:rFonts w:ascii="GHEA Grapalat" w:hAnsi="GHEA Grapalat"/>
          <w:sz w:val="24"/>
          <w:szCs w:val="24"/>
        </w:rPr>
        <w:t xml:space="preserve"> в графах </w:t>
      </w:r>
      <w:r w:rsidR="00144CB2" w:rsidRPr="00B4498C">
        <w:rPr>
          <w:rFonts w:ascii="GHEA Grapalat" w:hAnsi="GHEA Grapalat"/>
          <w:sz w:val="24"/>
          <w:szCs w:val="24"/>
        </w:rPr>
        <w:t>"</w:t>
      </w:r>
      <w:r w:rsidRPr="00B4498C">
        <w:rPr>
          <w:rFonts w:ascii="GHEA Grapalat" w:hAnsi="GHEA Grapalat"/>
          <w:sz w:val="24"/>
          <w:szCs w:val="24"/>
        </w:rPr>
        <w:t>стоимость</w:t>
      </w:r>
      <w:r w:rsidR="00144CB2" w:rsidRPr="00B4498C">
        <w:rPr>
          <w:rFonts w:ascii="GHEA Grapalat" w:hAnsi="GHEA Grapalat"/>
          <w:sz w:val="24"/>
          <w:szCs w:val="24"/>
        </w:rPr>
        <w:t>"</w:t>
      </w:r>
      <w:r w:rsidR="002E7418" w:rsidRPr="00B4498C">
        <w:rPr>
          <w:rFonts w:ascii="GHEA Grapalat" w:hAnsi="GHEA Grapalat"/>
          <w:sz w:val="24"/>
          <w:szCs w:val="24"/>
        </w:rPr>
        <w:t xml:space="preserve"> и</w:t>
      </w:r>
      <w:r w:rsidRPr="00B4498C">
        <w:rPr>
          <w:rFonts w:ascii="GHEA Grapalat" w:hAnsi="GHEA Grapalat"/>
          <w:sz w:val="24"/>
          <w:szCs w:val="24"/>
        </w:rPr>
        <w:t xml:space="preserve"> </w:t>
      </w:r>
      <w:r w:rsidR="00144CB2" w:rsidRPr="00B4498C">
        <w:rPr>
          <w:rFonts w:ascii="GHEA Grapalat" w:hAnsi="GHEA Grapalat"/>
          <w:sz w:val="24"/>
          <w:szCs w:val="24"/>
        </w:rPr>
        <w:t>"</w:t>
      </w:r>
      <w:r w:rsidRPr="00B4498C">
        <w:rPr>
          <w:rFonts w:ascii="GHEA Grapalat" w:hAnsi="GHEA Grapalat"/>
          <w:sz w:val="24"/>
          <w:szCs w:val="24"/>
        </w:rPr>
        <w:t>налог на добавленную стоимость</w:t>
      </w:r>
      <w:r w:rsidR="00144CB2" w:rsidRPr="00B4498C">
        <w:rPr>
          <w:rFonts w:ascii="GHEA Grapalat" w:hAnsi="GHEA Grapalat"/>
          <w:sz w:val="24"/>
          <w:szCs w:val="24"/>
        </w:rPr>
        <w:t>"</w:t>
      </w:r>
      <w:r w:rsidR="00362C3A" w:rsidRPr="00B4498C">
        <w:rPr>
          <w:rFonts w:ascii="GHEA Grapalat" w:hAnsi="GHEA Grapalat"/>
          <w:sz w:val="24"/>
          <w:szCs w:val="24"/>
        </w:rPr>
        <w:t>.</w:t>
      </w:r>
    </w:p>
    <w:p w14:paraId="53A7424B" w14:textId="77777777" w:rsidR="0048059F" w:rsidRPr="00B4498C"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е.</w:t>
      </w:r>
      <w:r w:rsidRPr="00B4498C">
        <w:t xml:space="preserve"> </w:t>
      </w:r>
      <w:r w:rsidRPr="00B4498C">
        <w:rPr>
          <w:rFonts w:ascii="GHEA Grapalat" w:hAnsi="GHEA Grapalat"/>
          <w:sz w:val="24"/>
          <w:szCs w:val="24"/>
        </w:rPr>
        <w:t>в суммах, заполненных буквами в графах ценового пред</w:t>
      </w:r>
      <w:r w:rsidR="00413595" w:rsidRPr="00B4498C">
        <w:rPr>
          <w:rFonts w:ascii="GHEA Grapalat" w:hAnsi="GHEA Grapalat"/>
          <w:sz w:val="24"/>
          <w:szCs w:val="24"/>
        </w:rPr>
        <w:t xml:space="preserve">ложения, лумы </w:t>
      </w:r>
      <w:r w:rsidR="00413595" w:rsidRPr="00B4498C">
        <w:rPr>
          <w:rFonts w:ascii="GHEA Grapalat" w:hAnsi="GHEA Grapalat"/>
          <w:sz w:val="24"/>
          <w:szCs w:val="24"/>
        </w:rPr>
        <w:lastRenderedPageBreak/>
        <w:t>указаны в цифрах.</w:t>
      </w:r>
    </w:p>
    <w:p w14:paraId="52A716EE" w14:textId="77777777" w:rsidR="00A45946" w:rsidRPr="00B4498C" w:rsidRDefault="00C8055A"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5.3</w:t>
      </w:r>
      <w:r w:rsidR="00A34DFE" w:rsidRPr="00B4498C">
        <w:rPr>
          <w:rFonts w:ascii="GHEA Grapalat" w:hAnsi="GHEA Grapalat"/>
          <w:sz w:val="24"/>
          <w:szCs w:val="24"/>
        </w:rPr>
        <w:t>.</w:t>
      </w:r>
      <w:r w:rsidR="00333B85" w:rsidRPr="00B4498C">
        <w:rPr>
          <w:rFonts w:ascii="GHEA Grapalat" w:hAnsi="GHEA Grapalat"/>
          <w:sz w:val="24"/>
          <w:szCs w:val="24"/>
        </w:rPr>
        <w:tab/>
      </w:r>
      <w:r w:rsidRPr="00B4498C">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B4498C">
        <w:rPr>
          <w:rFonts w:ascii="Courier New" w:hAnsi="Courier New" w:cs="Courier New"/>
          <w:sz w:val="24"/>
          <w:szCs w:val="24"/>
          <w:lang w:val="en-US"/>
        </w:rPr>
        <w:t> </w:t>
      </w:r>
      <w:r w:rsidRPr="00B4498C">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B4498C" w:rsidRDefault="009D180E" w:rsidP="00B46D58">
      <w:pPr>
        <w:widowControl w:val="0"/>
        <w:spacing w:after="160"/>
        <w:ind w:left="567" w:right="565"/>
        <w:jc w:val="center"/>
        <w:rPr>
          <w:rFonts w:ascii="GHEA Grapalat" w:hAnsi="GHEA Grapalat"/>
          <w:b/>
          <w:lang w:val="hy-AM"/>
        </w:rPr>
      </w:pPr>
    </w:p>
    <w:p w14:paraId="597C789E" w14:textId="77777777" w:rsidR="00096865" w:rsidRPr="00B4498C" w:rsidRDefault="00220C7C" w:rsidP="00B46D58">
      <w:pPr>
        <w:widowControl w:val="0"/>
        <w:spacing w:after="160"/>
        <w:ind w:left="567" w:right="565"/>
        <w:jc w:val="center"/>
        <w:rPr>
          <w:rFonts w:ascii="GHEA Grapalat" w:hAnsi="GHEA Grapalat"/>
          <w:b/>
        </w:rPr>
      </w:pPr>
      <w:r w:rsidRPr="00B4498C">
        <w:rPr>
          <w:rFonts w:ascii="GHEA Grapalat" w:hAnsi="GHEA Grapalat"/>
          <w:b/>
        </w:rPr>
        <w:t xml:space="preserve">6. СРОК ДЕЙСТВИЯ ЗАЯВКИ, </w:t>
      </w:r>
      <w:r w:rsidR="00294F67" w:rsidRPr="00B4498C">
        <w:rPr>
          <w:rFonts w:ascii="GHEA Grapalat" w:hAnsi="GHEA Grapalat"/>
          <w:b/>
        </w:rPr>
        <w:br/>
      </w:r>
      <w:r w:rsidRPr="00B4498C">
        <w:rPr>
          <w:rFonts w:ascii="GHEA Grapalat" w:hAnsi="GHEA Grapalat"/>
          <w:b/>
        </w:rPr>
        <w:t>ПОРЯДОК ВНЕСЕНИЯ ИЗМЕНЕНИЙ В ЗАЯВКИ</w:t>
      </w:r>
      <w:r w:rsidR="002626F7" w:rsidRPr="00B4498C">
        <w:rPr>
          <w:rFonts w:ascii="GHEA Grapalat" w:hAnsi="GHEA Grapalat"/>
          <w:b/>
        </w:rPr>
        <w:t xml:space="preserve"> </w:t>
      </w:r>
      <w:r w:rsidR="00955A1E" w:rsidRPr="00B4498C">
        <w:rPr>
          <w:rFonts w:ascii="GHEA Grapalat" w:hAnsi="GHEA Grapalat"/>
          <w:b/>
        </w:rPr>
        <w:t>И ИХ ОТЗЫВА</w:t>
      </w:r>
    </w:p>
    <w:p w14:paraId="172C30EC" w14:textId="77777777" w:rsidR="00096865" w:rsidRPr="00B4498C"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B4498C">
        <w:rPr>
          <w:rFonts w:ascii="GHEA Grapalat" w:hAnsi="GHEA Grapalat"/>
          <w:i w:val="0"/>
          <w:sz w:val="24"/>
          <w:szCs w:val="24"/>
        </w:rPr>
        <w:t>6.1</w:t>
      </w:r>
      <w:r w:rsidR="00A34DFE" w:rsidRPr="00B4498C">
        <w:rPr>
          <w:rFonts w:ascii="GHEA Grapalat" w:hAnsi="GHEA Grapalat"/>
          <w:i w:val="0"/>
          <w:sz w:val="24"/>
          <w:szCs w:val="24"/>
        </w:rPr>
        <w:t>.</w:t>
      </w:r>
      <w:r w:rsidR="00294F67" w:rsidRPr="00B4498C">
        <w:rPr>
          <w:rFonts w:ascii="GHEA Grapalat" w:hAnsi="GHEA Grapalat"/>
          <w:i w:val="0"/>
          <w:sz w:val="24"/>
          <w:szCs w:val="24"/>
        </w:rPr>
        <w:tab/>
      </w:r>
      <w:r w:rsidRPr="00B4498C">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B4498C"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4498C">
        <w:rPr>
          <w:rFonts w:ascii="GHEA Grapalat" w:hAnsi="GHEA Grapalat"/>
          <w:i w:val="0"/>
          <w:sz w:val="24"/>
          <w:szCs w:val="24"/>
        </w:rPr>
        <w:t>6.2</w:t>
      </w:r>
      <w:r w:rsidR="00A34DFE" w:rsidRPr="00B4498C">
        <w:rPr>
          <w:rFonts w:ascii="GHEA Grapalat" w:hAnsi="GHEA Grapalat"/>
          <w:i w:val="0"/>
          <w:sz w:val="24"/>
          <w:szCs w:val="24"/>
        </w:rPr>
        <w:t>.</w:t>
      </w:r>
      <w:r w:rsidR="008E6E51" w:rsidRPr="00B4498C">
        <w:rPr>
          <w:rFonts w:ascii="GHEA Grapalat" w:hAnsi="GHEA Grapalat"/>
          <w:i w:val="0"/>
          <w:sz w:val="24"/>
          <w:szCs w:val="24"/>
        </w:rPr>
        <w:tab/>
      </w:r>
      <w:r w:rsidRPr="00B4498C">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B4498C" w:rsidRDefault="00FA0E41" w:rsidP="00B46D58">
      <w:pPr>
        <w:widowControl w:val="0"/>
        <w:spacing w:after="160"/>
        <w:ind w:firstLine="567"/>
        <w:jc w:val="center"/>
        <w:rPr>
          <w:rFonts w:ascii="GHEA Grapalat" w:hAnsi="GHEA Grapalat"/>
          <w:b/>
        </w:rPr>
      </w:pPr>
    </w:p>
    <w:p w14:paraId="44B59355" w14:textId="779D1906" w:rsidR="00A214D5" w:rsidRPr="00B4498C" w:rsidRDefault="000D701E" w:rsidP="00206E88">
      <w:pPr>
        <w:widowControl w:val="0"/>
        <w:spacing w:after="160"/>
        <w:jc w:val="center"/>
        <w:rPr>
          <w:rFonts w:ascii="GHEA Grapalat" w:hAnsi="GHEA Grapalat" w:cs="Sylfaen"/>
        </w:rPr>
      </w:pPr>
      <w:r w:rsidRPr="00B4498C">
        <w:rPr>
          <w:rFonts w:ascii="GHEA Grapalat" w:hAnsi="GHEA Grapalat"/>
          <w:b/>
        </w:rPr>
        <w:t xml:space="preserve">7. </w:t>
      </w:r>
    </w:p>
    <w:p w14:paraId="04E1F149" w14:textId="77777777" w:rsidR="00A214D5" w:rsidRPr="00B4498C"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B4498C" w:rsidRDefault="00E70FC4" w:rsidP="00206E88">
      <w:pPr>
        <w:jc w:val="center"/>
        <w:rPr>
          <w:rFonts w:ascii="GHEA Grapalat" w:hAnsi="GHEA Grapalat"/>
          <w:b/>
        </w:rPr>
      </w:pPr>
      <w:r w:rsidRPr="00B4498C">
        <w:rPr>
          <w:rFonts w:ascii="GHEA Grapalat" w:hAnsi="GHEA Grapalat"/>
          <w:b/>
        </w:rPr>
        <w:t xml:space="preserve">8.ВСКРЫТИЕ, ОЦЕНКА ЗАЯВОК И </w:t>
      </w:r>
      <w:r w:rsidR="008E3C53" w:rsidRPr="00B4498C">
        <w:rPr>
          <w:rFonts w:ascii="GHEA Grapalat" w:hAnsi="GHEA Grapalat"/>
          <w:b/>
        </w:rPr>
        <w:br/>
      </w:r>
      <w:r w:rsidR="00807178" w:rsidRPr="00B4498C">
        <w:rPr>
          <w:rFonts w:ascii="GHEA Grapalat" w:hAnsi="GHEA Grapalat"/>
          <w:b/>
        </w:rPr>
        <w:t>ПОДВЕДЕНИЕ ИТОГОВ</w:t>
      </w:r>
    </w:p>
    <w:p w14:paraId="3A45C2AC" w14:textId="77777777" w:rsidR="00206E88" w:rsidRPr="00B4498C" w:rsidRDefault="00206E88" w:rsidP="00206E88">
      <w:pPr>
        <w:jc w:val="center"/>
        <w:rPr>
          <w:rFonts w:ascii="GHEA Grapalat" w:hAnsi="GHEA Grapalat"/>
          <w:b/>
        </w:rPr>
      </w:pPr>
    </w:p>
    <w:p w14:paraId="17FAEE9D" w14:textId="407018C3" w:rsidR="00096865" w:rsidRPr="00B4498C"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B4498C">
        <w:rPr>
          <w:rFonts w:ascii="GHEA Grapalat" w:hAnsi="GHEA Grapalat"/>
          <w:sz w:val="24"/>
          <w:szCs w:val="24"/>
        </w:rPr>
        <w:t>8.1</w:t>
      </w:r>
      <w:r w:rsidR="00D07367" w:rsidRPr="00B4498C">
        <w:rPr>
          <w:rFonts w:ascii="GHEA Grapalat" w:hAnsi="GHEA Grapalat"/>
          <w:sz w:val="24"/>
          <w:szCs w:val="24"/>
        </w:rPr>
        <w:t>.</w:t>
      </w:r>
      <w:r w:rsidR="00D07367" w:rsidRPr="00B4498C">
        <w:rPr>
          <w:rFonts w:ascii="GHEA Grapalat" w:hAnsi="GHEA Grapalat"/>
          <w:sz w:val="24"/>
          <w:szCs w:val="24"/>
        </w:rPr>
        <w:tab/>
      </w:r>
      <w:r w:rsidRPr="00B4498C">
        <w:rPr>
          <w:rFonts w:ascii="GHEA Grapalat" w:hAnsi="GHEA Grapalat"/>
          <w:sz w:val="24"/>
          <w:szCs w:val="24"/>
        </w:rPr>
        <w:t xml:space="preserve">Вскрытие заявок произойдет посредством системы </w:t>
      </w:r>
      <w:r w:rsidR="00206E88" w:rsidRPr="00B4498C">
        <w:rPr>
          <w:rFonts w:ascii="GHEA Grapalat" w:hAnsi="GHEA Grapalat"/>
          <w:b/>
          <w:bCs/>
          <w:sz w:val="24"/>
          <w:szCs w:val="24"/>
        </w:rPr>
        <w:t xml:space="preserve">в </w:t>
      </w:r>
      <w:r w:rsidR="001D56D8" w:rsidRPr="00B4498C">
        <w:rPr>
          <w:rFonts w:ascii="GHEA Grapalat" w:hAnsi="GHEA Grapalat"/>
          <w:b/>
          <w:bCs/>
          <w:sz w:val="24"/>
          <w:szCs w:val="24"/>
        </w:rPr>
        <w:t>10</w:t>
      </w:r>
      <w:r w:rsidR="00800680" w:rsidRPr="00B4498C">
        <w:rPr>
          <w:rFonts w:ascii="GHEA Grapalat" w:hAnsi="GHEA Grapalat"/>
          <w:b/>
          <w:bCs/>
          <w:sz w:val="24"/>
          <w:szCs w:val="24"/>
        </w:rPr>
        <w:t>:</w:t>
      </w:r>
      <w:r w:rsidR="001D56D8" w:rsidRPr="00B4498C">
        <w:rPr>
          <w:rFonts w:ascii="GHEA Grapalat" w:hAnsi="GHEA Grapalat"/>
          <w:b/>
          <w:bCs/>
          <w:sz w:val="24"/>
          <w:szCs w:val="24"/>
        </w:rPr>
        <w:t>00</w:t>
      </w:r>
      <w:r w:rsidR="00206E88" w:rsidRPr="00B4498C">
        <w:rPr>
          <w:rFonts w:ascii="GHEA Grapalat" w:hAnsi="GHEA Grapalat"/>
          <w:b/>
          <w:bCs/>
          <w:sz w:val="24"/>
          <w:szCs w:val="24"/>
        </w:rPr>
        <w:t xml:space="preserve"> часов </w:t>
      </w:r>
      <w:r w:rsidR="00B4498C" w:rsidRPr="00B4498C">
        <w:rPr>
          <w:rFonts w:ascii="GHEA Grapalat" w:hAnsi="GHEA Grapalat"/>
          <w:b/>
          <w:bCs/>
          <w:sz w:val="24"/>
          <w:szCs w:val="24"/>
          <w:lang w:val="hy-AM"/>
        </w:rPr>
        <w:t>12.01.2026</w:t>
      </w:r>
      <w:r w:rsidR="006E03AB" w:rsidRPr="00B4498C">
        <w:rPr>
          <w:rFonts w:ascii="GHEA Grapalat" w:hAnsi="GHEA Grapalat"/>
          <w:b/>
          <w:bCs/>
          <w:sz w:val="24"/>
          <w:szCs w:val="24"/>
          <w:lang w:val="hy-AM"/>
        </w:rPr>
        <w:t>г</w:t>
      </w:r>
      <w:r w:rsidR="00206E88" w:rsidRPr="00B4498C">
        <w:rPr>
          <w:rFonts w:ascii="GHEA Grapalat" w:hAnsi="GHEA Grapalat"/>
          <w:b/>
          <w:bCs/>
          <w:sz w:val="24"/>
          <w:szCs w:val="24"/>
        </w:rPr>
        <w:t>.</w:t>
      </w:r>
      <w:r w:rsidRPr="00B4498C">
        <w:rPr>
          <w:rFonts w:ascii="GHEA Grapalat" w:hAnsi="GHEA Grapalat"/>
          <w:sz w:val="24"/>
          <w:szCs w:val="24"/>
        </w:rPr>
        <w:t xml:space="preserve">. </w:t>
      </w:r>
    </w:p>
    <w:p w14:paraId="10A0B28A" w14:textId="77777777" w:rsidR="00ED6836" w:rsidRPr="00B4498C" w:rsidRDefault="009B6D58" w:rsidP="00B46D58">
      <w:pPr>
        <w:widowControl w:val="0"/>
        <w:spacing w:after="160"/>
        <w:ind w:firstLine="567"/>
        <w:jc w:val="both"/>
        <w:rPr>
          <w:rFonts w:ascii="GHEA Grapalat" w:hAnsi="GHEA Grapalat" w:cs="Sylfaen"/>
        </w:rPr>
      </w:pPr>
      <w:r w:rsidRPr="00B4498C">
        <w:rPr>
          <w:rFonts w:ascii="GHEA Grapalat" w:hAnsi="GHEA Grapalat"/>
        </w:rPr>
        <w:t>На заседании по вскрытию</w:t>
      </w:r>
      <w:r w:rsidR="001F2926" w:rsidRPr="00B4498C">
        <w:rPr>
          <w:rFonts w:ascii="GHEA Grapalat" w:hAnsi="GHEA Grapalat"/>
        </w:rPr>
        <w:t xml:space="preserve"> и оценке</w:t>
      </w:r>
      <w:r w:rsidRPr="00B4498C">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B4498C">
        <w:rPr>
          <w:rFonts w:ascii="GHEA Grapalat" w:hAnsi="GHEA Grapalat"/>
        </w:rPr>
        <w:t xml:space="preserve">закупки </w:t>
      </w:r>
      <w:r w:rsidRPr="00B4498C">
        <w:rPr>
          <w:rFonts w:ascii="GHEA Grapalat" w:hAnsi="GHEA Grapalat"/>
        </w:rPr>
        <w:t xml:space="preserve">на закупаемые в рамках настоящей процедуры </w:t>
      </w:r>
      <w:r w:rsidR="000032AC" w:rsidRPr="00B4498C">
        <w:rPr>
          <w:rFonts w:ascii="GHEA Grapalat" w:hAnsi="GHEA Grapalat"/>
        </w:rPr>
        <w:t>услуги</w:t>
      </w:r>
      <w:r w:rsidRPr="00B4498C">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B4498C" w:rsidRDefault="00ED6836" w:rsidP="00B46D58">
      <w:pPr>
        <w:widowControl w:val="0"/>
        <w:spacing w:after="160"/>
        <w:ind w:firstLine="567"/>
        <w:jc w:val="both"/>
        <w:rPr>
          <w:rFonts w:ascii="GHEA Grapalat" w:hAnsi="GHEA Grapalat" w:cs="Sylfaen"/>
        </w:rPr>
      </w:pPr>
      <w:r w:rsidRPr="00B4498C">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B4498C">
        <w:rPr>
          <w:rFonts w:ascii="GHEA Grapalat" w:hAnsi="GHEA Grapalat"/>
        </w:rPr>
        <w:t>—</w:t>
      </w:r>
      <w:r w:rsidRPr="00B4498C">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B4498C" w:rsidRDefault="00FD274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8.2.</w:t>
      </w:r>
      <w:r w:rsidR="00D07367" w:rsidRPr="00B4498C">
        <w:rPr>
          <w:rFonts w:ascii="GHEA Grapalat" w:hAnsi="GHEA Grapalat"/>
        </w:rPr>
        <w:tab/>
      </w:r>
      <w:r w:rsidRPr="00B4498C">
        <w:rPr>
          <w:rFonts w:ascii="GHEA Grapalat" w:hAnsi="GHEA Grapalat"/>
        </w:rPr>
        <w:t xml:space="preserve">Заявки оцениваются в порядке, установленном настоящим </w:t>
      </w:r>
      <w:r w:rsidRPr="00B4498C">
        <w:rPr>
          <w:rFonts w:ascii="GHEA Grapalat" w:hAnsi="GHEA Grapalat"/>
        </w:rPr>
        <w:lastRenderedPageBreak/>
        <w:t xml:space="preserve">приглашением. </w:t>
      </w:r>
    </w:p>
    <w:p w14:paraId="2C3C7BA3" w14:textId="77777777" w:rsidR="002A665D" w:rsidRPr="00B4498C" w:rsidRDefault="00CF34DE" w:rsidP="00B46D58">
      <w:pPr>
        <w:widowControl w:val="0"/>
        <w:spacing w:after="160"/>
        <w:ind w:firstLine="567"/>
        <w:jc w:val="both"/>
      </w:pPr>
      <w:r w:rsidRPr="00B4498C">
        <w:rPr>
          <w:rFonts w:ascii="GHEA Grapalat" w:hAnsi="GHEA Grapalat"/>
        </w:rPr>
        <w:t>Е</w:t>
      </w:r>
      <w:r w:rsidR="00CA7C54" w:rsidRPr="00B4498C">
        <w:rPr>
          <w:rFonts w:ascii="GHEA Grapalat" w:hAnsi="GHEA Grapalat"/>
        </w:rPr>
        <w:t xml:space="preserve">сли количество лотов </w:t>
      </w:r>
      <w:r w:rsidR="00D42D33" w:rsidRPr="00B4498C">
        <w:rPr>
          <w:rFonts w:ascii="GHEA Grapalat" w:hAnsi="GHEA Grapalat"/>
        </w:rPr>
        <w:t xml:space="preserve">в </w:t>
      </w:r>
      <w:r w:rsidR="00CA7C54" w:rsidRPr="00B4498C">
        <w:rPr>
          <w:rFonts w:ascii="GHEA Grapalat" w:hAnsi="GHEA Grapalat"/>
        </w:rPr>
        <w:t>процедур</w:t>
      </w:r>
      <w:r w:rsidR="00D42D33" w:rsidRPr="00B4498C">
        <w:rPr>
          <w:rFonts w:ascii="GHEA Grapalat" w:hAnsi="GHEA Grapalat"/>
        </w:rPr>
        <w:t>е</w:t>
      </w:r>
      <w:r w:rsidR="00CA7C54" w:rsidRPr="00B4498C">
        <w:rPr>
          <w:rFonts w:ascii="GHEA Grapalat" w:hAnsi="GHEA Grapalat"/>
        </w:rPr>
        <w:t xml:space="preserve"> закупок не превышает семдесять пять</w:t>
      </w:r>
      <w:r w:rsidRPr="00B4498C">
        <w:rPr>
          <w:rFonts w:ascii="GHEA Grapalat" w:hAnsi="GHEA Grapalat"/>
        </w:rPr>
        <w:t xml:space="preserve"> лотов</w:t>
      </w:r>
      <w:r w:rsidR="00CA7C54" w:rsidRPr="00B4498C">
        <w:rPr>
          <w:rFonts w:ascii="GHEA Grapalat" w:hAnsi="GHEA Grapalat"/>
        </w:rPr>
        <w:t xml:space="preserve">- оценка </w:t>
      </w:r>
      <w:r w:rsidR="009A796C" w:rsidRPr="00B4498C">
        <w:rPr>
          <w:rFonts w:ascii="GHEA Grapalat" w:hAnsi="GHEA Grapalat"/>
        </w:rPr>
        <w:t xml:space="preserve">заявок осуществляется в течение </w:t>
      </w:r>
      <w:r w:rsidR="007A695C" w:rsidRPr="00B4498C">
        <w:rPr>
          <w:rFonts w:ascii="GHEA Grapalat" w:hAnsi="GHEA Grapalat"/>
        </w:rPr>
        <w:t xml:space="preserve">пятнадцати </w:t>
      </w:r>
      <w:r w:rsidR="009A796C" w:rsidRPr="00B4498C">
        <w:rPr>
          <w:rFonts w:ascii="GHEA Grapalat" w:hAnsi="GHEA Grapalat"/>
        </w:rPr>
        <w:t>рабочих дней со дня истечения окончательного срока их подачи, а</w:t>
      </w:r>
      <w:r w:rsidR="00CA7C54" w:rsidRPr="00B4498C">
        <w:rPr>
          <w:rFonts w:ascii="GHEA Grapalat" w:hAnsi="GHEA Grapalat"/>
        </w:rPr>
        <w:t xml:space="preserve"> при превышении-</w:t>
      </w:r>
      <w:r w:rsidR="009A796C" w:rsidRPr="00B4498C">
        <w:rPr>
          <w:rFonts w:ascii="GHEA Grapalat" w:hAnsi="GHEA Grapalat"/>
        </w:rPr>
        <w:t xml:space="preserve"> в течение </w:t>
      </w:r>
      <w:r w:rsidR="007A695C" w:rsidRPr="00B4498C">
        <w:rPr>
          <w:rFonts w:ascii="GHEA Grapalat" w:hAnsi="GHEA Grapalat"/>
        </w:rPr>
        <w:t xml:space="preserve">двадцати </w:t>
      </w:r>
      <w:r w:rsidR="009A796C" w:rsidRPr="00B4498C">
        <w:rPr>
          <w:rFonts w:ascii="GHEA Grapalat" w:hAnsi="GHEA Grapalat"/>
        </w:rPr>
        <w:t>рабочих дней.</w:t>
      </w:r>
    </w:p>
    <w:p w14:paraId="275FD59D" w14:textId="77777777" w:rsidR="00ED6836" w:rsidRPr="00B4498C" w:rsidRDefault="00745561" w:rsidP="00B46D58">
      <w:pPr>
        <w:widowControl w:val="0"/>
        <w:spacing w:after="160"/>
        <w:ind w:firstLine="567"/>
        <w:jc w:val="both"/>
        <w:rPr>
          <w:rFonts w:ascii="GHEA Grapalat" w:hAnsi="GHEA Grapalat" w:cs="Sylfaen"/>
        </w:rPr>
      </w:pPr>
      <w:r w:rsidRPr="00B4498C">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4498C">
        <w:rPr>
          <w:rFonts w:ascii="GHEA Grapalat" w:hAnsi="GHEA Grapalat"/>
        </w:rPr>
        <w:t xml:space="preserve"> и оценке </w:t>
      </w:r>
      <w:r w:rsidRPr="00B4498C">
        <w:rPr>
          <w:rFonts w:ascii="GHEA Grapalat" w:hAnsi="GHEA Grapalat"/>
        </w:rPr>
        <w:t xml:space="preserve">заявок комиссия отклоняет те заявки, в которых отсутствуют ценовое предложение </w:t>
      </w:r>
      <w:r w:rsidR="009A5F32" w:rsidRPr="00B4498C">
        <w:rPr>
          <w:rFonts w:ascii="GHEA Grapalat" w:hAnsi="GHEA Grapalat"/>
        </w:rPr>
        <w:t xml:space="preserve">и/или обеспечение заявки или </w:t>
      </w:r>
      <w:r w:rsidRPr="00B4498C">
        <w:rPr>
          <w:rFonts w:ascii="GHEA Grapalat" w:hAnsi="GHEA Grapalat"/>
        </w:rPr>
        <w:t>которые не соответствуют требованиям приглашения</w:t>
      </w:r>
      <w:r w:rsidR="00550A62" w:rsidRPr="00B4498C">
        <w:rPr>
          <w:rFonts w:ascii="GHEA Grapalat" w:hAnsi="GHEA Grapalat"/>
        </w:rPr>
        <w:t>, за исключением случая, установленного пунктом 8.9 части 1 настоящего приглашения</w:t>
      </w:r>
      <w:r w:rsidRPr="00B4498C">
        <w:rPr>
          <w:rFonts w:ascii="GHEA Grapalat" w:hAnsi="GHEA Grapalat"/>
        </w:rPr>
        <w:t>.</w:t>
      </w:r>
    </w:p>
    <w:p w14:paraId="2292A0C2" w14:textId="77777777" w:rsidR="00096865" w:rsidRPr="00B449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8.3.</w:t>
      </w:r>
      <w:r w:rsidR="00D07367" w:rsidRPr="00B4498C">
        <w:rPr>
          <w:rFonts w:ascii="GHEA Grapalat" w:hAnsi="GHEA Grapalat"/>
          <w:sz w:val="24"/>
          <w:szCs w:val="24"/>
        </w:rPr>
        <w:tab/>
      </w:r>
      <w:r w:rsidRPr="00B4498C">
        <w:rPr>
          <w:rFonts w:ascii="GHEA Grapalat" w:hAnsi="GHEA Grapalat"/>
          <w:sz w:val="24"/>
          <w:szCs w:val="24"/>
        </w:rPr>
        <w:t xml:space="preserve">С целью определения </w:t>
      </w:r>
      <w:r w:rsidR="00D22CBB" w:rsidRPr="00B4498C">
        <w:rPr>
          <w:rFonts w:ascii="GHEA Grapalat" w:hAnsi="GHEA Grapalat"/>
          <w:sz w:val="24"/>
          <w:szCs w:val="24"/>
        </w:rPr>
        <w:t xml:space="preserve">отобранного </w:t>
      </w:r>
      <w:r w:rsidR="00432FEC" w:rsidRPr="00B4498C">
        <w:rPr>
          <w:rFonts w:ascii="GHEA Grapalat" w:hAnsi="GHEA Grapalat"/>
          <w:sz w:val="24"/>
          <w:szCs w:val="24"/>
        </w:rPr>
        <w:t xml:space="preserve">или непризнанных таковыми </w:t>
      </w:r>
      <w:r w:rsidR="00D42D33" w:rsidRPr="00B4498C">
        <w:rPr>
          <w:rFonts w:ascii="GHEA Grapalat" w:hAnsi="GHEA Grapalat"/>
          <w:sz w:val="24"/>
          <w:szCs w:val="24"/>
        </w:rPr>
        <w:t>участников</w:t>
      </w:r>
      <w:r w:rsidRPr="00B4498C">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B4498C"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8.4</w:t>
      </w:r>
      <w:r w:rsidR="00D07367" w:rsidRPr="00B4498C">
        <w:rPr>
          <w:rFonts w:ascii="GHEA Grapalat" w:hAnsi="GHEA Grapalat"/>
          <w:sz w:val="24"/>
          <w:szCs w:val="24"/>
        </w:rPr>
        <w:t>.</w:t>
      </w:r>
      <w:r w:rsidR="00D07367" w:rsidRPr="00B4498C">
        <w:rPr>
          <w:rFonts w:ascii="GHEA Grapalat" w:hAnsi="GHEA Grapalat"/>
          <w:sz w:val="24"/>
          <w:szCs w:val="24"/>
        </w:rPr>
        <w:tab/>
      </w:r>
      <w:r w:rsidR="00D22CBB" w:rsidRPr="00B4498C">
        <w:rPr>
          <w:rFonts w:ascii="GHEA Grapalat" w:hAnsi="GHEA Grapalat"/>
          <w:sz w:val="24"/>
          <w:szCs w:val="24"/>
        </w:rPr>
        <w:t>Отобранный у</w:t>
      </w:r>
      <w:r w:rsidRPr="00B4498C">
        <w:rPr>
          <w:rFonts w:ascii="GHEA Grapalat" w:hAnsi="GHEA Grapalat"/>
          <w:sz w:val="24"/>
          <w:szCs w:val="24"/>
        </w:rPr>
        <w:t>частник</w:t>
      </w:r>
      <w:r w:rsidR="007A4247" w:rsidRPr="00B4498C">
        <w:rPr>
          <w:rFonts w:ascii="GHEA Grapalat" w:hAnsi="GHEA Grapalat"/>
          <w:sz w:val="24"/>
          <w:szCs w:val="24"/>
        </w:rPr>
        <w:t xml:space="preserve"> </w:t>
      </w:r>
      <w:r w:rsidRPr="00B4498C">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4498C">
        <w:rPr>
          <w:rFonts w:ascii="GHEA Grapalat" w:hAnsi="GHEA Grapalat"/>
          <w:sz w:val="24"/>
          <w:szCs w:val="24"/>
        </w:rPr>
        <w:t>отобранного</w:t>
      </w:r>
      <w:r w:rsidR="0066621D" w:rsidRPr="00B4498C">
        <w:rPr>
          <w:rFonts w:ascii="GHEA Grapalat" w:hAnsi="GHEA Grapalat"/>
          <w:sz w:val="24"/>
          <w:szCs w:val="24"/>
        </w:rPr>
        <w:t xml:space="preserve"> участника</w:t>
      </w:r>
      <w:r w:rsidR="009A0BDF" w:rsidRPr="00B4498C">
        <w:rPr>
          <w:rFonts w:ascii="GHEA Grapalat" w:hAnsi="GHEA Grapalat"/>
          <w:sz w:val="24"/>
          <w:szCs w:val="24"/>
        </w:rPr>
        <w:t xml:space="preserve"> </w:t>
      </w:r>
      <w:r w:rsidR="00432FEC" w:rsidRPr="00B4498C">
        <w:rPr>
          <w:rFonts w:ascii="GHEA Grapalat" w:hAnsi="GHEA Grapalat"/>
          <w:sz w:val="24"/>
          <w:szCs w:val="24"/>
        </w:rPr>
        <w:t xml:space="preserve">и непризнанными таковыми </w:t>
      </w:r>
      <w:r w:rsidRPr="00B4498C">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B4498C"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4498C">
        <w:rPr>
          <w:rFonts w:ascii="GHEA Grapalat" w:hAnsi="GHEA Grapalat"/>
          <w:i w:val="0"/>
          <w:sz w:val="24"/>
          <w:szCs w:val="24"/>
        </w:rPr>
        <w:t>8.5</w:t>
      </w:r>
      <w:r w:rsidR="00644850" w:rsidRPr="00B4498C">
        <w:rPr>
          <w:rFonts w:ascii="GHEA Grapalat" w:hAnsi="GHEA Grapalat"/>
          <w:i w:val="0"/>
          <w:sz w:val="24"/>
          <w:szCs w:val="24"/>
        </w:rPr>
        <w:t>.</w:t>
      </w:r>
      <w:r w:rsidR="00644850" w:rsidRPr="00B4498C">
        <w:rPr>
          <w:rFonts w:ascii="GHEA Grapalat" w:hAnsi="GHEA Grapalat"/>
          <w:i w:val="0"/>
          <w:sz w:val="24"/>
          <w:szCs w:val="24"/>
        </w:rPr>
        <w:tab/>
      </w:r>
      <w:r w:rsidRPr="00B4498C">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B4498C">
        <w:rPr>
          <w:rFonts w:ascii="GHEA Grapalat" w:hAnsi="GHEA Grapalat"/>
          <w:b/>
          <w:bCs/>
          <w:i w:val="0"/>
          <w:sz w:val="24"/>
          <w:szCs w:val="24"/>
        </w:rPr>
        <w:t>установленному Центральным банком РА на день открытия заявок</w:t>
      </w:r>
      <w:r w:rsidR="00A01157" w:rsidRPr="00B4498C">
        <w:rPr>
          <w:rFonts w:ascii="GHEA Grapalat" w:hAnsi="GHEA Grapalat"/>
          <w:i w:val="0"/>
          <w:sz w:val="24"/>
          <w:szCs w:val="24"/>
        </w:rPr>
        <w:t>.</w:t>
      </w:r>
    </w:p>
    <w:p w14:paraId="445F8B6D" w14:textId="77777777" w:rsidR="009B6D58" w:rsidRPr="00B4498C"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8.</w:t>
      </w:r>
      <w:r w:rsidR="00D36366" w:rsidRPr="00B4498C">
        <w:rPr>
          <w:rFonts w:ascii="GHEA Grapalat" w:hAnsi="GHEA Grapalat"/>
          <w:sz w:val="24"/>
          <w:szCs w:val="24"/>
        </w:rPr>
        <w:t>6</w:t>
      </w:r>
      <w:r w:rsidRPr="00B4498C">
        <w:rPr>
          <w:rFonts w:ascii="GHEA Grapalat" w:hAnsi="GHEA Grapalat"/>
          <w:sz w:val="24"/>
          <w:szCs w:val="24"/>
        </w:rPr>
        <w:t>.</w:t>
      </w:r>
      <w:r w:rsidR="00644850" w:rsidRPr="00B4498C">
        <w:rPr>
          <w:rFonts w:ascii="GHEA Grapalat" w:hAnsi="GHEA Grapalat"/>
          <w:sz w:val="24"/>
          <w:szCs w:val="24"/>
        </w:rPr>
        <w:tab/>
      </w:r>
      <w:r w:rsidRPr="00B4498C">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4498C">
        <w:rPr>
          <w:rFonts w:ascii="GHEA Grapalat" w:hAnsi="GHEA Grapalat"/>
          <w:sz w:val="24"/>
          <w:szCs w:val="24"/>
        </w:rPr>
        <w:t>отобранного</w:t>
      </w:r>
      <w:r w:rsidR="00970000" w:rsidRPr="00B4498C">
        <w:rPr>
          <w:rFonts w:ascii="GHEA Grapalat" w:hAnsi="GHEA Grapalat"/>
          <w:sz w:val="24"/>
          <w:szCs w:val="24"/>
        </w:rPr>
        <w:t xml:space="preserve"> </w:t>
      </w:r>
      <w:r w:rsidR="00A00A1F" w:rsidRPr="00B4498C">
        <w:rPr>
          <w:rFonts w:ascii="GHEA Grapalat" w:hAnsi="GHEA Grapalat"/>
          <w:sz w:val="24"/>
          <w:szCs w:val="24"/>
        </w:rPr>
        <w:t xml:space="preserve">и </w:t>
      </w:r>
      <w:r w:rsidR="00432FEC" w:rsidRPr="00B4498C">
        <w:rPr>
          <w:rFonts w:ascii="GHEA Grapalat" w:hAnsi="GHEA Grapalat"/>
          <w:sz w:val="24"/>
          <w:szCs w:val="24"/>
        </w:rPr>
        <w:t>непризнанных таковыми</w:t>
      </w:r>
      <w:r w:rsidR="007D2779" w:rsidRPr="00B4498C">
        <w:rPr>
          <w:rFonts w:ascii="GHEA Grapalat" w:hAnsi="GHEA Grapalat"/>
          <w:sz w:val="24"/>
          <w:szCs w:val="24"/>
        </w:rPr>
        <w:t xml:space="preserve"> участников</w:t>
      </w:r>
      <w:r w:rsidR="00957EF4" w:rsidRPr="00B4498C">
        <w:rPr>
          <w:rFonts w:ascii="GHEA Grapalat" w:hAnsi="GHEA Grapalat"/>
          <w:sz w:val="24"/>
          <w:szCs w:val="24"/>
        </w:rPr>
        <w:t>.</w:t>
      </w:r>
      <w:r w:rsidRPr="00B4498C">
        <w:rPr>
          <w:rFonts w:ascii="GHEA Grapalat" w:hAnsi="GHEA Grapalat"/>
          <w:sz w:val="24"/>
          <w:szCs w:val="24"/>
        </w:rPr>
        <w:t>При равенстве предложенных наименьших цен</w:t>
      </w:r>
      <w:r w:rsidR="00186559" w:rsidRPr="00B4498C">
        <w:rPr>
          <w:rFonts w:ascii="GHEA Grapalat" w:hAnsi="GHEA Grapalat"/>
          <w:sz w:val="24"/>
          <w:szCs w:val="24"/>
        </w:rPr>
        <w:t>:</w:t>
      </w:r>
    </w:p>
    <w:p w14:paraId="2074BD6D" w14:textId="77777777" w:rsidR="009B6D58" w:rsidRPr="00B449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а.</w:t>
      </w:r>
      <w:r w:rsidR="00186559" w:rsidRPr="00B4498C">
        <w:rPr>
          <w:rFonts w:ascii="GHEA Grapalat" w:hAnsi="GHEA Grapalat"/>
          <w:sz w:val="24"/>
          <w:szCs w:val="24"/>
        </w:rPr>
        <w:tab/>
      </w:r>
      <w:r w:rsidRPr="00B4498C">
        <w:rPr>
          <w:rFonts w:ascii="GHEA Grapalat" w:hAnsi="GHEA Grapalat"/>
          <w:sz w:val="24"/>
          <w:szCs w:val="24"/>
        </w:rPr>
        <w:t>для определения</w:t>
      </w:r>
      <w:r w:rsidR="005F09CE" w:rsidRPr="00B4498C">
        <w:rPr>
          <w:rFonts w:ascii="GHEA Grapalat" w:hAnsi="GHEA Grapalat"/>
          <w:sz w:val="24"/>
          <w:szCs w:val="24"/>
        </w:rPr>
        <w:t xml:space="preserve"> отобранного</w:t>
      </w:r>
      <w:r w:rsidR="000C6E1C" w:rsidRPr="00B4498C">
        <w:rPr>
          <w:rFonts w:ascii="GHEA Grapalat" w:hAnsi="GHEA Grapalat"/>
          <w:sz w:val="24"/>
          <w:szCs w:val="24"/>
        </w:rPr>
        <w:t xml:space="preserve"> </w:t>
      </w:r>
      <w:r w:rsidR="00A03BAD" w:rsidRPr="00B4498C">
        <w:rPr>
          <w:rFonts w:ascii="GHEA Grapalat" w:hAnsi="GHEA Grapalat"/>
          <w:sz w:val="24"/>
          <w:szCs w:val="24"/>
        </w:rPr>
        <w:t xml:space="preserve"> и непризнанных таковыми </w:t>
      </w:r>
      <w:r w:rsidRPr="00B4498C">
        <w:rPr>
          <w:rFonts w:ascii="GHEA Grapalat" w:hAnsi="GHEA Grapalat"/>
          <w:sz w:val="24"/>
          <w:szCs w:val="24"/>
        </w:rPr>
        <w:t xml:space="preserve"> участников, </w:t>
      </w:r>
      <w:r w:rsidR="009F073E" w:rsidRPr="00B4498C">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B4498C" w:rsidDel="009F073E">
          <w:rPr>
            <w:rFonts w:ascii="GHEA Grapalat" w:hAnsi="GHEA Grapalat"/>
            <w:sz w:val="24"/>
            <w:szCs w:val="24"/>
          </w:rPr>
          <w:delText xml:space="preserve"> </w:delText>
        </w:r>
      </w:del>
      <w:r w:rsidRPr="00B4498C">
        <w:rPr>
          <w:rFonts w:ascii="GHEA Grapalat" w:hAnsi="GHEA Grapalat"/>
          <w:sz w:val="24"/>
          <w:szCs w:val="24"/>
        </w:rPr>
        <w:t xml:space="preserve">проводятся одновременные переговоры, если </w:t>
      </w:r>
      <w:r w:rsidR="004E42CF" w:rsidRPr="00B4498C">
        <w:rPr>
          <w:rFonts w:ascii="GHEA Grapalat" w:hAnsi="GHEA Grapalat"/>
          <w:sz w:val="24"/>
          <w:szCs w:val="24"/>
        </w:rPr>
        <w:t>эти</w:t>
      </w:r>
      <w:r w:rsidRPr="00B4498C">
        <w:rPr>
          <w:rFonts w:ascii="GHEA Grapalat" w:hAnsi="GHEA Grapalat"/>
          <w:sz w:val="24"/>
          <w:szCs w:val="24"/>
        </w:rPr>
        <w:t xml:space="preserve"> участники (наделенные соответствующим полномочием представители)</w:t>
      </w:r>
      <w:r w:rsidR="00EC329B" w:rsidRPr="00B4498C">
        <w:rPr>
          <w:rFonts w:ascii="GHEA Grapalat" w:hAnsi="GHEA Grapalat"/>
          <w:sz w:val="24"/>
          <w:szCs w:val="24"/>
        </w:rPr>
        <w:t xml:space="preserve"> присутствуют на заседании,</w:t>
      </w:r>
    </w:p>
    <w:p w14:paraId="3993B67F" w14:textId="77777777" w:rsidR="009B6D58" w:rsidRPr="00B449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б.</w:t>
      </w:r>
      <w:r w:rsidR="00186559" w:rsidRPr="00B4498C">
        <w:rPr>
          <w:rFonts w:ascii="GHEA Grapalat" w:hAnsi="GHEA Grapalat"/>
          <w:sz w:val="24"/>
          <w:szCs w:val="24"/>
        </w:rPr>
        <w:tab/>
      </w:r>
      <w:r w:rsidRPr="00B4498C">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B4498C">
        <w:rPr>
          <w:rFonts w:ascii="GHEA Grapalat" w:hAnsi="GHEA Grapalat"/>
          <w:sz w:val="24"/>
          <w:szCs w:val="24"/>
        </w:rPr>
        <w:t xml:space="preserve">не автоматическим уведомлением </w:t>
      </w:r>
      <w:r w:rsidRPr="00B4498C">
        <w:rPr>
          <w:rFonts w:ascii="GHEA Grapalat" w:hAnsi="GHEA Grapalat"/>
          <w:sz w:val="24"/>
          <w:szCs w:val="24"/>
        </w:rPr>
        <w:t xml:space="preserve">одновременно уведомляет </w:t>
      </w:r>
      <w:r w:rsidR="00116447" w:rsidRPr="00B4498C">
        <w:rPr>
          <w:rFonts w:ascii="GHEA Grapalat" w:hAnsi="GHEA Grapalat"/>
          <w:sz w:val="24"/>
          <w:szCs w:val="24"/>
        </w:rPr>
        <w:t>представившими равные цены</w:t>
      </w:r>
      <w:r w:rsidRPr="00B4498C">
        <w:rPr>
          <w:rFonts w:ascii="GHEA Grapalat" w:hAnsi="GHEA Grapalat"/>
          <w:sz w:val="24"/>
          <w:szCs w:val="24"/>
        </w:rPr>
        <w:t xml:space="preserve"> участников </w:t>
      </w:r>
      <w:r w:rsidR="0094301D" w:rsidRPr="00B4498C">
        <w:rPr>
          <w:rFonts w:ascii="GHEA Grapalat" w:hAnsi="GHEA Grapalat"/>
          <w:sz w:val="24"/>
          <w:szCs w:val="24"/>
        </w:rPr>
        <w:t>об условиях, продолжительности,</w:t>
      </w:r>
      <w:r w:rsidRPr="00B4498C">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B449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в.</w:t>
      </w:r>
      <w:r w:rsidR="00186559" w:rsidRPr="00B4498C">
        <w:rPr>
          <w:rFonts w:ascii="GHEA Grapalat" w:hAnsi="GHEA Grapalat"/>
          <w:sz w:val="24"/>
          <w:szCs w:val="24"/>
        </w:rPr>
        <w:tab/>
      </w:r>
      <w:r w:rsidRPr="00B4498C">
        <w:rPr>
          <w:rFonts w:ascii="GHEA Grapalat" w:hAnsi="GHEA Grapalat"/>
          <w:sz w:val="24"/>
          <w:szCs w:val="24"/>
        </w:rPr>
        <w:t xml:space="preserve">переговоры проводятся не раннее чем на второй и не позднее чем на </w:t>
      </w:r>
      <w:r w:rsidR="00996FDC" w:rsidRPr="00B4498C">
        <w:rPr>
          <w:rFonts w:ascii="GHEA Grapalat" w:hAnsi="GHEA Grapalat"/>
          <w:sz w:val="24"/>
          <w:szCs w:val="24"/>
        </w:rPr>
        <w:lastRenderedPageBreak/>
        <w:t xml:space="preserve">пятый </w:t>
      </w:r>
      <w:r w:rsidRPr="00B4498C">
        <w:rPr>
          <w:rFonts w:ascii="GHEA Grapalat" w:hAnsi="GHEA Grapalat"/>
          <w:sz w:val="24"/>
          <w:szCs w:val="24"/>
        </w:rPr>
        <w:t>рабочий день со дня отправки извещения</w:t>
      </w:r>
      <w:r w:rsidR="00A50C53" w:rsidRPr="00B4498C">
        <w:rPr>
          <w:rFonts w:ascii="GHEA Grapalat" w:hAnsi="GHEA Grapalat"/>
          <w:sz w:val="24"/>
          <w:szCs w:val="24"/>
        </w:rPr>
        <w:t>,</w:t>
      </w:r>
    </w:p>
    <w:p w14:paraId="3AAACC57" w14:textId="77777777" w:rsidR="009B6D58" w:rsidRPr="00B4498C"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sz w:val="24"/>
          <w:szCs w:val="24"/>
        </w:rPr>
        <w:t>г.</w:t>
      </w:r>
      <w:r w:rsidR="00186559" w:rsidRPr="00B4498C">
        <w:rPr>
          <w:rFonts w:ascii="GHEA Grapalat" w:hAnsi="GHEA Grapalat"/>
          <w:sz w:val="24"/>
          <w:szCs w:val="24"/>
        </w:rPr>
        <w:tab/>
      </w:r>
      <w:r w:rsidRPr="00B4498C">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B4498C">
        <w:rPr>
          <w:rFonts w:ascii="GHEA Grapalat" w:hAnsi="GHEA Grapalat"/>
          <w:sz w:val="24"/>
          <w:szCs w:val="24"/>
        </w:rPr>
        <w:t xml:space="preserve">другого </w:t>
      </w:r>
      <w:r w:rsidRPr="00B4498C">
        <w:rPr>
          <w:rFonts w:ascii="GHEA Grapalat" w:hAnsi="GHEA Grapalat"/>
          <w:sz w:val="24"/>
          <w:szCs w:val="24"/>
        </w:rPr>
        <w:t>участник</w:t>
      </w:r>
      <w:r w:rsidR="0039582D" w:rsidRPr="00B4498C">
        <w:rPr>
          <w:rFonts w:ascii="GHEA Grapalat" w:hAnsi="GHEA Grapalat"/>
          <w:sz w:val="24"/>
          <w:szCs w:val="24"/>
        </w:rPr>
        <w:t>а</w:t>
      </w:r>
      <w:r w:rsidRPr="00B4498C">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B4498C" w:rsidRDefault="009B6D58" w:rsidP="00AF4239">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д.</w:t>
      </w:r>
      <w:r w:rsidR="00186559" w:rsidRPr="00B4498C">
        <w:rPr>
          <w:rFonts w:ascii="GHEA Grapalat" w:hAnsi="GHEA Grapalat"/>
          <w:sz w:val="24"/>
          <w:szCs w:val="24"/>
        </w:rPr>
        <w:tab/>
      </w:r>
      <w:r w:rsidRPr="00B4498C">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B4498C">
        <w:rPr>
          <w:rFonts w:ascii="GHEA Grapalat" w:hAnsi="GHEA Grapalat"/>
          <w:sz w:val="24"/>
          <w:szCs w:val="24"/>
        </w:rPr>
        <w:t xml:space="preserve">присутствующим на переговорах </w:t>
      </w:r>
      <w:r w:rsidRPr="00B4498C">
        <w:rPr>
          <w:rFonts w:ascii="GHEA Grapalat" w:hAnsi="GHEA Grapalat"/>
          <w:sz w:val="24"/>
          <w:szCs w:val="24"/>
        </w:rPr>
        <w:t>участниками</w:t>
      </w:r>
      <w:r w:rsidR="001D129F" w:rsidRPr="00B4498C">
        <w:rPr>
          <w:rFonts w:ascii="GHEA Grapalat" w:hAnsi="GHEA Grapalat"/>
          <w:sz w:val="24"/>
          <w:szCs w:val="24"/>
        </w:rPr>
        <w:t xml:space="preserve"> </w:t>
      </w:r>
      <w:r w:rsidRPr="00B4498C">
        <w:rPr>
          <w:rFonts w:ascii="GHEA Grapalat" w:hAnsi="GHEA Grapalat"/>
          <w:sz w:val="24"/>
          <w:szCs w:val="24"/>
        </w:rPr>
        <w:t>ценам, определяются и объявляются</w:t>
      </w:r>
      <w:r w:rsidR="00A134CC" w:rsidRPr="00B4498C">
        <w:rPr>
          <w:rFonts w:ascii="GHEA Grapalat" w:hAnsi="GHEA Grapalat"/>
          <w:sz w:val="24"/>
          <w:szCs w:val="24"/>
        </w:rPr>
        <w:t xml:space="preserve"> отобранный </w:t>
      </w:r>
      <w:r w:rsidR="0081372A" w:rsidRPr="00B4498C">
        <w:rPr>
          <w:rFonts w:ascii="GHEA Grapalat" w:hAnsi="GHEA Grapalat"/>
          <w:sz w:val="24"/>
          <w:szCs w:val="24"/>
        </w:rPr>
        <w:t xml:space="preserve">и непризнанные таковыми </w:t>
      </w:r>
      <w:r w:rsidRPr="00B4498C">
        <w:rPr>
          <w:rFonts w:ascii="GHEA Grapalat" w:hAnsi="GHEA Grapalat"/>
          <w:sz w:val="24"/>
          <w:szCs w:val="24"/>
        </w:rPr>
        <w:t>участники</w:t>
      </w:r>
      <w:r w:rsidR="00863DA1" w:rsidRPr="00B4498C">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B4498C" w:rsidRDefault="00AF4239" w:rsidP="00AF4239">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4498C">
        <w:t xml:space="preserve"> </w:t>
      </w:r>
      <w:r w:rsidRPr="00B4498C">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B4498C">
        <w:rPr>
          <w:rFonts w:ascii="GHEA Grapalat" w:hAnsi="GHEA Grapalat"/>
          <w:sz w:val="24"/>
          <w:szCs w:val="24"/>
        </w:rPr>
        <w:t>предоставления услуг</w:t>
      </w:r>
      <w:r w:rsidRPr="00B4498C">
        <w:rPr>
          <w:rFonts w:ascii="GHEA Grapalat" w:hAnsi="GHEA Grapalat"/>
          <w:sz w:val="24"/>
          <w:szCs w:val="24"/>
        </w:rPr>
        <w:t xml:space="preserve"> на период со дня заключения договора до дня заключения соглашения.</w:t>
      </w:r>
      <w:r w:rsidRPr="00B4498C">
        <w:t xml:space="preserve"> </w:t>
      </w:r>
      <w:r w:rsidRPr="00B4498C">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4498C">
        <w:t xml:space="preserve"> </w:t>
      </w:r>
      <w:r w:rsidRPr="00B4498C">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B4498C"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B4498C">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B4498C">
        <w:rPr>
          <w:rFonts w:ascii="GHEA Grapalat" w:hAnsi="GHEA Grapalat" w:cs="Sylfaen"/>
          <w:sz w:val="24"/>
          <w:szCs w:val="24"/>
        </w:rPr>
        <w:t>.</w:t>
      </w:r>
    </w:p>
    <w:p w14:paraId="51962537" w14:textId="77777777" w:rsidR="00B514E8" w:rsidRPr="00B4498C" w:rsidRDefault="00FD2748" w:rsidP="00B46D58">
      <w:pPr>
        <w:widowControl w:val="0"/>
        <w:tabs>
          <w:tab w:val="left" w:pos="1134"/>
        </w:tabs>
        <w:spacing w:after="160"/>
        <w:ind w:firstLine="567"/>
        <w:jc w:val="both"/>
        <w:rPr>
          <w:rFonts w:ascii="GHEA Grapalat" w:hAnsi="GHEA Grapalat"/>
        </w:rPr>
      </w:pPr>
      <w:r w:rsidRPr="00B4498C">
        <w:rPr>
          <w:rFonts w:ascii="GHEA Grapalat" w:hAnsi="GHEA Grapalat"/>
        </w:rPr>
        <w:t>8.8.</w:t>
      </w:r>
      <w:r w:rsidR="00C37724" w:rsidRPr="00B4498C">
        <w:rPr>
          <w:rFonts w:ascii="GHEA Grapalat" w:hAnsi="GHEA Grapalat"/>
        </w:rPr>
        <w:tab/>
      </w:r>
      <w:r w:rsidRPr="00B4498C">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4498C">
        <w:rPr>
          <w:rFonts w:ascii="GHEA Grapalat" w:hAnsi="GHEA Grapalat"/>
        </w:rPr>
        <w:t>.</w:t>
      </w:r>
      <w:r w:rsidRPr="00B4498C">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B4498C">
        <w:rPr>
          <w:rFonts w:ascii="GHEA Grapalat" w:hAnsi="GHEA Grapalat"/>
        </w:rPr>
        <w:t xml:space="preserve">включенные в заявку </w:t>
      </w:r>
      <w:r w:rsidRPr="00B4498C">
        <w:rPr>
          <w:rFonts w:ascii="GHEA Grapalat" w:hAnsi="GHEA Grapalat"/>
        </w:rPr>
        <w:t>документ</w:t>
      </w:r>
      <w:r w:rsidR="00F7541A" w:rsidRPr="00B4498C">
        <w:rPr>
          <w:rFonts w:ascii="GHEA Grapalat" w:hAnsi="GHEA Grapalat"/>
        </w:rPr>
        <w:t>ы</w:t>
      </w:r>
      <w:r w:rsidRPr="00B4498C">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B4498C">
        <w:rPr>
          <w:rFonts w:ascii="Courier New" w:hAnsi="Courier New" w:cs="Courier New"/>
          <w:lang w:val="en-US"/>
        </w:rPr>
        <w:t> </w:t>
      </w:r>
      <w:r w:rsidRPr="00B4498C">
        <w:rPr>
          <w:rFonts w:ascii="GHEA Grapalat" w:hAnsi="GHEA Grapalat"/>
        </w:rPr>
        <w:t>препятствуя нормальному функционированию комиссии.</w:t>
      </w:r>
    </w:p>
    <w:p w14:paraId="0A926C9B" w14:textId="77777777" w:rsidR="00F27EE9" w:rsidRPr="00B4498C" w:rsidRDefault="00F27EE9" w:rsidP="00F27EE9">
      <w:pPr>
        <w:widowControl w:val="0"/>
        <w:tabs>
          <w:tab w:val="left" w:pos="1134"/>
        </w:tabs>
        <w:spacing w:after="160"/>
        <w:ind w:firstLine="567"/>
        <w:jc w:val="both"/>
        <w:rPr>
          <w:rFonts w:ascii="GHEA Grapalat" w:hAnsi="GHEA Grapalat"/>
        </w:rPr>
      </w:pPr>
      <w:r w:rsidRPr="00B4498C">
        <w:rPr>
          <w:rFonts w:ascii="GHEA Grapalat" w:hAnsi="GHEA Grapalat"/>
        </w:rPr>
        <w:t>8.9.</w:t>
      </w:r>
      <w:r w:rsidRPr="00B4498C">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B4498C" w:rsidDel="007B1356">
        <w:rPr>
          <w:rFonts w:ascii="GHEA Grapalat" w:hAnsi="GHEA Grapalat"/>
        </w:rPr>
        <w:t xml:space="preserve"> </w:t>
      </w:r>
      <w:r w:rsidRPr="00B4498C">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w:t>
      </w:r>
      <w:r w:rsidRPr="00B4498C">
        <w:rPr>
          <w:rFonts w:ascii="GHEA Grapalat" w:hAnsi="GHEA Grapalat"/>
          <w:sz w:val="22"/>
          <w:szCs w:val="20"/>
        </w:rPr>
        <w:t xml:space="preserve">с помощью системы </w:t>
      </w:r>
      <w:r w:rsidRPr="00B4498C">
        <w:rPr>
          <w:rFonts w:ascii="GHEA Grapalat" w:hAnsi="GHEA Grapalat"/>
        </w:rPr>
        <w:t xml:space="preserve"> информирует об этом участника, </w:t>
      </w:r>
      <w:r w:rsidRPr="00B4498C">
        <w:rPr>
          <w:rFonts w:ascii="GHEA Grapalat" w:hAnsi="GHEA Grapalat"/>
        </w:rPr>
        <w:lastRenderedPageBreak/>
        <w:t>предлагая последнему исправить несоответствия до окончания срока приостановления.</w:t>
      </w:r>
    </w:p>
    <w:p w14:paraId="2E5D2EA8" w14:textId="77777777" w:rsidR="00F27EE9" w:rsidRPr="00B4498C" w:rsidRDefault="00F27EE9" w:rsidP="00F27EE9">
      <w:pPr>
        <w:widowControl w:val="0"/>
        <w:tabs>
          <w:tab w:val="left" w:pos="1134"/>
        </w:tabs>
        <w:spacing w:after="160"/>
        <w:ind w:firstLine="567"/>
        <w:jc w:val="both"/>
        <w:rPr>
          <w:rFonts w:ascii="GHEA Grapalat" w:hAnsi="GHEA Grapalat" w:cs="Sylfaen"/>
        </w:rPr>
      </w:pPr>
      <w:r w:rsidRPr="00B4498C">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B4498C" w:rsidRDefault="00F27EE9" w:rsidP="00F27EE9">
      <w:pPr>
        <w:widowControl w:val="0"/>
        <w:tabs>
          <w:tab w:val="left" w:pos="1134"/>
        </w:tabs>
        <w:spacing w:after="160"/>
        <w:ind w:firstLine="567"/>
        <w:jc w:val="both"/>
        <w:rPr>
          <w:rFonts w:ascii="GHEA Grapalat" w:hAnsi="GHEA Grapalat" w:cs="Sylfaen"/>
        </w:rPr>
      </w:pPr>
      <w:r w:rsidRPr="00B4498C">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B4498C" w:rsidRDefault="00F27EE9" w:rsidP="00F27EE9">
      <w:pPr>
        <w:widowControl w:val="0"/>
        <w:tabs>
          <w:tab w:val="left" w:pos="1276"/>
        </w:tabs>
        <w:spacing w:after="160"/>
        <w:ind w:firstLine="567"/>
        <w:jc w:val="both"/>
        <w:rPr>
          <w:rFonts w:ascii="GHEA Grapalat" w:hAnsi="GHEA Grapalat"/>
        </w:rPr>
      </w:pPr>
      <w:r w:rsidRPr="00B4498C">
        <w:rPr>
          <w:rFonts w:ascii="GHEA Grapalat" w:hAnsi="GHEA Grapalat"/>
        </w:rPr>
        <w:t>8.10.</w:t>
      </w:r>
      <w:r w:rsidRPr="00B4498C">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B4498C" w:rsidRDefault="00F27EE9" w:rsidP="00F27EE9">
      <w:pPr>
        <w:widowControl w:val="0"/>
        <w:tabs>
          <w:tab w:val="left" w:pos="1276"/>
        </w:tabs>
        <w:spacing w:after="160"/>
        <w:ind w:firstLine="567"/>
        <w:jc w:val="both"/>
        <w:rPr>
          <w:rFonts w:ascii="GHEA Grapalat" w:hAnsi="GHEA Grapalat" w:cs="Sylfaen"/>
        </w:rPr>
      </w:pPr>
      <w:r w:rsidRPr="00B4498C">
        <w:rPr>
          <w:rFonts w:ascii="GHEA Grapalat" w:hAnsi="GHEA Grapalat"/>
        </w:rPr>
        <w:t>8.11.</w:t>
      </w:r>
      <w:r w:rsidRPr="00B4498C">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4498C" w:rsidDel="00A5199D">
        <w:rPr>
          <w:rFonts w:ascii="GHEA Grapalat" w:hAnsi="GHEA Grapalat"/>
        </w:rPr>
        <w:t xml:space="preserve"> </w:t>
      </w:r>
      <w:r w:rsidRPr="00B4498C">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B4498C" w:rsidRDefault="00F27EE9" w:rsidP="00F27EE9">
      <w:pPr>
        <w:widowControl w:val="0"/>
        <w:tabs>
          <w:tab w:val="left" w:pos="1276"/>
        </w:tabs>
        <w:spacing w:after="160"/>
        <w:ind w:firstLine="567"/>
        <w:jc w:val="both"/>
        <w:rPr>
          <w:rFonts w:ascii="GHEA Grapalat" w:hAnsi="GHEA Grapalat" w:cs="Sylfaen"/>
        </w:rPr>
      </w:pPr>
      <w:r w:rsidRPr="00B4498C">
        <w:rPr>
          <w:rFonts w:ascii="GHEA Grapalat" w:hAnsi="GHEA Grapalat"/>
        </w:rPr>
        <w:t>8.12.</w:t>
      </w:r>
      <w:r w:rsidRPr="00B4498C">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B4498C" w:rsidRDefault="00F27EE9" w:rsidP="00F27EE9">
      <w:pPr>
        <w:widowControl w:val="0"/>
        <w:tabs>
          <w:tab w:val="left" w:pos="1276"/>
        </w:tabs>
        <w:spacing w:after="160"/>
        <w:ind w:firstLine="567"/>
        <w:jc w:val="both"/>
        <w:rPr>
          <w:rFonts w:ascii="GHEA Grapalat" w:hAnsi="GHEA Grapalat" w:cs="Sylfaen"/>
        </w:rPr>
      </w:pPr>
      <w:r w:rsidRPr="00B4498C">
        <w:rPr>
          <w:rFonts w:ascii="GHEA Grapalat" w:hAnsi="GHEA Grapalat"/>
        </w:rPr>
        <w:t>8.13.</w:t>
      </w:r>
      <w:r w:rsidRPr="00B4498C">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B4498C" w:rsidRDefault="00F27EE9" w:rsidP="00F27EE9">
      <w:pPr>
        <w:widowControl w:val="0"/>
        <w:tabs>
          <w:tab w:val="left" w:pos="1134"/>
        </w:tabs>
        <w:spacing w:after="160"/>
        <w:ind w:firstLine="567"/>
        <w:jc w:val="both"/>
        <w:rPr>
          <w:rFonts w:ascii="GHEA Grapalat" w:hAnsi="GHEA Grapalat" w:cs="Sylfaen"/>
        </w:rPr>
      </w:pPr>
      <w:r w:rsidRPr="00B4498C">
        <w:rPr>
          <w:rFonts w:ascii="GHEA Grapalat" w:hAnsi="GHEA Grapalat"/>
        </w:rPr>
        <w:t>1)</w:t>
      </w:r>
      <w:r w:rsidRPr="00B4498C">
        <w:rPr>
          <w:rFonts w:ascii="GHEA Grapalat" w:hAnsi="GHEA Grapalat"/>
        </w:rPr>
        <w:tab/>
        <w:t>опубликовывает в бюллетене воспроизведенный (отсканированный) с</w:t>
      </w:r>
      <w:r w:rsidRPr="00B4498C">
        <w:rPr>
          <w:rFonts w:ascii="Courier New" w:hAnsi="Courier New" w:cs="Courier New"/>
          <w:lang w:val="en-US"/>
        </w:rPr>
        <w:t> </w:t>
      </w:r>
      <w:r w:rsidRPr="00B4498C">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4498C">
        <w:rPr>
          <w:rFonts w:ascii="Baltica" w:hAnsi="Baltica"/>
          <w:sz w:val="20"/>
          <w:szCs w:val="20"/>
        </w:rPr>
        <w:t xml:space="preserve"> </w:t>
      </w:r>
      <w:r w:rsidRPr="00B4498C">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B4498C" w:rsidRDefault="00F27EE9" w:rsidP="00F27EE9">
      <w:pPr>
        <w:widowControl w:val="0"/>
        <w:tabs>
          <w:tab w:val="left" w:pos="1134"/>
        </w:tabs>
        <w:spacing w:after="160"/>
        <w:ind w:firstLine="567"/>
        <w:jc w:val="both"/>
        <w:rPr>
          <w:rFonts w:ascii="GHEA Grapalat" w:hAnsi="GHEA Grapalat" w:cs="Sylfaen"/>
        </w:rPr>
      </w:pPr>
      <w:r w:rsidRPr="00B4498C">
        <w:rPr>
          <w:rFonts w:ascii="GHEA Grapalat" w:hAnsi="GHEA Grapalat"/>
        </w:rPr>
        <w:t>2)</w:t>
      </w:r>
      <w:r w:rsidRPr="00B4498C">
        <w:rPr>
          <w:rFonts w:ascii="GHEA Grapalat" w:hAnsi="GHEA Grapalat"/>
        </w:rPr>
        <w:tab/>
        <w:t>опубликовывает в бюллетене воспроизведенные (отсканированные) с</w:t>
      </w:r>
      <w:r w:rsidRPr="00B4498C">
        <w:rPr>
          <w:rFonts w:ascii="Courier New" w:hAnsi="Courier New" w:cs="Courier New"/>
          <w:lang w:val="en-US"/>
        </w:rPr>
        <w:t> </w:t>
      </w:r>
      <w:r w:rsidRPr="00B4498C">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w:t>
      </w:r>
      <w:r w:rsidRPr="00B4498C">
        <w:rPr>
          <w:rFonts w:ascii="GHEA Grapalat" w:hAnsi="GHEA Grapalat"/>
        </w:rPr>
        <w:lastRenderedPageBreak/>
        <w:t>секретарь комиссии опубликовывает в бюллетене на следующий рабочий день после их подписания;</w:t>
      </w:r>
    </w:p>
    <w:p w14:paraId="3F5AFCB2" w14:textId="77777777" w:rsidR="00F27EE9" w:rsidRPr="00B4498C" w:rsidRDefault="00F27EE9" w:rsidP="00F27EE9">
      <w:pPr>
        <w:widowControl w:val="0"/>
        <w:tabs>
          <w:tab w:val="left" w:pos="1276"/>
        </w:tabs>
        <w:jc w:val="both"/>
        <w:rPr>
          <w:rFonts w:ascii="GHEA Grapalat" w:hAnsi="GHEA Grapalat"/>
        </w:rPr>
      </w:pPr>
      <w:r w:rsidRPr="00B4498C">
        <w:rPr>
          <w:rFonts w:ascii="GHEA Grapalat" w:hAnsi="GHEA Grapalat"/>
        </w:rPr>
        <w:t>8.</w:t>
      </w:r>
      <w:r w:rsidRPr="00B4498C">
        <w:rPr>
          <w:rFonts w:ascii="GHEA Grapalat" w:hAnsi="GHEA Grapalat"/>
          <w:lang w:val="hy-AM"/>
        </w:rPr>
        <w:t>14</w:t>
      </w:r>
      <w:r w:rsidRPr="00B4498C">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B4498C">
        <w:t xml:space="preserve"> </w:t>
      </w:r>
      <w:r w:rsidRPr="00B4498C">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4498C">
        <w:t xml:space="preserve"> </w:t>
      </w:r>
      <w:r w:rsidRPr="00B4498C">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B4498C" w:rsidRDefault="00F27EE9" w:rsidP="00F27EE9">
      <w:pPr>
        <w:widowControl w:val="0"/>
        <w:tabs>
          <w:tab w:val="left" w:pos="1276"/>
        </w:tabs>
        <w:rPr>
          <w:rFonts w:ascii="GHEA Grapalat" w:hAnsi="GHEA Grapalat"/>
        </w:rPr>
      </w:pPr>
      <w:r w:rsidRPr="00B4498C">
        <w:rPr>
          <w:rFonts w:ascii="GHEA Grapalat" w:hAnsi="GHEA Grapalat"/>
        </w:rPr>
        <w:t>Если:</w:t>
      </w:r>
    </w:p>
    <w:p w14:paraId="41E4D2AD" w14:textId="77777777" w:rsidR="00F27EE9" w:rsidRPr="00B4498C" w:rsidRDefault="00F27EE9" w:rsidP="00F27EE9">
      <w:pPr>
        <w:widowControl w:val="0"/>
        <w:ind w:left="-360"/>
        <w:contextualSpacing/>
        <w:jc w:val="both"/>
        <w:rPr>
          <w:rFonts w:ascii="GHEA Grapalat" w:hAnsi="GHEA Grapalat"/>
        </w:rPr>
      </w:pPr>
      <w:r w:rsidRPr="00B4498C">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B4498C" w:rsidRDefault="00F27EE9" w:rsidP="00F27EE9">
      <w:pPr>
        <w:widowControl w:val="0"/>
        <w:ind w:left="-502"/>
        <w:contextualSpacing/>
        <w:jc w:val="both"/>
        <w:rPr>
          <w:ins w:id="8" w:author="Vardan" w:date="2022-10-29T22:29:00Z"/>
          <w:rFonts w:ascii="GHEA Grapalat" w:hAnsi="GHEA Grapalat"/>
        </w:rPr>
      </w:pPr>
      <w:r w:rsidRPr="00B4498C">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B4498C" w:rsidRDefault="00F27EE9" w:rsidP="00F27EE9">
      <w:pPr>
        <w:widowControl w:val="0"/>
        <w:tabs>
          <w:tab w:val="left" w:pos="142"/>
        </w:tabs>
        <w:ind w:left="-360"/>
        <w:jc w:val="both"/>
        <w:rPr>
          <w:rFonts w:ascii="GHEA Grapalat" w:hAnsi="GHEA Grapalat" w:cs="Sylfaen"/>
        </w:rPr>
      </w:pPr>
      <w:r w:rsidRPr="00B4498C">
        <w:rPr>
          <w:rFonts w:ascii="GHEA Grapalat" w:hAnsi="GHEA Grapalat" w:cs="Sylfaen" w:hint="eastAsia"/>
        </w:rPr>
        <w:t>При</w:t>
      </w:r>
      <w:r w:rsidRPr="00B4498C">
        <w:rPr>
          <w:rFonts w:ascii="GHEA Grapalat" w:hAnsi="GHEA Grapalat" w:cs="Sylfaen"/>
        </w:rPr>
        <w:t xml:space="preserve"> </w:t>
      </w:r>
      <w:r w:rsidRPr="00B4498C">
        <w:rPr>
          <w:rFonts w:ascii="GHEA Grapalat" w:hAnsi="GHEA Grapalat" w:cs="Sylfaen" w:hint="eastAsia"/>
        </w:rPr>
        <w:t>этом</w:t>
      </w:r>
      <w:r w:rsidRPr="00B4498C">
        <w:rPr>
          <w:rFonts w:ascii="GHEA Grapalat" w:hAnsi="GHEA Grapalat" w:cs="Sylfaen"/>
        </w:rPr>
        <w:t>;</w:t>
      </w:r>
    </w:p>
    <w:p w14:paraId="45C4379A" w14:textId="77777777" w:rsidR="00F27EE9" w:rsidRPr="00B4498C" w:rsidRDefault="00F27EE9" w:rsidP="00F27EE9">
      <w:pPr>
        <w:widowControl w:val="0"/>
        <w:tabs>
          <w:tab w:val="left" w:pos="142"/>
        </w:tabs>
        <w:ind w:left="-360"/>
        <w:jc w:val="both"/>
        <w:rPr>
          <w:rFonts w:ascii="GHEA Grapalat" w:hAnsi="GHEA Grapalat" w:cs="Sylfaen"/>
        </w:rPr>
      </w:pPr>
      <w:r w:rsidRPr="00B4498C">
        <w:rPr>
          <w:rFonts w:ascii="GHEA Grapalat" w:hAnsi="GHEA Grapalat" w:cs="Sylfaen"/>
        </w:rPr>
        <w:t xml:space="preserve">- </w:t>
      </w:r>
      <w:r w:rsidRPr="00B4498C">
        <w:rPr>
          <w:rFonts w:ascii="GHEA Grapalat" w:hAnsi="GHEA Grapalat" w:cs="Sylfaen" w:hint="eastAsia"/>
        </w:rPr>
        <w:t>если</w:t>
      </w:r>
      <w:r w:rsidRPr="00B4498C">
        <w:rPr>
          <w:rFonts w:ascii="GHEA Grapalat" w:hAnsi="GHEA Grapalat" w:cs="Sylfaen"/>
        </w:rPr>
        <w:t xml:space="preserve"> </w:t>
      </w:r>
      <w:r w:rsidRPr="00B4498C">
        <w:rPr>
          <w:rFonts w:ascii="GHEA Grapalat" w:hAnsi="GHEA Grapalat" w:cs="Sylfaen" w:hint="eastAsia"/>
        </w:rPr>
        <w:t>заявление</w:t>
      </w:r>
      <w:r w:rsidRPr="00B4498C">
        <w:rPr>
          <w:rFonts w:ascii="GHEA Grapalat" w:hAnsi="GHEA Grapalat" w:cs="Sylfaen"/>
        </w:rPr>
        <w:t>-</w:t>
      </w:r>
      <w:r w:rsidRPr="00B4498C">
        <w:rPr>
          <w:rFonts w:ascii="GHEA Grapalat" w:hAnsi="GHEA Grapalat" w:cs="Sylfaen" w:hint="eastAsia"/>
        </w:rPr>
        <w:t>объявление</w:t>
      </w:r>
      <w:r w:rsidRPr="00B4498C">
        <w:rPr>
          <w:rFonts w:ascii="GHEA Grapalat" w:hAnsi="GHEA Grapalat" w:cs="Sylfaen"/>
        </w:rPr>
        <w:t xml:space="preserve"> </w:t>
      </w:r>
      <w:r w:rsidRPr="00B4498C">
        <w:rPr>
          <w:rFonts w:ascii="GHEA Grapalat" w:hAnsi="GHEA Grapalat" w:cs="Sylfaen" w:hint="eastAsia"/>
        </w:rPr>
        <w:t>о</w:t>
      </w:r>
      <w:r w:rsidRPr="00B4498C">
        <w:rPr>
          <w:rFonts w:ascii="GHEA Grapalat" w:hAnsi="GHEA Grapalat" w:cs="Sylfaen"/>
        </w:rPr>
        <w:t xml:space="preserve"> </w:t>
      </w:r>
      <w:r w:rsidRPr="00B4498C">
        <w:rPr>
          <w:rFonts w:ascii="GHEA Grapalat" w:hAnsi="GHEA Grapalat" w:cs="Sylfaen" w:hint="eastAsia"/>
        </w:rPr>
        <w:t>праве</w:t>
      </w:r>
      <w:r w:rsidRPr="00B4498C">
        <w:rPr>
          <w:rFonts w:ascii="GHEA Grapalat" w:hAnsi="GHEA Grapalat" w:cs="Sylfaen"/>
        </w:rPr>
        <w:t xml:space="preserve"> </w:t>
      </w:r>
      <w:r w:rsidRPr="00B4498C">
        <w:rPr>
          <w:rFonts w:ascii="GHEA Grapalat" w:hAnsi="GHEA Grapalat" w:cs="Sylfaen" w:hint="eastAsia"/>
        </w:rPr>
        <w:t>на</w:t>
      </w:r>
      <w:r w:rsidRPr="00B4498C">
        <w:rPr>
          <w:rFonts w:ascii="GHEA Grapalat" w:hAnsi="GHEA Grapalat" w:cs="Sylfaen"/>
        </w:rPr>
        <w:t xml:space="preserve"> </w:t>
      </w:r>
      <w:r w:rsidRPr="00B4498C">
        <w:rPr>
          <w:rFonts w:ascii="GHEA Grapalat" w:hAnsi="GHEA Grapalat" w:cs="Sylfaen" w:hint="eastAsia"/>
        </w:rPr>
        <w:t>участие</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закупках</w:t>
      </w:r>
      <w:r w:rsidRPr="00B4498C">
        <w:rPr>
          <w:rFonts w:ascii="GHEA Grapalat" w:hAnsi="GHEA Grapalat" w:cs="Sylfaen"/>
        </w:rPr>
        <w:t xml:space="preserve"> </w:t>
      </w:r>
      <w:r w:rsidRPr="00B4498C">
        <w:rPr>
          <w:rFonts w:ascii="GHEA Grapalat" w:hAnsi="GHEA Grapalat" w:cs="Sylfaen" w:hint="eastAsia"/>
        </w:rPr>
        <w:t>участника</w:t>
      </w:r>
      <w:r w:rsidRPr="00B4498C">
        <w:rPr>
          <w:rFonts w:ascii="GHEA Grapalat" w:hAnsi="GHEA Grapalat" w:cs="Sylfaen"/>
        </w:rPr>
        <w:t xml:space="preserve"> </w:t>
      </w:r>
      <w:r w:rsidRPr="00B4498C">
        <w:rPr>
          <w:rFonts w:ascii="GHEA Grapalat" w:hAnsi="GHEA Grapalat" w:cs="Sylfaen" w:hint="eastAsia"/>
        </w:rPr>
        <w:t>квалифицируется</w:t>
      </w:r>
      <w:r w:rsidRPr="00B4498C">
        <w:rPr>
          <w:rFonts w:ascii="GHEA Grapalat" w:hAnsi="GHEA Grapalat" w:cs="Sylfaen"/>
        </w:rPr>
        <w:t xml:space="preserve"> </w:t>
      </w:r>
      <w:r w:rsidRPr="00B4498C">
        <w:rPr>
          <w:rFonts w:ascii="GHEA Grapalat" w:hAnsi="GHEA Grapalat" w:cs="Sylfaen" w:hint="eastAsia"/>
        </w:rPr>
        <w:t>как</w:t>
      </w:r>
      <w:r w:rsidRPr="00B4498C">
        <w:rPr>
          <w:rFonts w:ascii="GHEA Grapalat" w:hAnsi="GHEA Grapalat" w:cs="Sylfaen"/>
        </w:rPr>
        <w:t xml:space="preserve"> </w:t>
      </w:r>
      <w:r w:rsidRPr="00B4498C">
        <w:rPr>
          <w:rFonts w:ascii="GHEA Grapalat" w:hAnsi="GHEA Grapalat" w:cs="Sylfaen" w:hint="eastAsia"/>
        </w:rPr>
        <w:t>несоответствующее</w:t>
      </w:r>
      <w:r w:rsidRPr="00B4498C">
        <w:rPr>
          <w:rFonts w:ascii="GHEA Grapalat" w:hAnsi="GHEA Grapalat" w:cs="Sylfaen"/>
        </w:rPr>
        <w:t xml:space="preserve"> </w:t>
      </w:r>
      <w:r w:rsidRPr="00B4498C">
        <w:rPr>
          <w:rFonts w:ascii="GHEA Grapalat" w:hAnsi="GHEA Grapalat" w:cs="Sylfaen" w:hint="eastAsia"/>
        </w:rPr>
        <w:t>действительности</w:t>
      </w:r>
      <w:r w:rsidRPr="00B4498C">
        <w:rPr>
          <w:rFonts w:ascii="GHEA Grapalat" w:hAnsi="GHEA Grapalat" w:cs="Sylfaen"/>
        </w:rPr>
        <w:t xml:space="preserve"> </w:t>
      </w:r>
      <w:r w:rsidRPr="00B4498C">
        <w:rPr>
          <w:rFonts w:ascii="GHEA Grapalat" w:hAnsi="GHEA Grapalat" w:cs="Sylfaen" w:hint="eastAsia"/>
        </w:rPr>
        <w:t>или</w:t>
      </w:r>
      <w:r w:rsidRPr="00B4498C">
        <w:rPr>
          <w:rFonts w:ascii="GHEA Grapalat" w:hAnsi="GHEA Grapalat" w:cs="Sylfaen"/>
        </w:rPr>
        <w:t xml:space="preserve"> </w:t>
      </w:r>
      <w:r w:rsidRPr="00B4498C">
        <w:rPr>
          <w:rFonts w:ascii="GHEA Grapalat" w:hAnsi="GHEA Grapalat" w:cs="Sylfaen" w:hint="eastAsia"/>
        </w:rPr>
        <w:t>участник</w:t>
      </w:r>
      <w:r w:rsidRPr="00B4498C">
        <w:rPr>
          <w:rFonts w:ascii="GHEA Grapalat" w:hAnsi="GHEA Grapalat" w:cs="Sylfaen"/>
        </w:rPr>
        <w:t xml:space="preserve"> </w:t>
      </w:r>
      <w:r w:rsidRPr="00B4498C">
        <w:rPr>
          <w:rFonts w:ascii="GHEA Grapalat" w:hAnsi="GHEA Grapalat" w:cs="Sylfaen" w:hint="eastAsia"/>
        </w:rPr>
        <w:t>не</w:t>
      </w:r>
      <w:r w:rsidRPr="00B4498C">
        <w:rPr>
          <w:rFonts w:ascii="GHEA Grapalat" w:hAnsi="GHEA Grapalat" w:cs="Sylfaen"/>
        </w:rPr>
        <w:t xml:space="preserve"> </w:t>
      </w:r>
      <w:r w:rsidRPr="00B4498C">
        <w:rPr>
          <w:rFonts w:ascii="GHEA Grapalat" w:hAnsi="GHEA Grapalat" w:cs="Sylfaen" w:hint="eastAsia"/>
        </w:rPr>
        <w:t>представляет</w:t>
      </w:r>
      <w:r w:rsidRPr="00B4498C">
        <w:rPr>
          <w:rFonts w:ascii="GHEA Grapalat" w:hAnsi="GHEA Grapalat" w:cs="Sylfaen"/>
        </w:rPr>
        <w:t xml:space="preserve"> </w:t>
      </w:r>
      <w:r w:rsidRPr="00B4498C">
        <w:rPr>
          <w:rFonts w:ascii="GHEA Grapalat" w:hAnsi="GHEA Grapalat" w:cs="Sylfaen" w:hint="eastAsia"/>
        </w:rPr>
        <w:t>предусмотренные</w:t>
      </w:r>
      <w:r w:rsidRPr="00B4498C">
        <w:rPr>
          <w:rFonts w:ascii="GHEA Grapalat" w:hAnsi="GHEA Grapalat" w:cs="Sylfaen"/>
        </w:rPr>
        <w:t xml:space="preserve"> </w:t>
      </w:r>
      <w:r w:rsidRPr="00B4498C">
        <w:rPr>
          <w:rFonts w:ascii="GHEA Grapalat" w:hAnsi="GHEA Grapalat" w:cs="Sylfaen" w:hint="eastAsia"/>
        </w:rPr>
        <w:t>приглашением</w:t>
      </w:r>
      <w:r w:rsidRPr="00B4498C">
        <w:rPr>
          <w:rFonts w:ascii="GHEA Grapalat" w:hAnsi="GHEA Grapalat" w:cs="Sylfaen"/>
        </w:rPr>
        <w:t xml:space="preserve"> </w:t>
      </w:r>
      <w:r w:rsidRPr="00B4498C">
        <w:rPr>
          <w:rFonts w:ascii="GHEA Grapalat" w:hAnsi="GHEA Grapalat" w:cs="Sylfaen" w:hint="eastAsia"/>
        </w:rPr>
        <w:t>документы</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порядке</w:t>
      </w:r>
      <w:r w:rsidRPr="00B4498C">
        <w:rPr>
          <w:rFonts w:ascii="GHEA Grapalat" w:hAnsi="GHEA Grapalat" w:cs="Sylfaen"/>
        </w:rPr>
        <w:t xml:space="preserve"> </w:t>
      </w:r>
      <w:r w:rsidRPr="00B4498C">
        <w:rPr>
          <w:rFonts w:ascii="GHEA Grapalat" w:hAnsi="GHEA Grapalat" w:cs="Sylfaen" w:hint="eastAsia"/>
        </w:rPr>
        <w:t>и</w:t>
      </w:r>
      <w:r w:rsidRPr="00B4498C">
        <w:rPr>
          <w:rFonts w:ascii="GHEA Grapalat" w:hAnsi="GHEA Grapalat" w:cs="Sylfaen"/>
        </w:rPr>
        <w:t xml:space="preserve"> </w:t>
      </w:r>
      <w:r w:rsidRPr="00B4498C">
        <w:rPr>
          <w:rFonts w:ascii="GHEA Grapalat" w:hAnsi="GHEA Grapalat" w:cs="Sylfaen" w:hint="eastAsia"/>
        </w:rPr>
        <w:t>сроки</w:t>
      </w:r>
      <w:r w:rsidRPr="00B4498C">
        <w:rPr>
          <w:rFonts w:ascii="GHEA Grapalat" w:hAnsi="GHEA Grapalat" w:cs="Sylfaen"/>
        </w:rPr>
        <w:t xml:space="preserve">, </w:t>
      </w:r>
      <w:r w:rsidRPr="00B4498C">
        <w:rPr>
          <w:rFonts w:ascii="GHEA Grapalat" w:hAnsi="GHEA Grapalat" w:cs="Sylfaen" w:hint="eastAsia"/>
        </w:rPr>
        <w:t>установленные</w:t>
      </w:r>
      <w:r w:rsidRPr="00B4498C">
        <w:rPr>
          <w:rFonts w:ascii="GHEA Grapalat" w:hAnsi="GHEA Grapalat" w:cs="Sylfaen"/>
        </w:rPr>
        <w:t xml:space="preserve"> </w:t>
      </w:r>
      <w:r w:rsidRPr="00B4498C">
        <w:rPr>
          <w:rFonts w:ascii="GHEA Grapalat" w:hAnsi="GHEA Grapalat" w:cs="Sylfaen" w:hint="eastAsia"/>
        </w:rPr>
        <w:t>настоящим</w:t>
      </w:r>
      <w:r w:rsidRPr="00B4498C">
        <w:rPr>
          <w:rFonts w:ascii="GHEA Grapalat" w:hAnsi="GHEA Grapalat" w:cs="Sylfaen"/>
        </w:rPr>
        <w:t xml:space="preserve"> </w:t>
      </w:r>
      <w:r w:rsidRPr="00B4498C">
        <w:rPr>
          <w:rFonts w:ascii="GHEA Grapalat" w:hAnsi="GHEA Grapalat" w:cs="Sylfaen" w:hint="eastAsia"/>
        </w:rPr>
        <w:t>приглашением</w:t>
      </w:r>
      <w:r w:rsidRPr="00B4498C">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B4498C">
        <w:rPr>
          <w:rFonts w:ascii="GHEA Grapalat" w:hAnsi="GHEA Grapalat" w:cs="Sylfaen" w:hint="eastAsia"/>
        </w:rPr>
        <w:t>или</w:t>
      </w:r>
      <w:r w:rsidRPr="00B4498C">
        <w:rPr>
          <w:rFonts w:ascii="GHEA Grapalat" w:hAnsi="GHEA Grapalat" w:cs="Sylfaen"/>
        </w:rPr>
        <w:t xml:space="preserve"> </w:t>
      </w:r>
      <w:r w:rsidRPr="00B4498C">
        <w:rPr>
          <w:rFonts w:ascii="GHEA Grapalat" w:hAnsi="GHEA Grapalat" w:cs="Sylfaen" w:hint="eastAsia"/>
        </w:rPr>
        <w:t>отобранный</w:t>
      </w:r>
      <w:r w:rsidRPr="00B4498C">
        <w:rPr>
          <w:rFonts w:ascii="GHEA Grapalat" w:hAnsi="GHEA Grapalat" w:cs="Sylfaen"/>
        </w:rPr>
        <w:t xml:space="preserve"> </w:t>
      </w:r>
      <w:r w:rsidRPr="00B4498C">
        <w:rPr>
          <w:rFonts w:ascii="GHEA Grapalat" w:hAnsi="GHEA Grapalat" w:cs="Sylfaen" w:hint="eastAsia"/>
        </w:rPr>
        <w:t>участник</w:t>
      </w:r>
      <w:r w:rsidRPr="00B4498C">
        <w:rPr>
          <w:rFonts w:ascii="GHEA Grapalat" w:hAnsi="GHEA Grapalat" w:cs="Sylfaen"/>
        </w:rPr>
        <w:t xml:space="preserve"> </w:t>
      </w:r>
      <w:r w:rsidRPr="00B4498C">
        <w:rPr>
          <w:rFonts w:ascii="GHEA Grapalat" w:hAnsi="GHEA Grapalat" w:cs="Sylfaen" w:hint="eastAsia"/>
        </w:rPr>
        <w:t>не</w:t>
      </w:r>
      <w:r w:rsidRPr="00B4498C">
        <w:rPr>
          <w:rFonts w:ascii="GHEA Grapalat" w:hAnsi="GHEA Grapalat" w:cs="Sylfaen"/>
        </w:rPr>
        <w:t xml:space="preserve"> </w:t>
      </w:r>
      <w:r w:rsidRPr="00B4498C">
        <w:rPr>
          <w:rFonts w:ascii="GHEA Grapalat" w:hAnsi="GHEA Grapalat" w:cs="Sylfaen" w:hint="eastAsia"/>
        </w:rPr>
        <w:t>представляет</w:t>
      </w:r>
      <w:r w:rsidRPr="00B4498C">
        <w:rPr>
          <w:rFonts w:ascii="GHEA Grapalat" w:hAnsi="GHEA Grapalat" w:cs="Sylfaen"/>
        </w:rPr>
        <w:t xml:space="preserve"> </w:t>
      </w:r>
      <w:r w:rsidRPr="00B4498C">
        <w:rPr>
          <w:rFonts w:ascii="GHEA Grapalat" w:hAnsi="GHEA Grapalat" w:cs="Sylfaen" w:hint="eastAsia"/>
        </w:rPr>
        <w:t>обеспечение</w:t>
      </w:r>
      <w:r w:rsidRPr="00B4498C">
        <w:rPr>
          <w:rFonts w:ascii="GHEA Grapalat" w:hAnsi="GHEA Grapalat" w:cs="Sylfaen"/>
        </w:rPr>
        <w:t xml:space="preserve"> </w:t>
      </w:r>
      <w:r w:rsidRPr="00B4498C">
        <w:rPr>
          <w:rFonts w:ascii="GHEA Grapalat" w:hAnsi="GHEA Grapalat" w:cs="Sylfaen" w:hint="eastAsia"/>
        </w:rPr>
        <w:t>договора</w:t>
      </w:r>
      <w:r w:rsidRPr="00B4498C">
        <w:rPr>
          <w:rFonts w:ascii="GHEA Grapalat" w:hAnsi="GHEA Grapalat" w:cs="Sylfaen"/>
        </w:rPr>
        <w:t xml:space="preserve">, </w:t>
      </w:r>
      <w:r w:rsidRPr="00B4498C">
        <w:rPr>
          <w:rFonts w:ascii="GHEA Grapalat" w:hAnsi="GHEA Grapalat" w:cs="Sylfaen" w:hint="eastAsia"/>
        </w:rPr>
        <w:t>или</w:t>
      </w:r>
      <w:r w:rsidRPr="00B4498C">
        <w:rPr>
          <w:rFonts w:ascii="GHEA Grapalat" w:hAnsi="GHEA Grapalat" w:cs="Sylfaen"/>
        </w:rPr>
        <w:t xml:space="preserve"> </w:t>
      </w:r>
      <w:r w:rsidRPr="00B4498C">
        <w:rPr>
          <w:rFonts w:ascii="GHEA Grapalat" w:hAnsi="GHEA Grapalat" w:cs="Sylfaen" w:hint="eastAsia"/>
        </w:rPr>
        <w:t>если</w:t>
      </w:r>
      <w:r w:rsidRPr="00B4498C">
        <w:rPr>
          <w:rFonts w:ascii="GHEA Grapalat" w:hAnsi="GHEA Grapalat" w:cs="Sylfaen"/>
        </w:rPr>
        <w:t xml:space="preserve"> </w:t>
      </w:r>
      <w:r w:rsidRPr="00B4498C">
        <w:rPr>
          <w:rFonts w:ascii="GHEA Grapalat" w:hAnsi="GHEA Grapalat" w:cs="Sylfaen" w:hint="eastAsia"/>
        </w:rPr>
        <w:t>процедура</w:t>
      </w:r>
      <w:r w:rsidRPr="00B4498C">
        <w:rPr>
          <w:rFonts w:ascii="GHEA Grapalat" w:hAnsi="GHEA Grapalat" w:cs="Sylfaen"/>
        </w:rPr>
        <w:t xml:space="preserve"> </w:t>
      </w:r>
      <w:r w:rsidRPr="00B4498C">
        <w:rPr>
          <w:rFonts w:ascii="GHEA Grapalat" w:hAnsi="GHEA Grapalat" w:cs="Sylfaen" w:hint="eastAsia"/>
        </w:rPr>
        <w:t>организована</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соответствии</w:t>
      </w:r>
      <w:r w:rsidRPr="00B4498C">
        <w:rPr>
          <w:rFonts w:ascii="GHEA Grapalat" w:hAnsi="GHEA Grapalat" w:cs="Sylfaen"/>
        </w:rPr>
        <w:t xml:space="preserve"> </w:t>
      </w:r>
      <w:r w:rsidRPr="00B4498C">
        <w:rPr>
          <w:rFonts w:ascii="GHEA Grapalat" w:hAnsi="GHEA Grapalat" w:cs="Sylfaen" w:hint="eastAsia"/>
        </w:rPr>
        <w:t>с</w:t>
      </w:r>
      <w:r w:rsidRPr="00B4498C">
        <w:rPr>
          <w:rFonts w:ascii="GHEA Grapalat" w:hAnsi="GHEA Grapalat" w:cs="Sylfaen"/>
        </w:rPr>
        <w:t xml:space="preserve"> </w:t>
      </w:r>
      <w:r w:rsidRPr="00B4498C">
        <w:rPr>
          <w:rFonts w:ascii="GHEA Grapalat" w:hAnsi="GHEA Grapalat" w:cs="Sylfaen" w:hint="eastAsia"/>
        </w:rPr>
        <w:t>нормами</w:t>
      </w:r>
      <w:r w:rsidRPr="00B4498C">
        <w:rPr>
          <w:rFonts w:ascii="GHEA Grapalat" w:hAnsi="GHEA Grapalat" w:cs="Sylfaen"/>
        </w:rPr>
        <w:t xml:space="preserve">, </w:t>
      </w:r>
      <w:r w:rsidRPr="00B4498C">
        <w:rPr>
          <w:rFonts w:ascii="GHEA Grapalat" w:hAnsi="GHEA Grapalat" w:cs="Sylfaen" w:hint="eastAsia"/>
        </w:rPr>
        <w:t>предусмотренным</w:t>
      </w:r>
      <w:r w:rsidRPr="00B4498C">
        <w:rPr>
          <w:rFonts w:ascii="GHEA Grapalat" w:hAnsi="GHEA Grapalat" w:cs="Sylfaen"/>
        </w:rPr>
        <w:t xml:space="preserve"> </w:t>
      </w:r>
      <w:r w:rsidRPr="00B4498C">
        <w:rPr>
          <w:rFonts w:ascii="GHEA Grapalat" w:hAnsi="GHEA Grapalat" w:cs="Sylfaen" w:hint="eastAsia"/>
        </w:rPr>
        <w:t>частью</w:t>
      </w:r>
      <w:r w:rsidRPr="00B4498C">
        <w:rPr>
          <w:rFonts w:ascii="GHEA Grapalat" w:hAnsi="GHEA Grapalat" w:cs="Sylfaen"/>
        </w:rPr>
        <w:t xml:space="preserve"> 6 </w:t>
      </w:r>
      <w:r w:rsidRPr="00B4498C">
        <w:rPr>
          <w:rFonts w:ascii="GHEA Grapalat" w:hAnsi="GHEA Grapalat" w:cs="Sylfaen" w:hint="eastAsia"/>
        </w:rPr>
        <w:t>статьи</w:t>
      </w:r>
      <w:r w:rsidRPr="00B4498C">
        <w:rPr>
          <w:rFonts w:ascii="GHEA Grapalat" w:hAnsi="GHEA Grapalat" w:cs="Sylfaen"/>
        </w:rPr>
        <w:t xml:space="preserve"> 15 </w:t>
      </w:r>
      <w:r w:rsidRPr="00B4498C">
        <w:rPr>
          <w:rFonts w:ascii="GHEA Grapalat" w:hAnsi="GHEA Grapalat" w:cs="Sylfaen" w:hint="eastAsia"/>
        </w:rPr>
        <w:lastRenderedPageBreak/>
        <w:t>Закона</w:t>
      </w:r>
      <w:r w:rsidRPr="00B4498C">
        <w:rPr>
          <w:rFonts w:ascii="GHEA Grapalat" w:hAnsi="GHEA Grapalat" w:cs="Sylfaen"/>
        </w:rPr>
        <w:t xml:space="preserve"> </w:t>
      </w:r>
      <w:r w:rsidRPr="00B4498C">
        <w:rPr>
          <w:rFonts w:ascii="GHEA Grapalat" w:hAnsi="GHEA Grapalat" w:cs="Sylfaen" w:hint="eastAsia"/>
        </w:rPr>
        <w:t>РА</w:t>
      </w:r>
      <w:r w:rsidRPr="00B4498C">
        <w:rPr>
          <w:rFonts w:ascii="GHEA Grapalat" w:hAnsi="GHEA Grapalat" w:cs="Sylfaen"/>
        </w:rPr>
        <w:t xml:space="preserve"> "</w:t>
      </w:r>
      <w:r w:rsidRPr="00B4498C">
        <w:rPr>
          <w:rFonts w:ascii="GHEA Grapalat" w:hAnsi="GHEA Grapalat" w:cs="Sylfaen" w:hint="eastAsia"/>
        </w:rPr>
        <w:t>О</w:t>
      </w:r>
      <w:r w:rsidRPr="00B4498C">
        <w:rPr>
          <w:rFonts w:ascii="GHEA Grapalat" w:hAnsi="GHEA Grapalat" w:cs="Sylfaen"/>
        </w:rPr>
        <w:t xml:space="preserve"> </w:t>
      </w:r>
      <w:r w:rsidRPr="00B4498C">
        <w:rPr>
          <w:rFonts w:ascii="GHEA Grapalat" w:hAnsi="GHEA Grapalat" w:cs="Sylfaen" w:hint="eastAsia"/>
        </w:rPr>
        <w:t>закупках</w:t>
      </w:r>
      <w:r w:rsidRPr="00B4498C">
        <w:rPr>
          <w:rFonts w:ascii="GHEA Grapalat" w:hAnsi="GHEA Grapalat" w:cs="Sylfaen"/>
        </w:rPr>
        <w:t xml:space="preserve">`, </w:t>
      </w:r>
      <w:r w:rsidRPr="00B4498C">
        <w:rPr>
          <w:rFonts w:ascii="GHEA Grapalat" w:hAnsi="GHEA Grapalat" w:cs="Sylfaen" w:hint="eastAsia"/>
        </w:rPr>
        <w:t>и</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результате</w:t>
      </w:r>
      <w:r w:rsidRPr="00B4498C">
        <w:rPr>
          <w:rFonts w:ascii="GHEA Grapalat" w:hAnsi="GHEA Grapalat" w:cs="Sylfaen"/>
        </w:rPr>
        <w:t xml:space="preserve"> </w:t>
      </w:r>
      <w:r w:rsidRPr="00B4498C">
        <w:rPr>
          <w:rFonts w:ascii="GHEA Grapalat" w:hAnsi="GHEA Grapalat" w:cs="Sylfaen" w:hint="eastAsia"/>
        </w:rPr>
        <w:t>этого</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целях</w:t>
      </w:r>
      <w:r w:rsidRPr="00B4498C">
        <w:rPr>
          <w:rFonts w:ascii="GHEA Grapalat" w:hAnsi="GHEA Grapalat" w:cs="Sylfaen"/>
        </w:rPr>
        <w:t xml:space="preserve"> </w:t>
      </w:r>
      <w:r w:rsidRPr="00B4498C">
        <w:rPr>
          <w:rFonts w:ascii="GHEA Grapalat" w:hAnsi="GHEA Grapalat" w:cs="Sylfaen" w:hint="eastAsia"/>
        </w:rPr>
        <w:t>заключения</w:t>
      </w:r>
      <w:r w:rsidRPr="00B4498C">
        <w:rPr>
          <w:rFonts w:ascii="GHEA Grapalat" w:hAnsi="GHEA Grapalat" w:cs="Sylfaen"/>
        </w:rPr>
        <w:t xml:space="preserve"> </w:t>
      </w:r>
      <w:r w:rsidRPr="00B4498C">
        <w:rPr>
          <w:rFonts w:ascii="GHEA Grapalat" w:hAnsi="GHEA Grapalat" w:cs="Sylfaen" w:hint="eastAsia"/>
        </w:rPr>
        <w:t>соглашения</w:t>
      </w:r>
      <w:r w:rsidRPr="00B4498C">
        <w:rPr>
          <w:rFonts w:ascii="GHEA Grapalat" w:hAnsi="GHEA Grapalat" w:cs="Sylfaen"/>
        </w:rPr>
        <w:t xml:space="preserve"> </w:t>
      </w:r>
      <w:r w:rsidRPr="00B4498C">
        <w:rPr>
          <w:rFonts w:ascii="GHEA Grapalat" w:hAnsi="GHEA Grapalat" w:cs="Sylfaen" w:hint="eastAsia"/>
        </w:rPr>
        <w:t>лицо</w:t>
      </w:r>
      <w:r w:rsidRPr="00B4498C">
        <w:rPr>
          <w:rFonts w:ascii="GHEA Grapalat" w:hAnsi="GHEA Grapalat" w:cs="Sylfaen"/>
        </w:rPr>
        <w:t xml:space="preserve">, </w:t>
      </w:r>
      <w:r w:rsidRPr="00B4498C">
        <w:rPr>
          <w:rFonts w:ascii="GHEA Grapalat" w:hAnsi="GHEA Grapalat" w:cs="Sylfaen" w:hint="eastAsia"/>
        </w:rPr>
        <w:t>заключившее</w:t>
      </w:r>
      <w:r w:rsidRPr="00B4498C">
        <w:rPr>
          <w:rFonts w:ascii="GHEA Grapalat" w:hAnsi="GHEA Grapalat" w:cs="Sylfaen"/>
        </w:rPr>
        <w:t xml:space="preserve"> </w:t>
      </w:r>
      <w:r w:rsidRPr="00B4498C">
        <w:rPr>
          <w:rFonts w:ascii="GHEA Grapalat" w:hAnsi="GHEA Grapalat" w:cs="Sylfaen" w:hint="eastAsia"/>
        </w:rPr>
        <w:t>договор</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установленный</w:t>
      </w:r>
      <w:r w:rsidRPr="00B4498C">
        <w:rPr>
          <w:rFonts w:ascii="GHEA Grapalat" w:hAnsi="GHEA Grapalat" w:cs="Sylfaen"/>
        </w:rPr>
        <w:t xml:space="preserve"> </w:t>
      </w:r>
      <w:r w:rsidRPr="00B4498C">
        <w:rPr>
          <w:rFonts w:ascii="GHEA Grapalat" w:hAnsi="GHEA Grapalat" w:cs="Sylfaen" w:hint="eastAsia"/>
        </w:rPr>
        <w:t>срок</w:t>
      </w:r>
      <w:r w:rsidRPr="00B4498C">
        <w:rPr>
          <w:rFonts w:ascii="GHEA Grapalat" w:hAnsi="GHEA Grapalat" w:cs="Sylfaen"/>
        </w:rPr>
        <w:t xml:space="preserve"> </w:t>
      </w:r>
      <w:r w:rsidRPr="00B4498C">
        <w:rPr>
          <w:rFonts w:ascii="GHEA Grapalat" w:hAnsi="GHEA Grapalat" w:cs="Sylfaen" w:hint="eastAsia"/>
        </w:rPr>
        <w:t>обеспечение</w:t>
      </w:r>
      <w:r w:rsidRPr="00B4498C">
        <w:rPr>
          <w:rFonts w:ascii="GHEA Grapalat" w:hAnsi="GHEA Grapalat" w:cs="Sylfaen"/>
        </w:rPr>
        <w:t xml:space="preserve"> </w:t>
      </w:r>
      <w:r w:rsidRPr="00B4498C">
        <w:rPr>
          <w:rFonts w:ascii="GHEA Grapalat" w:hAnsi="GHEA Grapalat" w:cs="Sylfaen" w:hint="eastAsia"/>
        </w:rPr>
        <w:t>договора</w:t>
      </w:r>
      <w:r w:rsidRPr="00B4498C">
        <w:rPr>
          <w:rFonts w:ascii="GHEA Grapalat" w:hAnsi="GHEA Grapalat" w:cs="Sylfaen"/>
        </w:rPr>
        <w:t xml:space="preserve"> </w:t>
      </w:r>
      <w:r w:rsidRPr="00B4498C">
        <w:rPr>
          <w:rFonts w:ascii="GHEA Grapalat" w:hAnsi="GHEA Grapalat" w:cs="Sylfaen" w:hint="eastAsia"/>
        </w:rPr>
        <w:t>и</w:t>
      </w:r>
      <w:r w:rsidRPr="00B4498C">
        <w:rPr>
          <w:rFonts w:ascii="GHEA Grapalat" w:hAnsi="GHEA Grapalat" w:cs="Sylfaen"/>
        </w:rPr>
        <w:t xml:space="preserve"> (</w:t>
      </w:r>
      <w:r w:rsidRPr="00B4498C">
        <w:rPr>
          <w:rFonts w:ascii="GHEA Grapalat" w:hAnsi="GHEA Grapalat" w:cs="Sylfaen" w:hint="eastAsia"/>
        </w:rPr>
        <w:t>или</w:t>
      </w:r>
      <w:r w:rsidRPr="00B4498C">
        <w:rPr>
          <w:rFonts w:ascii="GHEA Grapalat" w:hAnsi="GHEA Grapalat" w:cs="Sylfaen"/>
        </w:rPr>
        <w:t xml:space="preserve">) </w:t>
      </w:r>
      <w:r w:rsidRPr="00B4498C">
        <w:rPr>
          <w:rFonts w:ascii="GHEA Grapalat" w:hAnsi="GHEA Grapalat" w:cs="Sylfaen" w:hint="eastAsia"/>
        </w:rPr>
        <w:t>квалификации</w:t>
      </w:r>
      <w:r w:rsidRPr="00B4498C">
        <w:rPr>
          <w:rFonts w:ascii="GHEA Grapalat" w:hAnsi="GHEA Grapalat" w:cs="Sylfaen"/>
        </w:rPr>
        <w:t xml:space="preserve">, </w:t>
      </w:r>
      <w:r w:rsidRPr="00B4498C">
        <w:rPr>
          <w:rFonts w:ascii="GHEA Grapalat" w:hAnsi="GHEA Grapalat" w:cs="Sylfaen" w:hint="eastAsia"/>
        </w:rPr>
        <w:t>представленного</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виде</w:t>
      </w:r>
      <w:r w:rsidRPr="00B4498C">
        <w:rPr>
          <w:rFonts w:ascii="GHEA Grapalat" w:hAnsi="GHEA Grapalat" w:cs="Sylfaen"/>
        </w:rPr>
        <w:t xml:space="preserve"> </w:t>
      </w:r>
      <w:r w:rsidRPr="00B4498C">
        <w:rPr>
          <w:rFonts w:ascii="GHEA Grapalat" w:hAnsi="GHEA Grapalat" w:cs="Sylfaen" w:hint="eastAsia"/>
        </w:rPr>
        <w:t>односторонне</w:t>
      </w:r>
      <w:r w:rsidRPr="00B4498C">
        <w:rPr>
          <w:rFonts w:ascii="GHEA Grapalat" w:hAnsi="GHEA Grapalat" w:cs="Sylfaen"/>
        </w:rPr>
        <w:t xml:space="preserve"> </w:t>
      </w:r>
      <w:r w:rsidRPr="00B4498C">
        <w:rPr>
          <w:rFonts w:ascii="GHEA Grapalat" w:hAnsi="GHEA Grapalat" w:cs="Sylfaen" w:hint="eastAsia"/>
        </w:rPr>
        <w:t>утвержденного</w:t>
      </w:r>
      <w:r w:rsidRPr="00B4498C">
        <w:rPr>
          <w:rFonts w:ascii="GHEA Grapalat" w:hAnsi="GHEA Grapalat" w:cs="Sylfaen"/>
        </w:rPr>
        <w:t xml:space="preserve"> </w:t>
      </w:r>
      <w:r w:rsidRPr="00B4498C">
        <w:rPr>
          <w:rFonts w:ascii="GHEA Grapalat" w:hAnsi="GHEA Grapalat" w:cs="Sylfaen" w:hint="eastAsia"/>
        </w:rPr>
        <w:t>заявления</w:t>
      </w:r>
      <w:r w:rsidRPr="00B4498C">
        <w:rPr>
          <w:rFonts w:ascii="GHEA Grapalat" w:hAnsi="GHEA Grapalat" w:cs="Sylfaen"/>
        </w:rPr>
        <w:t xml:space="preserve">- </w:t>
      </w:r>
      <w:r w:rsidRPr="00B4498C">
        <w:rPr>
          <w:rFonts w:ascii="GHEA Grapalat" w:hAnsi="GHEA Grapalat" w:cs="Sylfaen" w:hint="eastAsia"/>
        </w:rPr>
        <w:t>неустойки</w:t>
      </w:r>
      <w:r w:rsidRPr="00B4498C">
        <w:rPr>
          <w:rFonts w:ascii="GHEA Grapalat" w:hAnsi="GHEA Grapalat" w:cs="Sylfaen"/>
        </w:rPr>
        <w:t xml:space="preserve"> (</w:t>
      </w:r>
      <w:r w:rsidRPr="00B4498C">
        <w:rPr>
          <w:rFonts w:ascii="GHEA Grapalat" w:hAnsi="GHEA Grapalat" w:cs="Sylfaen" w:hint="eastAsia"/>
        </w:rPr>
        <w:t>далее</w:t>
      </w:r>
      <w:r w:rsidRPr="00B4498C">
        <w:rPr>
          <w:rFonts w:ascii="GHEA Grapalat" w:hAnsi="GHEA Grapalat" w:cs="Sylfaen"/>
        </w:rPr>
        <w:t xml:space="preserve"> </w:t>
      </w:r>
      <w:r w:rsidRPr="00B4498C">
        <w:rPr>
          <w:rFonts w:ascii="GHEA Grapalat" w:hAnsi="GHEA Grapalat" w:cs="Sylfaen" w:hint="eastAsia"/>
        </w:rPr>
        <w:t>также</w:t>
      </w:r>
      <w:r w:rsidRPr="00B4498C">
        <w:rPr>
          <w:rFonts w:ascii="GHEA Grapalat" w:hAnsi="GHEA Grapalat" w:cs="Sylfaen"/>
        </w:rPr>
        <w:t xml:space="preserve"> </w:t>
      </w:r>
      <w:r w:rsidRPr="00B4498C">
        <w:rPr>
          <w:rFonts w:ascii="GHEA Grapalat" w:hAnsi="GHEA Grapalat" w:cs="Sylfaen" w:hint="eastAsia"/>
        </w:rPr>
        <w:t>неустойки</w:t>
      </w:r>
      <w:r w:rsidRPr="00B4498C">
        <w:rPr>
          <w:rFonts w:ascii="GHEA Grapalat" w:hAnsi="GHEA Grapalat" w:cs="Sylfaen"/>
        </w:rPr>
        <w:t xml:space="preserve">), </w:t>
      </w:r>
      <w:r w:rsidRPr="00B4498C">
        <w:rPr>
          <w:rFonts w:ascii="GHEA Grapalat" w:hAnsi="GHEA Grapalat" w:cs="Sylfaen" w:hint="eastAsia"/>
        </w:rPr>
        <w:t>не</w:t>
      </w:r>
      <w:r w:rsidRPr="00B4498C">
        <w:rPr>
          <w:rFonts w:ascii="GHEA Grapalat" w:hAnsi="GHEA Grapalat" w:cs="Sylfaen"/>
        </w:rPr>
        <w:t xml:space="preserve"> </w:t>
      </w:r>
      <w:r w:rsidRPr="00B4498C">
        <w:rPr>
          <w:rFonts w:ascii="GHEA Grapalat" w:hAnsi="GHEA Grapalat" w:cs="Sylfaen" w:hint="eastAsia"/>
        </w:rPr>
        <w:t>заменяет</w:t>
      </w:r>
      <w:r w:rsidRPr="00B4498C">
        <w:rPr>
          <w:rFonts w:ascii="GHEA Grapalat" w:hAnsi="GHEA Grapalat" w:cs="Sylfaen"/>
        </w:rPr>
        <w:t xml:space="preserve"> </w:t>
      </w:r>
      <w:r w:rsidRPr="00B4498C">
        <w:rPr>
          <w:rFonts w:ascii="GHEA Grapalat" w:hAnsi="GHEA Grapalat" w:cs="Sylfaen" w:hint="eastAsia"/>
        </w:rPr>
        <w:t>на</w:t>
      </w:r>
      <w:r w:rsidRPr="00B4498C">
        <w:rPr>
          <w:rFonts w:ascii="GHEA Grapalat" w:hAnsi="GHEA Grapalat" w:cs="Sylfaen"/>
        </w:rPr>
        <w:t xml:space="preserve"> </w:t>
      </w:r>
      <w:r w:rsidRPr="00B4498C">
        <w:rPr>
          <w:rFonts w:ascii="GHEA Grapalat" w:hAnsi="GHEA Grapalat" w:cs="Sylfaen" w:hint="eastAsia"/>
        </w:rPr>
        <w:t>банковскую</w:t>
      </w:r>
      <w:r w:rsidRPr="00B4498C">
        <w:rPr>
          <w:rFonts w:ascii="GHEA Grapalat" w:hAnsi="GHEA Grapalat" w:cs="Sylfaen"/>
        </w:rPr>
        <w:t xml:space="preserve"> </w:t>
      </w:r>
      <w:r w:rsidRPr="00B4498C">
        <w:rPr>
          <w:rFonts w:ascii="GHEA Grapalat" w:hAnsi="GHEA Grapalat" w:cs="Sylfaen" w:hint="eastAsia"/>
        </w:rPr>
        <w:t>гарантию</w:t>
      </w:r>
      <w:r w:rsidRPr="00B4498C">
        <w:rPr>
          <w:rFonts w:ascii="GHEA Grapalat" w:hAnsi="GHEA Grapalat" w:cs="Sylfaen"/>
        </w:rPr>
        <w:t xml:space="preserve"> </w:t>
      </w:r>
      <w:r w:rsidRPr="00B4498C">
        <w:rPr>
          <w:rFonts w:ascii="GHEA Grapalat" w:hAnsi="GHEA Grapalat" w:cs="Sylfaen" w:hint="eastAsia"/>
        </w:rPr>
        <w:t>или</w:t>
      </w:r>
      <w:r w:rsidRPr="00B4498C">
        <w:rPr>
          <w:rFonts w:ascii="GHEA Grapalat" w:hAnsi="GHEA Grapalat" w:cs="Sylfaen"/>
        </w:rPr>
        <w:t xml:space="preserve"> </w:t>
      </w:r>
      <w:r w:rsidRPr="00B4498C">
        <w:rPr>
          <w:rFonts w:ascii="GHEA Grapalat" w:hAnsi="GHEA Grapalat" w:cs="Sylfaen" w:hint="eastAsia"/>
        </w:rPr>
        <w:t>наличные</w:t>
      </w:r>
      <w:r w:rsidRPr="00B4498C">
        <w:rPr>
          <w:rFonts w:ascii="GHEA Grapalat" w:hAnsi="GHEA Grapalat" w:cs="Sylfaen"/>
        </w:rPr>
        <w:t xml:space="preserve"> </w:t>
      </w:r>
      <w:r w:rsidRPr="00B4498C">
        <w:rPr>
          <w:rFonts w:ascii="GHEA Grapalat" w:hAnsi="GHEA Grapalat" w:cs="Sylfaen" w:hint="eastAsia"/>
        </w:rPr>
        <w:t>деньги</w:t>
      </w:r>
      <w:r w:rsidRPr="00B4498C">
        <w:rPr>
          <w:rFonts w:ascii="GHEA Grapalat" w:hAnsi="GHEA Grapalat" w:cs="Sylfaen"/>
        </w:rPr>
        <w:t xml:space="preserve">, </w:t>
      </w:r>
      <w:r w:rsidRPr="00B4498C">
        <w:rPr>
          <w:rFonts w:ascii="GHEA Grapalat" w:hAnsi="GHEA Grapalat" w:cs="Sylfaen" w:hint="eastAsia"/>
        </w:rPr>
        <w:t>то</w:t>
      </w:r>
      <w:r w:rsidRPr="00B4498C">
        <w:rPr>
          <w:rFonts w:ascii="GHEA Grapalat" w:hAnsi="GHEA Grapalat" w:cs="Sylfaen"/>
        </w:rPr>
        <w:t xml:space="preserve"> </w:t>
      </w:r>
      <w:r w:rsidRPr="00B4498C">
        <w:rPr>
          <w:rFonts w:ascii="GHEA Grapalat" w:hAnsi="GHEA Grapalat" w:cs="Sylfaen" w:hint="eastAsia"/>
        </w:rPr>
        <w:t>это</w:t>
      </w:r>
      <w:r w:rsidRPr="00B4498C">
        <w:rPr>
          <w:rFonts w:ascii="GHEA Grapalat" w:hAnsi="GHEA Grapalat" w:cs="Sylfaen"/>
        </w:rPr>
        <w:t xml:space="preserve"> </w:t>
      </w:r>
      <w:r w:rsidRPr="00B4498C">
        <w:rPr>
          <w:rFonts w:ascii="GHEA Grapalat" w:hAnsi="GHEA Grapalat" w:cs="Sylfaen" w:hint="eastAsia"/>
        </w:rPr>
        <w:t>обстоятельство</w:t>
      </w:r>
      <w:r w:rsidRPr="00B4498C">
        <w:rPr>
          <w:rFonts w:ascii="GHEA Grapalat" w:hAnsi="GHEA Grapalat" w:cs="Sylfaen"/>
        </w:rPr>
        <w:t xml:space="preserve"> </w:t>
      </w:r>
      <w:r w:rsidRPr="00B4498C">
        <w:rPr>
          <w:rFonts w:ascii="GHEA Grapalat" w:hAnsi="GHEA Grapalat" w:cs="Sylfaen" w:hint="eastAsia"/>
        </w:rPr>
        <w:t>считается</w:t>
      </w:r>
      <w:r w:rsidRPr="00B4498C">
        <w:rPr>
          <w:rFonts w:ascii="GHEA Grapalat" w:hAnsi="GHEA Grapalat" w:cs="Sylfaen"/>
        </w:rPr>
        <w:t xml:space="preserve"> </w:t>
      </w:r>
      <w:r w:rsidRPr="00B4498C">
        <w:rPr>
          <w:rFonts w:ascii="GHEA Grapalat" w:hAnsi="GHEA Grapalat" w:cs="Sylfaen" w:hint="eastAsia"/>
        </w:rPr>
        <w:t>нарушением</w:t>
      </w:r>
      <w:r w:rsidRPr="00B4498C">
        <w:rPr>
          <w:rFonts w:ascii="GHEA Grapalat" w:hAnsi="GHEA Grapalat" w:cs="Sylfaen"/>
        </w:rPr>
        <w:t xml:space="preserve"> </w:t>
      </w:r>
      <w:r w:rsidRPr="00B4498C">
        <w:rPr>
          <w:rFonts w:ascii="GHEA Grapalat" w:hAnsi="GHEA Grapalat" w:cs="Sylfaen" w:hint="eastAsia"/>
        </w:rPr>
        <w:t>обязательства</w:t>
      </w:r>
      <w:r w:rsidRPr="00B4498C">
        <w:rPr>
          <w:rFonts w:ascii="GHEA Grapalat" w:hAnsi="GHEA Grapalat" w:cs="Sylfaen"/>
        </w:rPr>
        <w:t xml:space="preserve"> </w:t>
      </w:r>
      <w:r w:rsidRPr="00B4498C">
        <w:rPr>
          <w:rFonts w:ascii="GHEA Grapalat" w:hAnsi="GHEA Grapalat" w:cs="Sylfaen" w:hint="eastAsia"/>
        </w:rPr>
        <w:t>участника</w:t>
      </w:r>
      <w:r w:rsidRPr="00B4498C">
        <w:rPr>
          <w:rFonts w:ascii="GHEA Grapalat" w:hAnsi="GHEA Grapalat" w:cs="Sylfaen"/>
        </w:rPr>
        <w:t xml:space="preserve"> </w:t>
      </w:r>
      <w:r w:rsidRPr="00B4498C">
        <w:rPr>
          <w:rFonts w:ascii="GHEA Grapalat" w:hAnsi="GHEA Grapalat" w:cs="Sylfaen" w:hint="eastAsia"/>
        </w:rPr>
        <w:t>в</w:t>
      </w:r>
      <w:r w:rsidRPr="00B4498C">
        <w:rPr>
          <w:rFonts w:ascii="GHEA Grapalat" w:hAnsi="GHEA Grapalat" w:cs="Sylfaen"/>
        </w:rPr>
        <w:t xml:space="preserve"> </w:t>
      </w:r>
      <w:r w:rsidRPr="00B4498C">
        <w:rPr>
          <w:rFonts w:ascii="GHEA Grapalat" w:hAnsi="GHEA Grapalat" w:cs="Sylfaen" w:hint="eastAsia"/>
        </w:rPr>
        <w:t>рамках</w:t>
      </w:r>
      <w:r w:rsidRPr="00B4498C">
        <w:rPr>
          <w:rFonts w:ascii="GHEA Grapalat" w:hAnsi="GHEA Grapalat" w:cs="Sylfaen"/>
        </w:rPr>
        <w:t xml:space="preserve"> </w:t>
      </w:r>
      <w:r w:rsidRPr="00B4498C">
        <w:rPr>
          <w:rFonts w:ascii="GHEA Grapalat" w:hAnsi="GHEA Grapalat" w:cs="Sylfaen" w:hint="eastAsia"/>
        </w:rPr>
        <w:t>процесса</w:t>
      </w:r>
      <w:r w:rsidRPr="00B4498C">
        <w:rPr>
          <w:rFonts w:ascii="GHEA Grapalat" w:hAnsi="GHEA Grapalat" w:cs="Sylfaen"/>
        </w:rPr>
        <w:t xml:space="preserve"> </w:t>
      </w:r>
      <w:r w:rsidRPr="00B4498C">
        <w:rPr>
          <w:rFonts w:ascii="GHEA Grapalat" w:hAnsi="GHEA Grapalat" w:cs="Sylfaen" w:hint="eastAsia"/>
        </w:rPr>
        <w:t>закупки</w:t>
      </w:r>
      <w:r w:rsidRPr="00B4498C">
        <w:rPr>
          <w:rFonts w:ascii="GHEA Grapalat" w:hAnsi="GHEA Grapalat" w:cs="Sylfaen"/>
        </w:rPr>
        <w:t>,</w:t>
      </w:r>
    </w:p>
    <w:p w14:paraId="1395EA23" w14:textId="77777777" w:rsidR="00F27EE9" w:rsidRPr="00B4498C" w:rsidRDefault="00F27EE9" w:rsidP="00F27EE9">
      <w:pPr>
        <w:widowControl w:val="0"/>
        <w:tabs>
          <w:tab w:val="left" w:pos="0"/>
        </w:tabs>
        <w:ind w:left="-426" w:firstLine="284"/>
        <w:jc w:val="both"/>
        <w:rPr>
          <w:rFonts w:ascii="GHEA Grapalat" w:hAnsi="GHEA Grapalat" w:cs="Sylfaen"/>
        </w:rPr>
      </w:pPr>
      <w:r w:rsidRPr="00B4498C">
        <w:rPr>
          <w:rFonts w:ascii="GHEA Grapalat" w:hAnsi="GHEA Grapalat" w:cs="Sylfaen"/>
        </w:rPr>
        <w:t xml:space="preserve">- </w:t>
      </w:r>
      <w:r w:rsidRPr="00B4498C">
        <w:rPr>
          <w:rFonts w:ascii="GHEA Grapalat" w:hAnsi="GHEA Grapalat" w:cs="Sylfaen"/>
          <w:lang w:val="en-US"/>
        </w:rPr>
        <w:t>o</w:t>
      </w:r>
      <w:r w:rsidRPr="00B4498C">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B4498C" w:rsidRDefault="00F27EE9" w:rsidP="00F27EE9">
      <w:pPr>
        <w:widowControl w:val="0"/>
        <w:tabs>
          <w:tab w:val="left" w:pos="1276"/>
        </w:tabs>
        <w:spacing w:after="160"/>
        <w:ind w:firstLine="567"/>
        <w:jc w:val="both"/>
        <w:rPr>
          <w:rFonts w:ascii="GHEA Grapalat" w:hAnsi="GHEA Grapalat"/>
        </w:rPr>
      </w:pPr>
      <w:r w:rsidRPr="00B4498C">
        <w:rPr>
          <w:rFonts w:ascii="GHEA Grapalat" w:hAnsi="GHEA Grapalat"/>
        </w:rPr>
        <w:t>8.1</w:t>
      </w:r>
      <w:r w:rsidRPr="00B4498C">
        <w:rPr>
          <w:rFonts w:ascii="GHEA Grapalat" w:hAnsi="GHEA Grapalat"/>
          <w:lang w:val="hy-AM"/>
        </w:rPr>
        <w:t>5</w:t>
      </w:r>
      <w:r w:rsidRPr="00B4498C">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B4498C"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B4498C">
        <w:rPr>
          <w:rFonts w:ascii="GHEA Grapalat" w:hAnsi="GHEA Grapalat"/>
          <w:sz w:val="24"/>
          <w:szCs w:val="24"/>
        </w:rPr>
        <w:t>8.1</w:t>
      </w:r>
      <w:r w:rsidR="00D0677B" w:rsidRPr="00B4498C">
        <w:rPr>
          <w:rFonts w:ascii="GHEA Grapalat" w:hAnsi="GHEA Grapalat"/>
          <w:sz w:val="24"/>
          <w:szCs w:val="24"/>
          <w:lang w:val="hy-AM"/>
        </w:rPr>
        <w:t>6</w:t>
      </w:r>
      <w:r w:rsidRPr="00B4498C">
        <w:rPr>
          <w:rFonts w:ascii="GHEA Grapalat" w:hAnsi="GHEA Grapalat"/>
          <w:sz w:val="24"/>
          <w:szCs w:val="24"/>
        </w:rPr>
        <w:t xml:space="preserve"> </w:t>
      </w:r>
      <w:r w:rsidR="00A74478" w:rsidRPr="00B4498C">
        <w:rPr>
          <w:rFonts w:ascii="GHEA Grapalat" w:hAnsi="GHEA Grapalat"/>
          <w:sz w:val="24"/>
          <w:szCs w:val="24"/>
        </w:rPr>
        <w:t>Документы, указанные в пункт</w:t>
      </w:r>
      <w:r w:rsidR="00A1249E" w:rsidRPr="00B4498C">
        <w:rPr>
          <w:rFonts w:ascii="GHEA Grapalat" w:hAnsi="GHEA Grapalat"/>
          <w:sz w:val="24"/>
          <w:szCs w:val="24"/>
        </w:rPr>
        <w:t>е</w:t>
      </w:r>
      <w:r w:rsidR="00A74478" w:rsidRPr="00B4498C">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4498C">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B4498C"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B4498C">
        <w:rPr>
          <w:rFonts w:ascii="GHEA Grapalat" w:hAnsi="GHEA Grapalat"/>
          <w:sz w:val="24"/>
          <w:szCs w:val="24"/>
        </w:rPr>
        <w:t>8.</w:t>
      </w:r>
      <w:r w:rsidR="0093610F" w:rsidRPr="00B4498C">
        <w:rPr>
          <w:rFonts w:ascii="GHEA Grapalat" w:hAnsi="GHEA Grapalat"/>
          <w:sz w:val="24"/>
          <w:szCs w:val="24"/>
        </w:rPr>
        <w:t>1</w:t>
      </w:r>
      <w:r w:rsidR="00E51D78" w:rsidRPr="00B4498C">
        <w:rPr>
          <w:rFonts w:ascii="GHEA Grapalat" w:hAnsi="GHEA Grapalat"/>
          <w:sz w:val="24"/>
          <w:szCs w:val="24"/>
          <w:lang w:val="hy-AM"/>
        </w:rPr>
        <w:t>7</w:t>
      </w:r>
      <w:r w:rsidR="00EE0CB1" w:rsidRPr="00B4498C">
        <w:rPr>
          <w:rFonts w:ascii="GHEA Grapalat" w:hAnsi="GHEA Grapalat"/>
          <w:sz w:val="24"/>
          <w:szCs w:val="24"/>
        </w:rPr>
        <w:t>.</w:t>
      </w:r>
      <w:r w:rsidR="00EE0CB1" w:rsidRPr="00B4498C">
        <w:rPr>
          <w:rFonts w:ascii="GHEA Grapalat" w:hAnsi="GHEA Grapalat"/>
          <w:sz w:val="24"/>
          <w:szCs w:val="24"/>
        </w:rPr>
        <w:tab/>
      </w:r>
      <w:r w:rsidRPr="00B4498C">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B4498C" w:rsidRDefault="00B5219E" w:rsidP="00B46D58">
      <w:pPr>
        <w:widowControl w:val="0"/>
        <w:tabs>
          <w:tab w:val="left" w:pos="1276"/>
        </w:tabs>
        <w:spacing w:after="160"/>
        <w:ind w:firstLine="567"/>
        <w:jc w:val="both"/>
        <w:rPr>
          <w:rFonts w:ascii="GHEA Grapalat" w:hAnsi="GHEA Grapalat" w:cs="Sylfaen"/>
        </w:rPr>
      </w:pPr>
      <w:r w:rsidRPr="00B4498C">
        <w:rPr>
          <w:rFonts w:ascii="GHEA Grapalat" w:hAnsi="GHEA Grapalat"/>
        </w:rPr>
        <w:t>8</w:t>
      </w:r>
      <w:r w:rsidR="00A150A9" w:rsidRPr="00B4498C">
        <w:rPr>
          <w:rFonts w:ascii="GHEA Grapalat" w:hAnsi="GHEA Grapalat"/>
        </w:rPr>
        <w:t>.</w:t>
      </w:r>
      <w:r w:rsidR="0093610F" w:rsidRPr="00B4498C">
        <w:rPr>
          <w:rFonts w:ascii="GHEA Grapalat" w:hAnsi="GHEA Grapalat"/>
        </w:rPr>
        <w:t>1</w:t>
      </w:r>
      <w:r w:rsidR="00E51D78" w:rsidRPr="00B4498C">
        <w:rPr>
          <w:rFonts w:ascii="GHEA Grapalat" w:hAnsi="GHEA Grapalat"/>
          <w:lang w:val="hy-AM"/>
        </w:rPr>
        <w:t>8</w:t>
      </w:r>
      <w:r w:rsidR="00EE0CB1" w:rsidRPr="00B4498C">
        <w:rPr>
          <w:rFonts w:ascii="GHEA Grapalat" w:hAnsi="GHEA Grapalat"/>
        </w:rPr>
        <w:t>.</w:t>
      </w:r>
      <w:r w:rsidR="00EE0CB1" w:rsidRPr="00B4498C">
        <w:rPr>
          <w:rFonts w:ascii="GHEA Grapalat" w:hAnsi="GHEA Grapalat"/>
        </w:rPr>
        <w:tab/>
      </w:r>
      <w:r w:rsidR="00A150A9" w:rsidRPr="00B4498C">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B4498C" w:rsidRDefault="00265D18" w:rsidP="00B46D58">
      <w:pPr>
        <w:widowControl w:val="0"/>
        <w:spacing w:after="160"/>
        <w:ind w:firstLine="567"/>
        <w:jc w:val="both"/>
        <w:rPr>
          <w:rFonts w:ascii="GHEA Grapalat" w:hAnsi="GHEA Grapalat"/>
        </w:rPr>
      </w:pPr>
      <w:r w:rsidRPr="00B4498C">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B4498C" w:rsidRDefault="00E02F60" w:rsidP="00B46D58">
      <w:pPr>
        <w:pStyle w:val="BodyTextIndent2"/>
        <w:widowControl w:val="0"/>
        <w:spacing w:after="160" w:line="240" w:lineRule="auto"/>
        <w:ind w:firstLine="567"/>
        <w:rPr>
          <w:rFonts w:ascii="GHEA Grapalat" w:hAnsi="GHEA Grapalat"/>
          <w:sz w:val="24"/>
          <w:szCs w:val="24"/>
        </w:rPr>
      </w:pPr>
      <w:r w:rsidRPr="00B4498C">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B4498C" w:rsidRDefault="008A3C60" w:rsidP="00B46D58">
      <w:pPr>
        <w:pStyle w:val="BodyTextIndent2"/>
        <w:widowControl w:val="0"/>
        <w:spacing w:after="160" w:line="240" w:lineRule="auto"/>
        <w:ind w:firstLine="567"/>
        <w:rPr>
          <w:rFonts w:ascii="GHEA Grapalat" w:hAnsi="GHEA Grapalat" w:cs="Sylfaen"/>
          <w:sz w:val="24"/>
          <w:szCs w:val="24"/>
        </w:rPr>
      </w:pPr>
      <w:r w:rsidRPr="00B4498C">
        <w:rPr>
          <w:rFonts w:ascii="GHEA Grapalat" w:hAnsi="GHEA Grapalat"/>
          <w:sz w:val="24"/>
          <w:szCs w:val="24"/>
        </w:rPr>
        <w:t>Включаемые в заявку документы, утвержденные электронной цифровой подписью, не</w:t>
      </w:r>
      <w:r w:rsidRPr="00B4498C">
        <w:rPr>
          <w:rFonts w:ascii="GHEA Grapalat" w:hAnsi="GHEA Grapalat"/>
        </w:rPr>
        <w:t xml:space="preserve"> </w:t>
      </w:r>
      <w:r w:rsidRPr="00B4498C">
        <w:rPr>
          <w:rFonts w:ascii="GHEA Grapalat" w:hAnsi="GHEA Grapalat"/>
          <w:sz w:val="24"/>
          <w:szCs w:val="24"/>
        </w:rPr>
        <w:t>скрепляются печатью.</w:t>
      </w:r>
    </w:p>
    <w:p w14:paraId="0F6BB4C6" w14:textId="77777777" w:rsidR="002B103D" w:rsidRPr="00B449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4498C">
        <w:rPr>
          <w:rFonts w:ascii="GHEA Grapalat" w:hAnsi="GHEA Grapalat"/>
          <w:sz w:val="24"/>
          <w:szCs w:val="24"/>
        </w:rPr>
        <w:t>8.</w:t>
      </w:r>
      <w:r w:rsidR="000E624C" w:rsidRPr="00B4498C">
        <w:rPr>
          <w:rFonts w:ascii="GHEA Grapalat" w:hAnsi="GHEA Grapalat"/>
          <w:sz w:val="24"/>
          <w:szCs w:val="24"/>
          <w:lang w:val="hy-AM"/>
        </w:rPr>
        <w:t>19</w:t>
      </w:r>
      <w:r w:rsidRPr="00B4498C">
        <w:rPr>
          <w:rFonts w:ascii="GHEA Grapalat" w:hAnsi="GHEA Grapalat"/>
          <w:sz w:val="24"/>
          <w:szCs w:val="24"/>
        </w:rPr>
        <w:t>.</w:t>
      </w:r>
      <w:r w:rsidR="00EE0CB1" w:rsidRPr="00B4498C">
        <w:rPr>
          <w:rFonts w:ascii="GHEA Grapalat" w:hAnsi="GHEA Grapalat"/>
          <w:sz w:val="24"/>
          <w:szCs w:val="24"/>
        </w:rPr>
        <w:tab/>
      </w:r>
      <w:r w:rsidRPr="00B4498C">
        <w:rPr>
          <w:rFonts w:ascii="GHEA Grapalat" w:hAnsi="GHEA Grapalat"/>
          <w:sz w:val="24"/>
          <w:szCs w:val="24"/>
        </w:rPr>
        <w:t>Оценка заявок и определение отобранного участника осуществляются по отдельным лотам</w:t>
      </w:r>
      <w:r w:rsidR="00EF6281" w:rsidRPr="00B4498C">
        <w:rPr>
          <w:rStyle w:val="FootnoteReference"/>
          <w:rFonts w:ascii="GHEA Grapalat" w:hAnsi="GHEA Grapalat"/>
          <w:sz w:val="24"/>
          <w:szCs w:val="24"/>
        </w:rPr>
        <w:footnoteReference w:customMarkFollows="1" w:id="3"/>
        <w:t>11</w:t>
      </w:r>
      <w:r w:rsidRPr="00B4498C">
        <w:rPr>
          <w:rFonts w:ascii="GHEA Grapalat" w:hAnsi="GHEA Grapalat"/>
          <w:sz w:val="24"/>
          <w:szCs w:val="24"/>
        </w:rPr>
        <w:t xml:space="preserve">. </w:t>
      </w:r>
    </w:p>
    <w:p w14:paraId="3202D324" w14:textId="77777777" w:rsidR="00583092" w:rsidRPr="00B4498C" w:rsidRDefault="00A150A9" w:rsidP="00B46D58">
      <w:pPr>
        <w:widowControl w:val="0"/>
        <w:tabs>
          <w:tab w:val="left" w:pos="1276"/>
        </w:tabs>
        <w:spacing w:after="160"/>
        <w:ind w:firstLine="567"/>
        <w:jc w:val="both"/>
        <w:rPr>
          <w:rFonts w:ascii="GHEA Grapalat" w:hAnsi="GHEA Grapalat"/>
        </w:rPr>
      </w:pPr>
      <w:r w:rsidRPr="00B4498C">
        <w:rPr>
          <w:rFonts w:ascii="GHEA Grapalat" w:hAnsi="GHEA Grapalat"/>
        </w:rPr>
        <w:t>8.</w:t>
      </w:r>
      <w:r w:rsidR="00020B2E" w:rsidRPr="00B4498C">
        <w:rPr>
          <w:rFonts w:ascii="GHEA Grapalat" w:hAnsi="GHEA Grapalat"/>
        </w:rPr>
        <w:t>2</w:t>
      </w:r>
      <w:r w:rsidR="004E442C" w:rsidRPr="00B4498C">
        <w:rPr>
          <w:rFonts w:ascii="GHEA Grapalat" w:hAnsi="GHEA Grapalat"/>
          <w:lang w:val="hy-AM"/>
        </w:rPr>
        <w:t>0</w:t>
      </w:r>
      <w:r w:rsidR="009F2C5D" w:rsidRPr="00B4498C">
        <w:rPr>
          <w:rFonts w:ascii="GHEA Grapalat" w:hAnsi="GHEA Grapalat"/>
        </w:rPr>
        <w:t>.</w:t>
      </w:r>
      <w:r w:rsidR="009F2C5D" w:rsidRPr="00B4498C">
        <w:rPr>
          <w:rFonts w:ascii="GHEA Grapalat" w:hAnsi="GHEA Grapalat"/>
        </w:rPr>
        <w:tab/>
      </w:r>
      <w:r w:rsidRPr="00B4498C">
        <w:rPr>
          <w:rFonts w:ascii="GHEA Grapalat" w:hAnsi="GHEA Grapalat"/>
        </w:rPr>
        <w:t xml:space="preserve">В случае если отобранный участник не заключает </w:t>
      </w:r>
      <w:r w:rsidRPr="00B4498C">
        <w:rPr>
          <w:rFonts w:ascii="GHEA Grapalat" w:hAnsi="GHEA Grapalat"/>
        </w:rPr>
        <w:lastRenderedPageBreak/>
        <w:t>(отказывается</w:t>
      </w:r>
      <w:r w:rsidR="00521B59" w:rsidRPr="00B4498C">
        <w:rPr>
          <w:rFonts w:ascii="Courier New" w:hAnsi="Courier New" w:cs="Courier New"/>
          <w:lang w:val="en-US"/>
        </w:rPr>
        <w:t> </w:t>
      </w:r>
      <w:r w:rsidRPr="00B4498C">
        <w:rPr>
          <w:rFonts w:ascii="GHEA Grapalat" w:hAnsi="GHEA Grapalat"/>
        </w:rPr>
        <w:t xml:space="preserve">заключать) договор или лишается права на заключение договора, </w:t>
      </w:r>
      <w:r w:rsidR="000702A0" w:rsidRPr="00B4498C">
        <w:rPr>
          <w:rFonts w:ascii="GHEA Grapalat" w:hAnsi="GHEA Grapalat"/>
        </w:rPr>
        <w:t xml:space="preserve">решением комиссии </w:t>
      </w:r>
      <w:r w:rsidR="005F2F3B" w:rsidRPr="00B4498C">
        <w:rPr>
          <w:rFonts w:ascii="GHEA Grapalat" w:hAnsi="GHEA Grapalat"/>
        </w:rPr>
        <w:t xml:space="preserve">отобранным  </w:t>
      </w:r>
      <w:r w:rsidRPr="00B4498C">
        <w:rPr>
          <w:rFonts w:ascii="GHEA Grapalat" w:hAnsi="GHEA Grapalat"/>
        </w:rPr>
        <w:t>участник</w:t>
      </w:r>
      <w:r w:rsidR="005F2F3B" w:rsidRPr="00B4498C">
        <w:rPr>
          <w:rFonts w:ascii="GHEA Grapalat" w:hAnsi="GHEA Grapalat"/>
        </w:rPr>
        <w:t xml:space="preserve">ом </w:t>
      </w:r>
      <w:r w:rsidR="005F2F3B" w:rsidRPr="00B4498C">
        <w:rPr>
          <w:rFonts w:ascii="GHEA Grapalat" w:hAnsi="GHEA Grapalat"/>
          <w:lang w:val="hy-AM"/>
        </w:rPr>
        <w:t xml:space="preserve"> </w:t>
      </w:r>
      <w:r w:rsidR="005F2F3B" w:rsidRPr="00B4498C">
        <w:rPr>
          <w:rFonts w:ascii="GHEA Grapalat" w:hAnsi="GHEA Grapalat"/>
        </w:rPr>
        <w:t>признается участник занявший следующее место</w:t>
      </w:r>
      <w:r w:rsidR="00951CE5" w:rsidRPr="00B4498C">
        <w:rPr>
          <w:rFonts w:ascii="GHEA Grapalat" w:hAnsi="GHEA Grapalat"/>
          <w:lang w:val="hy-AM"/>
        </w:rPr>
        <w:t xml:space="preserve"> </w:t>
      </w:r>
      <w:r w:rsidR="00951CE5" w:rsidRPr="00B4498C">
        <w:rPr>
          <w:rFonts w:ascii="GHEA Grapalat" w:hAnsi="GHEA Grapalat"/>
        </w:rPr>
        <w:t>с</w:t>
      </w:r>
      <w:r w:rsidRPr="00B4498C">
        <w:rPr>
          <w:rFonts w:ascii="GHEA Grapalat" w:hAnsi="GHEA Grapalat"/>
        </w:rPr>
        <w:t xml:space="preserve"> </w:t>
      </w:r>
      <w:r w:rsidR="00951CE5" w:rsidRPr="00B4498C">
        <w:rPr>
          <w:rFonts w:ascii="GHEA Grapalat" w:hAnsi="GHEA Grapalat"/>
        </w:rPr>
        <w:t>применением процедуры</w:t>
      </w:r>
      <w:r w:rsidRPr="00B4498C">
        <w:rPr>
          <w:rFonts w:ascii="GHEA Grapalat" w:hAnsi="GHEA Grapalat"/>
        </w:rPr>
        <w:t>, установленн</w:t>
      </w:r>
      <w:r w:rsidR="00951CE5" w:rsidRPr="00B4498C">
        <w:rPr>
          <w:rFonts w:ascii="GHEA Grapalat" w:hAnsi="GHEA Grapalat"/>
        </w:rPr>
        <w:t>ой</w:t>
      </w:r>
      <w:r w:rsidRPr="00B4498C">
        <w:rPr>
          <w:rFonts w:ascii="GHEA Grapalat" w:hAnsi="GHEA Grapalat"/>
        </w:rPr>
        <w:t xml:space="preserve"> пунктами 8.13-8.</w:t>
      </w:r>
      <w:r w:rsidR="00807FD0" w:rsidRPr="00B4498C">
        <w:rPr>
          <w:rFonts w:ascii="GHEA Grapalat" w:hAnsi="GHEA Grapalat"/>
        </w:rPr>
        <w:t>19</w:t>
      </w:r>
      <w:r w:rsidR="007854B2" w:rsidRPr="00B4498C">
        <w:rPr>
          <w:rFonts w:ascii="GHEA Grapalat" w:hAnsi="GHEA Grapalat"/>
        </w:rPr>
        <w:t xml:space="preserve"> </w:t>
      </w:r>
      <w:r w:rsidRPr="00B4498C">
        <w:rPr>
          <w:rFonts w:ascii="GHEA Grapalat" w:hAnsi="GHEA Grapalat"/>
        </w:rPr>
        <w:t>части 1 настоящего Приглашения.</w:t>
      </w:r>
    </w:p>
    <w:p w14:paraId="316AE34C" w14:textId="77777777" w:rsidR="00583092" w:rsidRPr="00B449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B4498C">
        <w:rPr>
          <w:rFonts w:ascii="GHEA Grapalat" w:hAnsi="GHEA Grapalat"/>
          <w:sz w:val="24"/>
          <w:szCs w:val="24"/>
        </w:rPr>
        <w:t>8.</w:t>
      </w:r>
      <w:r w:rsidR="0022247D" w:rsidRPr="00B4498C">
        <w:rPr>
          <w:rFonts w:ascii="GHEA Grapalat" w:hAnsi="GHEA Grapalat"/>
          <w:sz w:val="24"/>
          <w:szCs w:val="24"/>
        </w:rPr>
        <w:t>2</w:t>
      </w:r>
      <w:r w:rsidR="00C47D55" w:rsidRPr="00B4498C">
        <w:rPr>
          <w:rFonts w:ascii="GHEA Grapalat" w:hAnsi="GHEA Grapalat"/>
          <w:sz w:val="24"/>
          <w:szCs w:val="24"/>
          <w:lang w:val="hy-AM"/>
        </w:rPr>
        <w:t>1</w:t>
      </w:r>
      <w:r w:rsidR="00FA2DBA" w:rsidRPr="00B4498C">
        <w:rPr>
          <w:rFonts w:ascii="GHEA Grapalat" w:hAnsi="GHEA Grapalat"/>
          <w:sz w:val="24"/>
          <w:szCs w:val="24"/>
        </w:rPr>
        <w:t>.</w:t>
      </w:r>
      <w:r w:rsidR="00FA2DBA" w:rsidRPr="00B4498C">
        <w:rPr>
          <w:rFonts w:ascii="GHEA Grapalat" w:hAnsi="GHEA Grapalat"/>
          <w:sz w:val="24"/>
          <w:szCs w:val="24"/>
        </w:rPr>
        <w:tab/>
      </w:r>
      <w:r w:rsidRPr="00B4498C">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B4498C" w:rsidRDefault="00662165" w:rsidP="00B46D58">
      <w:pPr>
        <w:pStyle w:val="BodyTextIndent2"/>
        <w:widowControl w:val="0"/>
        <w:spacing w:after="160" w:line="240" w:lineRule="auto"/>
        <w:ind w:firstLine="567"/>
        <w:rPr>
          <w:rFonts w:ascii="GHEA Grapalat" w:hAnsi="GHEA Grapalat"/>
          <w:sz w:val="24"/>
          <w:szCs w:val="24"/>
        </w:rPr>
      </w:pPr>
      <w:r w:rsidRPr="00B4498C">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B4498C"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4498C">
        <w:rPr>
          <w:rFonts w:ascii="GHEA Grapalat" w:hAnsi="GHEA Grapalat"/>
          <w:sz w:val="24"/>
          <w:szCs w:val="24"/>
        </w:rPr>
        <w:t>8.</w:t>
      </w:r>
      <w:r w:rsidR="005A79EE" w:rsidRPr="00B4498C">
        <w:rPr>
          <w:rFonts w:ascii="GHEA Grapalat" w:hAnsi="GHEA Grapalat"/>
          <w:sz w:val="24"/>
          <w:szCs w:val="24"/>
        </w:rPr>
        <w:t>2</w:t>
      </w:r>
      <w:r w:rsidR="00336709" w:rsidRPr="00B4498C">
        <w:rPr>
          <w:rFonts w:ascii="GHEA Grapalat" w:hAnsi="GHEA Grapalat"/>
          <w:sz w:val="24"/>
          <w:szCs w:val="24"/>
          <w:lang w:val="hy-AM"/>
        </w:rPr>
        <w:t>2</w:t>
      </w:r>
      <w:r w:rsidRPr="00B4498C">
        <w:rPr>
          <w:rFonts w:ascii="GHEA Grapalat" w:hAnsi="GHEA Grapalat"/>
          <w:sz w:val="24"/>
          <w:szCs w:val="24"/>
        </w:rPr>
        <w:t>.</w:t>
      </w:r>
      <w:r w:rsidR="00FA2DBA" w:rsidRPr="00B4498C">
        <w:rPr>
          <w:rFonts w:ascii="GHEA Grapalat" w:hAnsi="GHEA Grapalat"/>
          <w:sz w:val="24"/>
          <w:szCs w:val="24"/>
        </w:rPr>
        <w:tab/>
      </w:r>
      <w:r w:rsidRPr="00B4498C">
        <w:rPr>
          <w:rFonts w:ascii="GHEA Grapalat" w:hAnsi="GHEA Grapalat"/>
          <w:sz w:val="24"/>
          <w:szCs w:val="24"/>
        </w:rPr>
        <w:t>С целью применения пункта 8.</w:t>
      </w:r>
      <w:r w:rsidR="005A79EE" w:rsidRPr="00B4498C">
        <w:rPr>
          <w:rFonts w:ascii="GHEA Grapalat" w:hAnsi="GHEA Grapalat"/>
          <w:sz w:val="24"/>
          <w:szCs w:val="24"/>
        </w:rPr>
        <w:t>2</w:t>
      </w:r>
      <w:r w:rsidR="00F274C5" w:rsidRPr="00B4498C">
        <w:rPr>
          <w:rFonts w:ascii="GHEA Grapalat" w:hAnsi="GHEA Grapalat"/>
          <w:sz w:val="24"/>
          <w:szCs w:val="24"/>
          <w:lang w:val="hy-AM"/>
        </w:rPr>
        <w:t>1</w:t>
      </w:r>
      <w:r w:rsidRPr="00B4498C">
        <w:rPr>
          <w:rFonts w:ascii="GHEA Grapalat" w:hAnsi="GHEA Grapalat"/>
          <w:sz w:val="24"/>
          <w:szCs w:val="24"/>
        </w:rPr>
        <w:t xml:space="preserve">. части 1 настоящего приглашения </w:t>
      </w:r>
      <w:r w:rsidR="005A79EE" w:rsidRPr="00B4498C">
        <w:rPr>
          <w:rFonts w:ascii="GHEA Grapalat" w:hAnsi="GHEA Grapalat"/>
          <w:sz w:val="24"/>
          <w:szCs w:val="24"/>
        </w:rPr>
        <w:t xml:space="preserve">может быть созвано </w:t>
      </w:r>
      <w:r w:rsidRPr="00B4498C">
        <w:rPr>
          <w:rFonts w:ascii="GHEA Grapalat" w:hAnsi="GHEA Grapalat"/>
          <w:sz w:val="24"/>
          <w:szCs w:val="24"/>
        </w:rPr>
        <w:t>внеочередное заседание комиссии.</w:t>
      </w:r>
    </w:p>
    <w:p w14:paraId="62255A3E" w14:textId="77777777" w:rsidR="00196487" w:rsidRPr="00B4498C" w:rsidRDefault="00A150A9" w:rsidP="00B46D58">
      <w:pPr>
        <w:pStyle w:val="norm"/>
        <w:widowControl w:val="0"/>
        <w:tabs>
          <w:tab w:val="left" w:pos="1276"/>
        </w:tabs>
        <w:spacing w:after="160" w:line="240" w:lineRule="auto"/>
        <w:ind w:firstLine="567"/>
        <w:rPr>
          <w:rFonts w:ascii="GHEA Grapalat" w:hAnsi="GHEA Grapalat"/>
          <w:sz w:val="24"/>
          <w:szCs w:val="24"/>
        </w:rPr>
      </w:pPr>
      <w:r w:rsidRPr="00B4498C">
        <w:rPr>
          <w:rFonts w:ascii="GHEA Grapalat" w:hAnsi="GHEA Grapalat"/>
          <w:sz w:val="24"/>
          <w:szCs w:val="24"/>
        </w:rPr>
        <w:t>8.</w:t>
      </w:r>
      <w:r w:rsidR="004D0EA7" w:rsidRPr="00B4498C">
        <w:rPr>
          <w:rFonts w:ascii="GHEA Grapalat" w:hAnsi="GHEA Grapalat"/>
          <w:sz w:val="24"/>
          <w:szCs w:val="24"/>
        </w:rPr>
        <w:t>2</w:t>
      </w:r>
      <w:r w:rsidR="00773841" w:rsidRPr="00B4498C">
        <w:rPr>
          <w:rFonts w:ascii="GHEA Grapalat" w:hAnsi="GHEA Grapalat"/>
          <w:sz w:val="24"/>
          <w:szCs w:val="24"/>
          <w:lang w:val="hy-AM"/>
        </w:rPr>
        <w:t>3</w:t>
      </w:r>
      <w:r w:rsidRPr="00B4498C">
        <w:rPr>
          <w:rFonts w:ascii="GHEA Grapalat" w:hAnsi="GHEA Grapalat"/>
          <w:sz w:val="24"/>
          <w:szCs w:val="24"/>
        </w:rPr>
        <w:t>.</w:t>
      </w:r>
      <w:r w:rsidR="00544D9F" w:rsidRPr="00B4498C">
        <w:rPr>
          <w:rFonts w:ascii="GHEA Grapalat" w:hAnsi="GHEA Grapalat"/>
          <w:sz w:val="24"/>
          <w:szCs w:val="24"/>
        </w:rPr>
        <w:tab/>
      </w:r>
      <w:r w:rsidRPr="00B4498C">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B4498C" w:rsidRDefault="00196487" w:rsidP="00B46D58">
      <w:pPr>
        <w:pStyle w:val="norm"/>
        <w:widowControl w:val="0"/>
        <w:tabs>
          <w:tab w:val="left" w:pos="1134"/>
        </w:tabs>
        <w:spacing w:after="160" w:line="240" w:lineRule="auto"/>
        <w:ind w:firstLine="567"/>
        <w:rPr>
          <w:rFonts w:ascii="GHEA Grapalat" w:hAnsi="GHEA Grapalat"/>
          <w:sz w:val="24"/>
          <w:szCs w:val="24"/>
        </w:rPr>
      </w:pPr>
      <w:r w:rsidRPr="00B4498C">
        <w:rPr>
          <w:rFonts w:ascii="GHEA Grapalat" w:hAnsi="GHEA Grapalat"/>
          <w:sz w:val="24"/>
          <w:szCs w:val="24"/>
        </w:rPr>
        <w:t>1)</w:t>
      </w:r>
      <w:r w:rsidR="00544D9F" w:rsidRPr="00B4498C">
        <w:rPr>
          <w:rFonts w:ascii="GHEA Grapalat" w:hAnsi="GHEA Grapalat"/>
          <w:sz w:val="24"/>
          <w:szCs w:val="24"/>
        </w:rPr>
        <w:tab/>
      </w:r>
      <w:r w:rsidRPr="00B4498C">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B4498C"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B4498C">
        <w:rPr>
          <w:rFonts w:ascii="GHEA Grapalat" w:hAnsi="GHEA Grapalat"/>
          <w:sz w:val="24"/>
          <w:szCs w:val="24"/>
        </w:rPr>
        <w:t>2)</w:t>
      </w:r>
      <w:r w:rsidR="00544D9F" w:rsidRPr="00B4498C">
        <w:rPr>
          <w:rFonts w:ascii="GHEA Grapalat" w:hAnsi="GHEA Grapalat"/>
          <w:sz w:val="24"/>
          <w:szCs w:val="24"/>
        </w:rPr>
        <w:tab/>
      </w:r>
      <w:r w:rsidRPr="00B4498C">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B4498C" w:rsidRDefault="00A150A9" w:rsidP="00B46D58">
      <w:pPr>
        <w:pStyle w:val="norm"/>
        <w:widowControl w:val="0"/>
        <w:tabs>
          <w:tab w:val="left" w:pos="1276"/>
        </w:tabs>
        <w:spacing w:after="160" w:line="240" w:lineRule="auto"/>
        <w:ind w:firstLine="567"/>
        <w:rPr>
          <w:rFonts w:ascii="GHEA Grapalat" w:hAnsi="GHEA Grapalat"/>
          <w:sz w:val="24"/>
          <w:szCs w:val="24"/>
        </w:rPr>
      </w:pPr>
      <w:r w:rsidRPr="00B4498C">
        <w:rPr>
          <w:rFonts w:ascii="GHEA Grapalat" w:hAnsi="GHEA Grapalat"/>
          <w:spacing w:val="-6"/>
          <w:sz w:val="24"/>
          <w:szCs w:val="24"/>
        </w:rPr>
        <w:t>8.</w:t>
      </w:r>
      <w:r w:rsidR="004D0EA7" w:rsidRPr="00B4498C">
        <w:rPr>
          <w:rFonts w:ascii="GHEA Grapalat" w:hAnsi="GHEA Grapalat"/>
          <w:spacing w:val="-6"/>
          <w:sz w:val="24"/>
          <w:szCs w:val="24"/>
        </w:rPr>
        <w:t>2</w:t>
      </w:r>
      <w:r w:rsidR="00541390" w:rsidRPr="00B4498C">
        <w:rPr>
          <w:rFonts w:ascii="GHEA Grapalat" w:hAnsi="GHEA Grapalat"/>
          <w:spacing w:val="-6"/>
          <w:sz w:val="24"/>
          <w:szCs w:val="24"/>
        </w:rPr>
        <w:t>4</w:t>
      </w:r>
      <w:r w:rsidR="00544D9F" w:rsidRPr="00B4498C">
        <w:rPr>
          <w:rFonts w:ascii="GHEA Grapalat" w:hAnsi="GHEA Grapalat"/>
          <w:spacing w:val="-6"/>
          <w:sz w:val="24"/>
          <w:szCs w:val="24"/>
        </w:rPr>
        <w:t>.</w:t>
      </w:r>
      <w:r w:rsidR="00544D9F" w:rsidRPr="00B4498C">
        <w:rPr>
          <w:rFonts w:ascii="GHEA Grapalat" w:hAnsi="GHEA Grapalat"/>
          <w:spacing w:val="-6"/>
          <w:sz w:val="24"/>
          <w:szCs w:val="24"/>
        </w:rPr>
        <w:tab/>
      </w:r>
      <w:r w:rsidRPr="00B4498C">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4498C">
        <w:rPr>
          <w:rFonts w:ascii="GHEA Grapalat" w:hAnsi="GHEA Grapalat"/>
          <w:sz w:val="24"/>
          <w:szCs w:val="24"/>
        </w:rPr>
        <w:t xml:space="preserve"> Решение о</w:t>
      </w:r>
      <w:r w:rsidR="00BA2853" w:rsidRPr="00B4498C">
        <w:rPr>
          <w:rFonts w:ascii="Courier New" w:hAnsi="Courier New" w:cs="Courier New"/>
          <w:sz w:val="24"/>
          <w:szCs w:val="24"/>
          <w:lang w:val="en-US"/>
        </w:rPr>
        <w:t> </w:t>
      </w:r>
      <w:r w:rsidRPr="00B4498C">
        <w:rPr>
          <w:rFonts w:ascii="GHEA Grapalat" w:hAnsi="GHEA Grapalat"/>
          <w:sz w:val="24"/>
          <w:szCs w:val="24"/>
        </w:rPr>
        <w:t>заключении договора содержит краткую информацию об оценке заявок, о</w:t>
      </w:r>
      <w:r w:rsidR="00BA2853" w:rsidRPr="00B4498C">
        <w:rPr>
          <w:rFonts w:ascii="Courier New" w:hAnsi="Courier New" w:cs="Courier New"/>
          <w:sz w:val="24"/>
          <w:szCs w:val="24"/>
          <w:lang w:val="en-US"/>
        </w:rPr>
        <w:t> </w:t>
      </w:r>
      <w:r w:rsidRPr="00B4498C">
        <w:rPr>
          <w:rFonts w:ascii="GHEA Grapalat" w:hAnsi="GHEA Grapalat"/>
          <w:sz w:val="24"/>
          <w:szCs w:val="24"/>
        </w:rPr>
        <w:t>причинах, обосновывающих выбор отобранного участника, и объявление о</w:t>
      </w:r>
      <w:r w:rsidR="00BA2853" w:rsidRPr="00B4498C">
        <w:rPr>
          <w:rFonts w:ascii="Courier New" w:hAnsi="Courier New" w:cs="Courier New"/>
          <w:sz w:val="24"/>
          <w:szCs w:val="24"/>
          <w:lang w:val="en-US"/>
        </w:rPr>
        <w:t> </w:t>
      </w:r>
      <w:r w:rsidRPr="00B4498C">
        <w:rPr>
          <w:rFonts w:ascii="GHEA Grapalat" w:hAnsi="GHEA Grapalat"/>
          <w:sz w:val="24"/>
          <w:szCs w:val="24"/>
        </w:rPr>
        <w:t>периоде ожидания.</w:t>
      </w:r>
    </w:p>
    <w:p w14:paraId="4745991D" w14:textId="77777777" w:rsidR="00583092" w:rsidRPr="00B4498C"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B4498C">
        <w:rPr>
          <w:rFonts w:ascii="GHEA Grapalat" w:hAnsi="GHEA Grapalat"/>
          <w:sz w:val="24"/>
          <w:szCs w:val="24"/>
        </w:rPr>
        <w:t>8.</w:t>
      </w:r>
      <w:r w:rsidR="00163324" w:rsidRPr="00B4498C">
        <w:rPr>
          <w:rFonts w:ascii="GHEA Grapalat" w:hAnsi="GHEA Grapalat"/>
          <w:sz w:val="24"/>
          <w:szCs w:val="24"/>
        </w:rPr>
        <w:t>2</w:t>
      </w:r>
      <w:r w:rsidR="00971F12" w:rsidRPr="00B4498C">
        <w:rPr>
          <w:rFonts w:ascii="GHEA Grapalat" w:hAnsi="GHEA Grapalat"/>
          <w:sz w:val="24"/>
          <w:szCs w:val="24"/>
          <w:lang w:val="hy-AM"/>
        </w:rPr>
        <w:t>5</w:t>
      </w:r>
      <w:r w:rsidR="00BA2853" w:rsidRPr="00B4498C">
        <w:rPr>
          <w:rFonts w:ascii="GHEA Grapalat" w:hAnsi="GHEA Grapalat"/>
          <w:sz w:val="24"/>
          <w:szCs w:val="24"/>
        </w:rPr>
        <w:t>.</w:t>
      </w:r>
      <w:r w:rsidR="00735C9B" w:rsidRPr="00B4498C">
        <w:rPr>
          <w:rFonts w:ascii="GHEA Grapalat" w:hAnsi="GHEA Grapalat"/>
          <w:sz w:val="24"/>
          <w:szCs w:val="24"/>
        </w:rPr>
        <w:t xml:space="preserve"> </w:t>
      </w:r>
      <w:r w:rsidRPr="00B4498C">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B4498C"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B4498C">
        <w:rPr>
          <w:rFonts w:ascii="GHEA Grapalat" w:hAnsi="GHEA Grapalat"/>
          <w:sz w:val="24"/>
          <w:szCs w:val="24"/>
        </w:rPr>
        <w:t xml:space="preserve">Период ожидания в случае настоящей процедуры составляет </w:t>
      </w:r>
      <w:r w:rsidR="00206E88" w:rsidRPr="00B4498C">
        <w:rPr>
          <w:rFonts w:ascii="GHEA Grapalat" w:hAnsi="GHEA Grapalat"/>
          <w:b/>
          <w:bCs/>
          <w:sz w:val="24"/>
          <w:szCs w:val="24"/>
          <w:u w:val="single"/>
        </w:rPr>
        <w:t>10</w:t>
      </w:r>
      <w:r w:rsidRPr="00B4498C">
        <w:rPr>
          <w:rFonts w:ascii="GHEA Grapalat" w:hAnsi="GHEA Grapalat"/>
          <w:sz w:val="24"/>
          <w:szCs w:val="24"/>
        </w:rPr>
        <w:t xml:space="preserve"> календарных дней. </w:t>
      </w:r>
      <w:r w:rsidR="00712B58" w:rsidRPr="00B4498C">
        <w:rPr>
          <w:rFonts w:ascii="GHEA Grapalat" w:hAnsi="GHEA Grapalat"/>
          <w:sz w:val="24"/>
          <w:szCs w:val="24"/>
        </w:rPr>
        <w:t xml:space="preserve"> </w:t>
      </w:r>
      <w:r w:rsidRPr="00B4498C">
        <w:rPr>
          <w:rFonts w:ascii="GHEA Grapalat" w:hAnsi="GHEA Grapalat"/>
          <w:sz w:val="24"/>
          <w:szCs w:val="24"/>
        </w:rPr>
        <w:t>Период ожидания</w:t>
      </w:r>
      <w:r w:rsidR="00712B58" w:rsidRPr="00B4498C">
        <w:rPr>
          <w:rFonts w:ascii="GHEA Grapalat" w:hAnsi="GHEA Grapalat"/>
          <w:sz w:val="24"/>
          <w:szCs w:val="24"/>
        </w:rPr>
        <w:t>:</w:t>
      </w:r>
    </w:p>
    <w:p w14:paraId="7B49AC17" w14:textId="77777777" w:rsidR="00583092" w:rsidRPr="00B4498C" w:rsidRDefault="00583092" w:rsidP="00A53A6A">
      <w:pPr>
        <w:pStyle w:val="BodyTextIndent2"/>
        <w:widowControl w:val="0"/>
        <w:numPr>
          <w:ilvl w:val="0"/>
          <w:numId w:val="31"/>
        </w:numPr>
        <w:spacing w:after="160" w:line="240" w:lineRule="auto"/>
        <w:rPr>
          <w:rFonts w:ascii="GHEA Grapalat" w:hAnsi="GHEA Grapalat"/>
          <w:i/>
          <w:sz w:val="24"/>
          <w:szCs w:val="24"/>
        </w:rPr>
      </w:pPr>
      <w:r w:rsidRPr="00B4498C">
        <w:rPr>
          <w:rFonts w:ascii="GHEA Grapalat" w:hAnsi="GHEA Grapalat"/>
          <w:sz w:val="24"/>
          <w:szCs w:val="24"/>
        </w:rPr>
        <w:t>не применим, если заявку подал только один участник, с которым заключается договор</w:t>
      </w:r>
      <w:r w:rsidR="00A53A6A" w:rsidRPr="00B4498C">
        <w:rPr>
          <w:rFonts w:ascii="GHEA Grapalat" w:hAnsi="GHEA Grapalat"/>
          <w:sz w:val="24"/>
          <w:szCs w:val="24"/>
        </w:rPr>
        <w:t>;</w:t>
      </w:r>
    </w:p>
    <w:p w14:paraId="545BD7DB" w14:textId="77777777" w:rsidR="001F6AFB" w:rsidRPr="00B4498C"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B4498C">
        <w:rPr>
          <w:rFonts w:ascii="GHEA Grapalat" w:hAnsi="GHEA Grapalat"/>
          <w:sz w:val="24"/>
          <w:szCs w:val="24"/>
        </w:rPr>
        <w:t>применим также в том случае, когда заявку подал только один участник и она была</w:t>
      </w:r>
      <w:r w:rsidRPr="00B4498C">
        <w:rPr>
          <w:rFonts w:ascii="GHEA Grapalat" w:hAnsi="GHEA Grapalat"/>
          <w:szCs w:val="22"/>
        </w:rPr>
        <w:t xml:space="preserve"> </w:t>
      </w:r>
      <w:r w:rsidRPr="00B4498C">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B4498C"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B4498C" w:rsidRDefault="001F6AFB" w:rsidP="00A53A6A">
      <w:pPr>
        <w:pStyle w:val="norm"/>
        <w:widowControl w:val="0"/>
        <w:tabs>
          <w:tab w:val="left" w:pos="1276"/>
        </w:tabs>
        <w:spacing w:line="240" w:lineRule="auto"/>
        <w:ind w:left="142" w:firstLine="0"/>
        <w:rPr>
          <w:rFonts w:ascii="GHEA Grapalat" w:hAnsi="GHEA Grapalat"/>
          <w:sz w:val="24"/>
          <w:szCs w:val="24"/>
        </w:rPr>
      </w:pPr>
      <w:r w:rsidRPr="00B4498C">
        <w:rPr>
          <w:rFonts w:ascii="GHEA Grapalat" w:hAnsi="GHEA Grapalat"/>
          <w:sz w:val="24"/>
          <w:szCs w:val="24"/>
        </w:rPr>
        <w:t xml:space="preserve"> Заказчик заключает договор, если в предусмотренный настоящим пунктом </w:t>
      </w:r>
      <w:r w:rsidRPr="00B4498C">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B4498C" w:rsidRDefault="00D544C1" w:rsidP="00B46D58">
      <w:pPr>
        <w:widowControl w:val="0"/>
        <w:spacing w:after="160"/>
        <w:jc w:val="center"/>
        <w:rPr>
          <w:rFonts w:ascii="GHEA Grapalat" w:hAnsi="GHEA Grapalat"/>
          <w:b/>
        </w:rPr>
      </w:pPr>
    </w:p>
    <w:p w14:paraId="255EB1A4" w14:textId="77777777" w:rsidR="000313A6" w:rsidRPr="00B4498C" w:rsidRDefault="00AA0AD8" w:rsidP="00B46D58">
      <w:pPr>
        <w:widowControl w:val="0"/>
        <w:spacing w:after="160"/>
        <w:jc w:val="center"/>
        <w:rPr>
          <w:rFonts w:ascii="GHEA Grapalat" w:hAnsi="GHEA Grapalat"/>
          <w:b/>
        </w:rPr>
      </w:pPr>
      <w:r w:rsidRPr="00B4498C">
        <w:rPr>
          <w:rFonts w:ascii="GHEA Grapalat" w:hAnsi="GHEA Grapalat"/>
          <w:b/>
        </w:rPr>
        <w:t xml:space="preserve">9. ЗАКЛЮЧЕНИЕ ДОГОВОРА </w:t>
      </w:r>
    </w:p>
    <w:p w14:paraId="3CD1A2BE" w14:textId="77777777" w:rsidR="00096865"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9.1</w:t>
      </w:r>
      <w:r w:rsidR="002A3FC1" w:rsidRPr="00B4498C">
        <w:rPr>
          <w:rFonts w:ascii="GHEA Grapalat" w:hAnsi="GHEA Grapalat"/>
        </w:rPr>
        <w:t>.</w:t>
      </w:r>
      <w:r w:rsidR="002A3FC1" w:rsidRPr="00B4498C">
        <w:rPr>
          <w:rFonts w:ascii="GHEA Grapalat" w:hAnsi="GHEA Grapalat"/>
        </w:rPr>
        <w:tab/>
      </w:r>
      <w:r w:rsidRPr="00B4498C">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9.2.</w:t>
      </w:r>
      <w:r w:rsidR="002A3FC1" w:rsidRPr="00B4498C">
        <w:rPr>
          <w:rFonts w:ascii="GHEA Grapalat" w:hAnsi="GHEA Grapalat"/>
        </w:rPr>
        <w:tab/>
      </w:r>
      <w:r w:rsidR="001F6AFB" w:rsidRPr="00B4498C">
        <w:rPr>
          <w:rFonts w:ascii="GHEA Grapalat" w:hAnsi="GHEA Grapalat"/>
        </w:rPr>
        <w:t>На четвертый рабочий день,</w:t>
      </w:r>
      <w:r w:rsidRPr="00B4498C">
        <w:rPr>
          <w:rFonts w:ascii="GHEA Grapalat" w:hAnsi="GHEA Grapalat"/>
        </w:rPr>
        <w:t xml:space="preserve">, </w:t>
      </w:r>
      <w:r w:rsidR="001F6AFB" w:rsidRPr="00B4498C">
        <w:rPr>
          <w:rFonts w:ascii="GHEA Grapalat" w:hAnsi="GHEA Grapalat"/>
        </w:rPr>
        <w:t>следующий</w:t>
      </w:r>
      <w:r w:rsidRPr="00B4498C">
        <w:rPr>
          <w:rFonts w:ascii="GHEA Grapalat" w:hAnsi="GHEA Grapalat"/>
        </w:rPr>
        <w:t xml:space="preserve"> за окончанием периода ожидания, установленного пунктом 8.</w:t>
      </w:r>
      <w:r w:rsidR="00DA3F9C" w:rsidRPr="00B4498C">
        <w:rPr>
          <w:rFonts w:ascii="GHEA Grapalat" w:hAnsi="GHEA Grapalat"/>
        </w:rPr>
        <w:t>2</w:t>
      </w:r>
      <w:r w:rsidR="0052367F" w:rsidRPr="00B4498C">
        <w:rPr>
          <w:rFonts w:ascii="GHEA Grapalat" w:hAnsi="GHEA Grapalat"/>
          <w:lang w:val="hy-AM"/>
        </w:rPr>
        <w:t>5</w:t>
      </w:r>
      <w:r w:rsidRPr="00B4498C">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B4498C">
        <w:rPr>
          <w:rFonts w:ascii="GHEA Grapalat" w:hAnsi="GHEA Grapalat"/>
        </w:rPr>
        <w:t xml:space="preserve">четвертый </w:t>
      </w:r>
      <w:r w:rsidRPr="00B4498C">
        <w:rPr>
          <w:rFonts w:ascii="GHEA Grapalat" w:hAnsi="GHEA Grapalat"/>
        </w:rPr>
        <w:t>рабочий день, следующий за днем окончания периода ожидания, установленного пунктом 8.</w:t>
      </w:r>
      <w:r w:rsidR="00DA3F9C" w:rsidRPr="00B4498C">
        <w:rPr>
          <w:rFonts w:ascii="GHEA Grapalat" w:hAnsi="GHEA Grapalat"/>
        </w:rPr>
        <w:t>2</w:t>
      </w:r>
      <w:r w:rsidR="0052367F" w:rsidRPr="00B4498C">
        <w:rPr>
          <w:rFonts w:ascii="GHEA Grapalat" w:hAnsi="GHEA Grapalat"/>
          <w:lang w:val="hy-AM"/>
        </w:rPr>
        <w:t>5</w:t>
      </w:r>
      <w:r w:rsidR="00DA3F9C" w:rsidRPr="00B4498C">
        <w:rPr>
          <w:rFonts w:ascii="GHEA Grapalat" w:hAnsi="GHEA Grapalat"/>
        </w:rPr>
        <w:t xml:space="preserve"> </w:t>
      </w:r>
      <w:r w:rsidRPr="00B4498C">
        <w:rPr>
          <w:rFonts w:ascii="GHEA Grapalat" w:hAnsi="GHEA Grapalat"/>
        </w:rPr>
        <w:t>части 1 настоящего Приглашения.</w:t>
      </w:r>
    </w:p>
    <w:p w14:paraId="7B0B346F" w14:textId="77777777" w:rsidR="00F23A51"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9.3.</w:t>
      </w:r>
      <w:r w:rsidR="002A3FC1" w:rsidRPr="00B4498C">
        <w:rPr>
          <w:rFonts w:ascii="GHEA Grapalat" w:hAnsi="GHEA Grapalat"/>
        </w:rPr>
        <w:tab/>
      </w:r>
      <w:r w:rsidRPr="00B4498C">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9.4.</w:t>
      </w:r>
      <w:r w:rsidR="002A3FC1" w:rsidRPr="00B4498C">
        <w:rPr>
          <w:rFonts w:ascii="GHEA Grapalat" w:hAnsi="GHEA Grapalat"/>
        </w:rPr>
        <w:tab/>
      </w:r>
      <w:r w:rsidRPr="00B4498C">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9.5</w:t>
      </w:r>
      <w:r w:rsidR="00DC30CC" w:rsidRPr="00B4498C">
        <w:rPr>
          <w:rFonts w:ascii="GHEA Grapalat" w:hAnsi="GHEA Grapalat"/>
        </w:rPr>
        <w:t>.</w:t>
      </w:r>
      <w:r w:rsidR="00D80959" w:rsidRPr="00B4498C">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B4498C">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B4498C">
        <w:rPr>
          <w:rFonts w:ascii="GHEA Grapalat" w:hAnsi="GHEA Grapalat"/>
        </w:rPr>
        <w:t xml:space="preserve">обеспечение </w:t>
      </w:r>
      <w:r w:rsidR="00D80959" w:rsidRPr="00B4498C">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B4498C">
        <w:rPr>
          <w:rFonts w:ascii="GHEA Grapalat" w:hAnsi="GHEA Grapalat"/>
          <w:color w:val="000000" w:themeColor="text1"/>
        </w:rPr>
        <w:t xml:space="preserve"> то он лишается права подписания договора. </w:t>
      </w:r>
      <w:r w:rsidR="00D80959" w:rsidRPr="00B4498C" w:rsidDel="00DF2686">
        <w:rPr>
          <w:rFonts w:ascii="GHEA Grapalat" w:hAnsi="GHEA Grapalat"/>
        </w:rPr>
        <w:t xml:space="preserve"> </w:t>
      </w:r>
      <w:r w:rsidR="00DC30CC" w:rsidRPr="00B4498C">
        <w:rPr>
          <w:rFonts w:ascii="GHEA Grapalat" w:hAnsi="GHEA Grapalat"/>
        </w:rPr>
        <w:tab/>
      </w:r>
    </w:p>
    <w:p w14:paraId="31EB87B4" w14:textId="77777777" w:rsidR="000313A6" w:rsidRPr="00B4498C" w:rsidRDefault="000313A6" w:rsidP="00B46D58">
      <w:pPr>
        <w:widowControl w:val="0"/>
        <w:spacing w:after="160"/>
        <w:ind w:firstLine="567"/>
        <w:jc w:val="both"/>
        <w:rPr>
          <w:rFonts w:ascii="GHEA Grapalat" w:hAnsi="GHEA Grapalat" w:cs="Sylfaen"/>
        </w:rPr>
      </w:pPr>
      <w:r w:rsidRPr="00B4498C">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4498C">
        <w:rPr>
          <w:rFonts w:ascii="GHEA Grapalat" w:hAnsi="GHEA Grapalat"/>
        </w:rPr>
        <w:t xml:space="preserve"> </w:t>
      </w:r>
      <w:r w:rsidRPr="00B4498C">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B4498C" w:rsidRDefault="00AA0AD8"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9.6.</w:t>
      </w:r>
      <w:r w:rsidR="00DC30CC" w:rsidRPr="00B4498C">
        <w:rPr>
          <w:rFonts w:ascii="GHEA Grapalat" w:hAnsi="GHEA Grapalat"/>
        </w:rPr>
        <w:tab/>
      </w:r>
      <w:r w:rsidRPr="00B4498C">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B449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4498C">
        <w:rPr>
          <w:rFonts w:ascii="GHEA Grapalat" w:hAnsi="GHEA Grapalat"/>
          <w:i w:val="0"/>
          <w:sz w:val="24"/>
          <w:szCs w:val="24"/>
        </w:rPr>
        <w:t>9.7</w:t>
      </w:r>
      <w:r w:rsidR="00DC30CC" w:rsidRPr="00B4498C">
        <w:rPr>
          <w:rFonts w:ascii="GHEA Grapalat" w:hAnsi="GHEA Grapalat"/>
          <w:i w:val="0"/>
          <w:sz w:val="24"/>
          <w:szCs w:val="24"/>
        </w:rPr>
        <w:t>.</w:t>
      </w:r>
      <w:r w:rsidR="00DC30CC" w:rsidRPr="00B4498C">
        <w:rPr>
          <w:rFonts w:ascii="GHEA Grapalat" w:hAnsi="GHEA Grapalat"/>
          <w:i w:val="0"/>
          <w:sz w:val="24"/>
          <w:szCs w:val="24"/>
        </w:rPr>
        <w:tab/>
      </w:r>
      <w:r w:rsidRPr="00B4498C">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B4498C">
        <w:rPr>
          <w:rFonts w:ascii="GHEA Grapalat" w:hAnsi="GHEA Grapalat"/>
          <w:i w:val="0"/>
          <w:sz w:val="24"/>
          <w:szCs w:val="24"/>
        </w:rPr>
        <w:t xml:space="preserve">размера предоплаты или увеличению </w:t>
      </w:r>
      <w:r w:rsidRPr="00B4498C">
        <w:rPr>
          <w:rFonts w:ascii="GHEA Grapalat" w:hAnsi="GHEA Grapalat"/>
          <w:i w:val="0"/>
          <w:sz w:val="24"/>
          <w:szCs w:val="24"/>
        </w:rPr>
        <w:t xml:space="preserve">цены, предложенной отобранным </w:t>
      </w:r>
      <w:r w:rsidRPr="00B4498C">
        <w:rPr>
          <w:rFonts w:ascii="GHEA Grapalat" w:hAnsi="GHEA Grapalat"/>
          <w:i w:val="0"/>
          <w:sz w:val="24"/>
          <w:szCs w:val="24"/>
        </w:rPr>
        <w:lastRenderedPageBreak/>
        <w:t>участником.</w:t>
      </w:r>
      <w:r w:rsidRPr="00B4498C">
        <w:rPr>
          <w:rFonts w:ascii="GHEA Grapalat" w:hAnsi="GHEA Grapalat"/>
          <w:spacing w:val="-8"/>
          <w:sz w:val="24"/>
          <w:szCs w:val="24"/>
        </w:rPr>
        <w:t xml:space="preserve"> </w:t>
      </w:r>
    </w:p>
    <w:p w14:paraId="580EF1CE" w14:textId="77777777" w:rsidR="00F23A51" w:rsidRPr="00B4498C"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4498C">
        <w:rPr>
          <w:rFonts w:ascii="GHEA Grapalat" w:hAnsi="GHEA Grapalat"/>
          <w:i w:val="0"/>
          <w:sz w:val="24"/>
          <w:szCs w:val="24"/>
        </w:rPr>
        <w:t>9.8</w:t>
      </w:r>
      <w:r w:rsidR="00DC30CC" w:rsidRPr="00B4498C">
        <w:rPr>
          <w:rFonts w:ascii="GHEA Grapalat" w:hAnsi="GHEA Grapalat"/>
          <w:i w:val="0"/>
          <w:sz w:val="24"/>
          <w:szCs w:val="24"/>
        </w:rPr>
        <w:t>.</w:t>
      </w:r>
      <w:r w:rsidR="00DC30CC" w:rsidRPr="00B4498C">
        <w:rPr>
          <w:rFonts w:ascii="GHEA Grapalat" w:hAnsi="GHEA Grapalat"/>
          <w:i w:val="0"/>
          <w:sz w:val="24"/>
          <w:szCs w:val="24"/>
        </w:rPr>
        <w:tab/>
      </w:r>
      <w:r w:rsidRPr="00B4498C">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B4498C" w:rsidRDefault="00863166" w:rsidP="00B46D58">
      <w:pPr>
        <w:widowControl w:val="0"/>
        <w:spacing w:after="160"/>
        <w:jc w:val="center"/>
        <w:rPr>
          <w:rFonts w:ascii="GHEA Grapalat" w:hAnsi="GHEA Grapalat"/>
          <w:b/>
        </w:rPr>
      </w:pPr>
    </w:p>
    <w:p w14:paraId="7428B6B0" w14:textId="77777777" w:rsidR="00096865" w:rsidRPr="00B4498C" w:rsidRDefault="00030D40" w:rsidP="00B46D58">
      <w:pPr>
        <w:widowControl w:val="0"/>
        <w:spacing w:after="160"/>
        <w:jc w:val="center"/>
        <w:rPr>
          <w:rFonts w:ascii="GHEA Grapalat" w:hAnsi="GHEA Grapalat" w:cs="Arial"/>
          <w:b/>
          <w:iCs/>
        </w:rPr>
      </w:pPr>
      <w:r w:rsidRPr="00B4498C">
        <w:rPr>
          <w:rFonts w:ascii="GHEA Grapalat" w:hAnsi="GHEA Grapalat"/>
          <w:b/>
        </w:rPr>
        <w:t xml:space="preserve">10. </w:t>
      </w:r>
      <w:r w:rsidR="00F83409" w:rsidRPr="00B4498C">
        <w:rPr>
          <w:rFonts w:ascii="GHEA Grapalat" w:hAnsi="GHEA Grapalat"/>
          <w:b/>
        </w:rPr>
        <w:t xml:space="preserve">ОБЕСПЕЧЕНИЯ </w:t>
      </w:r>
      <w:r w:rsidRPr="00B4498C">
        <w:rPr>
          <w:rFonts w:ascii="GHEA Grapalat" w:hAnsi="GHEA Grapalat"/>
          <w:b/>
        </w:rPr>
        <w:t xml:space="preserve">ДОГОВОРА </w:t>
      </w:r>
    </w:p>
    <w:p w14:paraId="58F565B6" w14:textId="019B8347" w:rsidR="00096865" w:rsidRPr="00B4498C" w:rsidRDefault="00030D40" w:rsidP="00077E7F">
      <w:pPr>
        <w:widowControl w:val="0"/>
        <w:tabs>
          <w:tab w:val="left" w:pos="993"/>
        </w:tabs>
        <w:spacing w:after="160"/>
        <w:ind w:firstLine="284"/>
        <w:jc w:val="both"/>
        <w:rPr>
          <w:rFonts w:ascii="GHEA Grapalat" w:hAnsi="GHEA Grapalat"/>
        </w:rPr>
      </w:pPr>
      <w:r w:rsidRPr="00B4498C">
        <w:rPr>
          <w:rFonts w:ascii="GHEA Grapalat" w:hAnsi="GHEA Grapalat"/>
        </w:rPr>
        <w:t>10.1</w:t>
      </w:r>
      <w:r w:rsidR="00DC30CC" w:rsidRPr="00B4498C">
        <w:rPr>
          <w:rFonts w:ascii="GHEA Grapalat" w:hAnsi="GHEA Grapalat"/>
        </w:rPr>
        <w:t>.</w:t>
      </w:r>
      <w:r w:rsidR="00DC30CC" w:rsidRPr="00B4498C">
        <w:rPr>
          <w:rFonts w:ascii="GHEA Grapalat" w:hAnsi="GHEA Grapalat"/>
        </w:rPr>
        <w:tab/>
      </w:r>
      <w:r w:rsidR="004C0E39" w:rsidRPr="00B4498C">
        <w:rPr>
          <w:rFonts w:ascii="GHEA Grapalat" w:hAnsi="GHEA Grapalat"/>
          <w:color w:val="000000" w:themeColor="text1"/>
        </w:rPr>
        <w:t xml:space="preserve">На основании требования о предоставлении </w:t>
      </w:r>
      <w:r w:rsidR="001257C5" w:rsidRPr="00B4498C">
        <w:rPr>
          <w:rFonts w:ascii="GHEA Grapalat" w:hAnsi="GHEA Grapalat"/>
          <w:color w:val="000000" w:themeColor="text1"/>
        </w:rPr>
        <w:t xml:space="preserve">обеспечения </w:t>
      </w:r>
      <w:r w:rsidR="004C0E39" w:rsidRPr="00B4498C">
        <w:rPr>
          <w:rFonts w:ascii="GHEA Grapalat" w:hAnsi="GHEA Grapalat"/>
          <w:color w:val="000000" w:themeColor="text1"/>
        </w:rPr>
        <w:t>договора отобранный участник в течение 5-и</w:t>
      </w:r>
      <w:r w:rsidR="00EA135C" w:rsidRPr="00B4498C">
        <w:rPr>
          <w:rFonts w:ascii="GHEA Grapalat" w:hAnsi="GHEA Grapalat"/>
          <w:color w:val="000000" w:themeColor="text1"/>
        </w:rPr>
        <w:t xml:space="preserve"> </w:t>
      </w:r>
      <w:r w:rsidR="004C0E39" w:rsidRPr="00B4498C">
        <w:rPr>
          <w:rFonts w:ascii="GHEA Grapalat" w:hAnsi="GHEA Grapalat"/>
          <w:color w:val="000000" w:themeColor="text1"/>
        </w:rPr>
        <w:t xml:space="preserve">рабочих дней </w:t>
      </w:r>
      <w:r w:rsidR="00675E0D" w:rsidRPr="00B4498C">
        <w:rPr>
          <w:rFonts w:ascii="GHEA Grapalat" w:hAnsi="GHEA Grapalat"/>
          <w:color w:val="000000" w:themeColor="text1"/>
        </w:rPr>
        <w:t>после</w:t>
      </w:r>
      <w:r w:rsidR="004C0E39" w:rsidRPr="00B4498C">
        <w:rPr>
          <w:rFonts w:ascii="GHEA Grapalat" w:hAnsi="GHEA Grapalat"/>
          <w:color w:val="000000" w:themeColor="text1"/>
        </w:rPr>
        <w:t xml:space="preserve"> его получения, обязан представить обеспечени</w:t>
      </w:r>
      <w:r w:rsidR="003D2234" w:rsidRPr="00B4498C">
        <w:rPr>
          <w:rFonts w:ascii="GHEA Grapalat" w:hAnsi="GHEA Grapalat"/>
          <w:color w:val="000000" w:themeColor="text1"/>
        </w:rPr>
        <w:t>е</w:t>
      </w:r>
      <w:r w:rsidR="004C0E39" w:rsidRPr="00B4498C">
        <w:rPr>
          <w:rFonts w:ascii="GHEA Grapalat" w:hAnsi="GHEA Grapalat"/>
          <w:color w:val="000000" w:themeColor="text1"/>
        </w:rPr>
        <w:t xml:space="preserve"> договора.</w:t>
      </w:r>
      <w:r w:rsidR="004C0E39" w:rsidRPr="00B4498C">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B4498C">
        <w:rPr>
          <w:rFonts w:ascii="GHEA Grapalat" w:hAnsi="GHEA Grapalat"/>
        </w:rPr>
        <w:t>.</w:t>
      </w:r>
      <w:r w:rsidR="004C0E39" w:rsidRPr="00B4498C">
        <w:rPr>
          <w:rFonts w:ascii="GHEA Grapalat" w:hAnsi="GHEA Grapalat"/>
          <w:color w:val="000000" w:themeColor="text1"/>
        </w:rPr>
        <w:t xml:space="preserve"> С отобранным участником заключается договор, если он представляет </w:t>
      </w:r>
      <w:r w:rsidR="001257C5" w:rsidRPr="00B4498C">
        <w:rPr>
          <w:rFonts w:ascii="GHEA Grapalat" w:hAnsi="GHEA Grapalat"/>
          <w:color w:val="000000" w:themeColor="text1"/>
        </w:rPr>
        <w:t xml:space="preserve">обеспечение </w:t>
      </w:r>
      <w:r w:rsidR="004C0E39" w:rsidRPr="00B4498C">
        <w:rPr>
          <w:rFonts w:ascii="GHEA Grapalat" w:hAnsi="GHEA Grapalat"/>
          <w:color w:val="000000" w:themeColor="text1"/>
        </w:rPr>
        <w:t xml:space="preserve">договора. </w:t>
      </w:r>
    </w:p>
    <w:p w14:paraId="594BE6FC" w14:textId="3AB8F5D9" w:rsidR="00366C4E" w:rsidRPr="00B4498C" w:rsidRDefault="00030D40" w:rsidP="00B46D58">
      <w:pPr>
        <w:widowControl w:val="0"/>
        <w:tabs>
          <w:tab w:val="left" w:pos="1276"/>
        </w:tabs>
        <w:spacing w:after="160"/>
        <w:ind w:firstLine="567"/>
        <w:jc w:val="both"/>
        <w:rPr>
          <w:rFonts w:ascii="GHEA Grapalat" w:hAnsi="GHEA Grapalat"/>
        </w:rPr>
      </w:pPr>
      <w:r w:rsidRPr="00B4498C">
        <w:rPr>
          <w:rFonts w:ascii="GHEA Grapalat" w:hAnsi="GHEA Grapalat"/>
        </w:rPr>
        <w:t>10.</w:t>
      </w:r>
      <w:r w:rsidR="001723D6" w:rsidRPr="00B4498C">
        <w:rPr>
          <w:rFonts w:ascii="GHEA Grapalat" w:hAnsi="GHEA Grapalat"/>
        </w:rPr>
        <w:t>3</w:t>
      </w:r>
      <w:r w:rsidR="00DC30CC" w:rsidRPr="00B4498C">
        <w:rPr>
          <w:rFonts w:ascii="GHEA Grapalat" w:hAnsi="GHEA Grapalat"/>
        </w:rPr>
        <w:t>.</w:t>
      </w:r>
      <w:r w:rsidR="00DC30CC" w:rsidRPr="00B4498C">
        <w:rPr>
          <w:rFonts w:ascii="GHEA Grapalat" w:hAnsi="GHEA Grapalat"/>
        </w:rPr>
        <w:tab/>
      </w:r>
      <w:r w:rsidRPr="00B4498C">
        <w:rPr>
          <w:rFonts w:ascii="GHEA Grapalat" w:hAnsi="GHEA Grapalat"/>
        </w:rPr>
        <w:t xml:space="preserve">Размер обеспечения договора составляет </w:t>
      </w:r>
      <w:r w:rsidR="00D54B46" w:rsidRPr="00B4498C">
        <w:rPr>
          <w:rFonts w:ascii="GHEA Grapalat" w:hAnsi="GHEA Grapalat"/>
          <w:color w:val="FF0000"/>
          <w:sz w:val="32"/>
          <w:szCs w:val="32"/>
        </w:rPr>
        <w:t>1</w:t>
      </w:r>
      <w:r w:rsidR="00D20132" w:rsidRPr="00B4498C">
        <w:rPr>
          <w:rFonts w:ascii="GHEA Grapalat" w:hAnsi="GHEA Grapalat"/>
          <w:color w:val="FF0000"/>
          <w:sz w:val="32"/>
          <w:szCs w:val="32"/>
        </w:rPr>
        <w:t>0</w:t>
      </w:r>
      <w:r w:rsidR="00077E7F" w:rsidRPr="00B4498C">
        <w:rPr>
          <w:rFonts w:ascii="GHEA Grapalat" w:hAnsi="GHEA Grapalat"/>
        </w:rPr>
        <w:t xml:space="preserve"> </w:t>
      </w:r>
      <w:r w:rsidRPr="00B4498C">
        <w:rPr>
          <w:rFonts w:ascii="GHEA Grapalat" w:hAnsi="GHEA Grapalat"/>
        </w:rPr>
        <w:t xml:space="preserve">процентов от цены </w:t>
      </w:r>
      <w:r w:rsidR="001507C1" w:rsidRPr="00B4498C">
        <w:rPr>
          <w:rFonts w:ascii="GHEA Grapalat" w:hAnsi="GHEA Grapalat"/>
        </w:rPr>
        <w:t xml:space="preserve">закупки. Если цена закупки </w:t>
      </w:r>
      <w:r w:rsidR="009332D1" w:rsidRPr="00B4498C">
        <w:rPr>
          <w:rFonts w:ascii="GHEA Grapalat" w:hAnsi="GHEA Grapalat"/>
        </w:rPr>
        <w:t>услуг</w:t>
      </w:r>
      <w:r w:rsidR="001507C1" w:rsidRPr="00B4498C">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B4498C">
        <w:rPr>
          <w:rFonts w:ascii="GHEA Grapalat" w:hAnsi="GHEA Grapalat"/>
        </w:rPr>
        <w:t xml:space="preserve"> </w:t>
      </w:r>
      <w:r w:rsidR="001723D6" w:rsidRPr="00B4498C">
        <w:rPr>
          <w:rFonts w:ascii="GHEA Grapalat" w:hAnsi="GHEA Grapalat"/>
        </w:rPr>
        <w:t xml:space="preserve">Обеспечение </w:t>
      </w:r>
      <w:r w:rsidR="00896AAF" w:rsidRPr="00B4498C">
        <w:rPr>
          <w:rFonts w:ascii="GHEA Grapalat" w:hAnsi="GHEA Grapalat"/>
        </w:rPr>
        <w:t>договора</w:t>
      </w:r>
      <w:r w:rsidR="001723D6" w:rsidRPr="00B4498C">
        <w:rPr>
          <w:rFonts w:ascii="GHEA Grapalat" w:hAnsi="GHEA Grapalat"/>
        </w:rPr>
        <w:t xml:space="preserve"> представляется в </w:t>
      </w:r>
      <w:r w:rsidR="005876A3" w:rsidRPr="00B4498C">
        <w:rPr>
          <w:rFonts w:ascii="GHEA Grapalat" w:hAnsi="GHEA Grapalat"/>
        </w:rPr>
        <w:t>виде</w:t>
      </w:r>
      <w:r w:rsidR="001723D6" w:rsidRPr="00B4498C">
        <w:rPr>
          <w:rFonts w:ascii="GHEA Grapalat" w:hAnsi="GHEA Grapalat"/>
        </w:rPr>
        <w:t xml:space="preserve"> банковской гарантии (Приложение 5)</w:t>
      </w:r>
      <w:r w:rsidR="00375E5E" w:rsidRPr="00B4498C">
        <w:rPr>
          <w:rFonts w:ascii="GHEA Grapalat" w:hAnsi="GHEA Grapalat"/>
        </w:rPr>
        <w:t xml:space="preserve"> или наличных денег.</w:t>
      </w:r>
    </w:p>
    <w:p w14:paraId="4FE932A7" w14:textId="77777777" w:rsidR="00E969ED" w:rsidRPr="00B4498C" w:rsidRDefault="0058395E" w:rsidP="00B46D58">
      <w:pPr>
        <w:widowControl w:val="0"/>
        <w:tabs>
          <w:tab w:val="left" w:pos="1276"/>
        </w:tabs>
        <w:spacing w:after="160"/>
        <w:ind w:firstLine="567"/>
        <w:jc w:val="both"/>
        <w:rPr>
          <w:rFonts w:ascii="GHEA Grapalat" w:hAnsi="GHEA Grapalat"/>
        </w:rPr>
      </w:pPr>
      <w:r w:rsidRPr="00B4498C">
        <w:rPr>
          <w:rFonts w:ascii="GHEA Grapalat" w:hAnsi="GHEA Grapalat"/>
        </w:rPr>
        <w:t xml:space="preserve">Если процедура закупки организована </w:t>
      </w:r>
      <w:r w:rsidR="00653CFA" w:rsidRPr="00B4498C">
        <w:rPr>
          <w:rFonts w:ascii="GHEA Grapalat" w:hAnsi="GHEA Grapalat"/>
        </w:rPr>
        <w:t xml:space="preserve">по лотам </w:t>
      </w:r>
      <w:r w:rsidRPr="00B4498C">
        <w:rPr>
          <w:rFonts w:ascii="GHEA Grapalat" w:hAnsi="GHEA Grapalat"/>
        </w:rPr>
        <w:t xml:space="preserve">и участник признается </w:t>
      </w:r>
      <w:r w:rsidR="00740EF5" w:rsidRPr="00B4498C">
        <w:rPr>
          <w:rFonts w:ascii="GHEA Grapalat" w:hAnsi="GHEA Grapalat"/>
        </w:rPr>
        <w:t>ото</w:t>
      </w:r>
      <w:r w:rsidRPr="00B4498C">
        <w:rPr>
          <w:rFonts w:ascii="GHEA Grapalat" w:hAnsi="GHEA Grapalat"/>
        </w:rPr>
        <w:t xml:space="preserve">бранным участником </w:t>
      </w:r>
      <w:r w:rsidR="00740EF5" w:rsidRPr="00B4498C">
        <w:rPr>
          <w:rFonts w:ascii="GHEA Grapalat" w:hAnsi="GHEA Grapalat"/>
        </w:rPr>
        <w:t>по</w:t>
      </w:r>
      <w:r w:rsidRPr="00B4498C">
        <w:rPr>
          <w:rFonts w:ascii="GHEA Grapalat" w:hAnsi="GHEA Grapalat"/>
        </w:rPr>
        <w:t xml:space="preserve"> более чем одно</w:t>
      </w:r>
      <w:r w:rsidR="00740EF5" w:rsidRPr="00B4498C">
        <w:rPr>
          <w:rFonts w:ascii="GHEA Grapalat" w:hAnsi="GHEA Grapalat"/>
        </w:rPr>
        <w:t>му лоту</w:t>
      </w:r>
      <w:r w:rsidR="00D54A1C" w:rsidRPr="00B4498C">
        <w:rPr>
          <w:rFonts w:ascii="GHEA Grapalat" w:hAnsi="GHEA Grapalat"/>
        </w:rPr>
        <w:t xml:space="preserve">, </w:t>
      </w:r>
      <w:r w:rsidR="00D54A1C" w:rsidRPr="00B4498C">
        <w:rPr>
          <w:rFonts w:ascii="GHEA Grapalat" w:hAnsi="GHEA Grapalat" w:cs="Sylfaen"/>
        </w:rPr>
        <w:t xml:space="preserve">то он может предоставить обеспечение квалификации как </w:t>
      </w:r>
      <w:r w:rsidR="00D54A1C" w:rsidRPr="00B4498C">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B4498C">
        <w:rPr>
          <w:rFonts w:ascii="GHEA Grapalat" w:hAnsi="GHEA Grapalat" w:cs="Sylfaen"/>
        </w:rPr>
        <w:t>к сумме цен закупок представленных лотов</w:t>
      </w:r>
      <w:r w:rsidR="001507C1" w:rsidRPr="00B4498C">
        <w:rPr>
          <w:rFonts w:ascii="GHEA Grapalat" w:hAnsi="GHEA Grapalat"/>
          <w:color w:val="FF0000"/>
        </w:rPr>
        <w:t xml:space="preserve"> </w:t>
      </w:r>
      <w:r w:rsidR="001507C1" w:rsidRPr="00B4498C">
        <w:rPr>
          <w:rFonts w:ascii="GHEA Grapalat" w:hAnsi="GHEA Grapalat"/>
          <w:color w:val="000000" w:themeColor="text1"/>
        </w:rPr>
        <w:t>с учетом требований 9-ого подпункта 32-ого пункта Порядка.</w:t>
      </w:r>
      <w:r w:rsidR="000F1E54" w:rsidRPr="00B4498C">
        <w:rPr>
          <w:rFonts w:ascii="GHEA Grapalat" w:hAnsi="GHEA Grapalat"/>
        </w:rPr>
        <w:t xml:space="preserve"> </w:t>
      </w:r>
      <w:r w:rsidR="00030D40" w:rsidRPr="00B4498C">
        <w:rPr>
          <w:rFonts w:ascii="GHEA Grapalat" w:hAnsi="GHEA Grapalat"/>
        </w:rPr>
        <w:t xml:space="preserve">Обеспечение договора должно быть действительно как минимум включительно до </w:t>
      </w:r>
      <w:r w:rsidR="000C328E" w:rsidRPr="00B4498C">
        <w:rPr>
          <w:rFonts w:ascii="GHEA Grapalat" w:hAnsi="GHEA Grapalat"/>
        </w:rPr>
        <w:t>90</w:t>
      </w:r>
      <w:r w:rsidR="00030D40" w:rsidRPr="00B4498C">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4498C">
        <w:rPr>
          <w:rFonts w:ascii="GHEA Grapalat" w:hAnsi="GHEA Grapalat"/>
        </w:rPr>
        <w:t xml:space="preserve">пяти </w:t>
      </w:r>
      <w:r w:rsidR="00030D40" w:rsidRPr="00B4498C">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B4498C">
        <w:rPr>
          <w:rFonts w:ascii="GHEA Grapalat" w:hAnsi="GHEA Grapalat"/>
        </w:rPr>
        <w:t>договору.</w:t>
      </w:r>
    </w:p>
    <w:p w14:paraId="40491A18" w14:textId="77777777" w:rsidR="00F0759D" w:rsidRPr="00B4498C" w:rsidRDefault="00F92A53" w:rsidP="00B46D58">
      <w:pPr>
        <w:widowControl w:val="0"/>
        <w:tabs>
          <w:tab w:val="left" w:pos="1276"/>
        </w:tabs>
        <w:spacing w:after="160"/>
        <w:ind w:firstLine="567"/>
        <w:jc w:val="both"/>
        <w:rPr>
          <w:rFonts w:ascii="GHEA Grapalat" w:hAnsi="GHEA Grapalat"/>
        </w:rPr>
      </w:pPr>
      <w:r w:rsidRPr="00B4498C">
        <w:rPr>
          <w:rFonts w:ascii="GHEA Grapalat" w:hAnsi="GHEA Grapalat"/>
        </w:rPr>
        <w:t>Обеспечение договора, представленное в виде наличных денег, должно быть перечислено на казначейский счет</w:t>
      </w:r>
      <w:r w:rsidRPr="00B4498C">
        <w:rPr>
          <w:rFonts w:ascii="Courier New" w:hAnsi="Courier New" w:cs="Courier New"/>
        </w:rPr>
        <w:t> </w:t>
      </w:r>
      <w:r w:rsidRPr="00B4498C">
        <w:rPr>
          <w:rFonts w:ascii="GHEA Grapalat" w:hAnsi="GHEA Grapalat"/>
        </w:rPr>
        <w:t>"900008000</w:t>
      </w:r>
      <w:r w:rsidR="00B66AB9" w:rsidRPr="00B4498C">
        <w:rPr>
          <w:rFonts w:ascii="GHEA Grapalat" w:hAnsi="GHEA Grapalat"/>
        </w:rPr>
        <w:t>66</w:t>
      </w:r>
      <w:r w:rsidRPr="00B4498C">
        <w:rPr>
          <w:rFonts w:ascii="GHEA Grapalat" w:hAnsi="GHEA Grapalat"/>
        </w:rPr>
        <w:t>4", открытый в Центральном казначействе на имя уполномоченного органа.</w:t>
      </w:r>
    </w:p>
    <w:p w14:paraId="4F7AD3FF" w14:textId="77777777" w:rsidR="004A0321" w:rsidRPr="00B4498C" w:rsidRDefault="004A0321" w:rsidP="00B46D58">
      <w:pPr>
        <w:widowControl w:val="0"/>
        <w:tabs>
          <w:tab w:val="left" w:pos="1276"/>
        </w:tabs>
        <w:spacing w:after="160"/>
        <w:ind w:firstLine="567"/>
        <w:jc w:val="both"/>
        <w:rPr>
          <w:rFonts w:ascii="GHEA Grapalat" w:hAnsi="GHEA Grapalat"/>
          <w:lang w:val="hy-AM"/>
        </w:rPr>
      </w:pPr>
      <w:r w:rsidRPr="00B4498C">
        <w:rPr>
          <w:rFonts w:ascii="GHEA Grapalat" w:hAnsi="GHEA Grapalat"/>
        </w:rPr>
        <w:t>10.4</w:t>
      </w:r>
      <w:r w:rsidR="00251CF9" w:rsidRPr="00B4498C">
        <w:rPr>
          <w:rFonts w:ascii="GHEA Grapalat" w:hAnsi="GHEA Grapalat"/>
        </w:rPr>
        <w:t xml:space="preserve"> </w:t>
      </w:r>
      <w:r w:rsidR="0076763C" w:rsidRPr="00B4498C">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B4498C">
        <w:rPr>
          <w:rFonts w:ascii="GHEA Grapalat" w:hAnsi="GHEA Grapalat"/>
        </w:rPr>
        <w:t xml:space="preserve">обеспечение </w:t>
      </w:r>
      <w:r w:rsidR="0076763C" w:rsidRPr="00B4498C">
        <w:rPr>
          <w:rFonts w:ascii="GHEA Grapalat" w:hAnsi="GHEA Grapalat"/>
        </w:rPr>
        <w:t>договора представля</w:t>
      </w:r>
      <w:r w:rsidR="00DE7753" w:rsidRPr="00B4498C">
        <w:rPr>
          <w:rFonts w:ascii="GHEA Grapalat" w:hAnsi="GHEA Grapalat"/>
        </w:rPr>
        <w:t>ю</w:t>
      </w:r>
      <w:r w:rsidR="0076763C" w:rsidRPr="00B4498C">
        <w:rPr>
          <w:rFonts w:ascii="GHEA Grapalat" w:hAnsi="GHEA Grapalat"/>
        </w:rPr>
        <w:t>тся</w:t>
      </w:r>
      <w:r w:rsidR="00180134" w:rsidRPr="00B4498C">
        <w:rPr>
          <w:rFonts w:ascii="GHEA Grapalat" w:hAnsi="GHEA Grapalat"/>
        </w:rPr>
        <w:t xml:space="preserve"> в виде заключенного в одностороннем порядке </w:t>
      </w:r>
      <w:r w:rsidR="00A9694C" w:rsidRPr="00B4498C">
        <w:rPr>
          <w:rFonts w:ascii="GHEA Grapalat" w:hAnsi="GHEA Grapalat"/>
        </w:rPr>
        <w:t>за</w:t>
      </w:r>
      <w:r w:rsidR="00180134" w:rsidRPr="00B4498C">
        <w:rPr>
          <w:rFonts w:ascii="GHEA Grapalat" w:hAnsi="GHEA Grapalat"/>
        </w:rPr>
        <w:t>явления - в виде неустойки или наличных денег</w:t>
      </w:r>
      <w:r w:rsidR="006D7219" w:rsidRPr="00B4498C">
        <w:rPr>
          <w:rFonts w:ascii="GHEA Grapalat" w:hAnsi="GHEA Grapalat"/>
        </w:rPr>
        <w:t>. Если на момент возникновения правомочия по заключению договора</w:t>
      </w:r>
      <w:r w:rsidR="00FF1970" w:rsidRPr="00B4498C">
        <w:rPr>
          <w:rFonts w:ascii="GHEA Grapalat" w:hAnsi="GHEA Grapalat"/>
          <w:lang w:val="hy-AM"/>
        </w:rPr>
        <w:t>:</w:t>
      </w:r>
    </w:p>
    <w:p w14:paraId="3623D034" w14:textId="77777777" w:rsidR="00D32092" w:rsidRPr="00B4498C" w:rsidRDefault="00D32092" w:rsidP="00B46D58">
      <w:pPr>
        <w:widowControl w:val="0"/>
        <w:tabs>
          <w:tab w:val="left" w:pos="1276"/>
        </w:tabs>
        <w:spacing w:after="160"/>
        <w:ind w:firstLine="567"/>
        <w:jc w:val="both"/>
        <w:rPr>
          <w:rFonts w:ascii="GHEA Grapalat" w:hAnsi="GHEA Grapalat" w:cs="Sylfaen"/>
        </w:rPr>
      </w:pPr>
      <w:r w:rsidRPr="00B4498C">
        <w:rPr>
          <w:rFonts w:ascii="GHEA Grapalat" w:hAnsi="GHEA Grapalat" w:cs="Sylfaen"/>
        </w:rPr>
        <w:t xml:space="preserve">-предусмотренные финансовые средства превышают </w:t>
      </w:r>
      <w:r w:rsidR="00DF4441" w:rsidRPr="00B4498C">
        <w:rPr>
          <w:rFonts w:ascii="GHEA Grapalat" w:hAnsi="GHEA Grapalat" w:cs="Sylfaen"/>
        </w:rPr>
        <w:t xml:space="preserve">25 </w:t>
      </w:r>
      <w:r w:rsidRPr="00B4498C">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B4498C">
        <w:rPr>
          <w:rFonts w:ascii="GHEA Grapalat" w:hAnsi="GHEA Grapalat" w:cs="Sylfaen"/>
        </w:rPr>
        <w:t xml:space="preserve">обеспечение </w:t>
      </w:r>
      <w:r w:rsidRPr="00B4498C">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B4498C" w:rsidRDefault="00030D40" w:rsidP="00B46D58">
      <w:pPr>
        <w:widowControl w:val="0"/>
        <w:tabs>
          <w:tab w:val="left" w:pos="1276"/>
        </w:tabs>
        <w:spacing w:after="160"/>
        <w:ind w:firstLine="567"/>
        <w:jc w:val="both"/>
        <w:rPr>
          <w:rFonts w:ascii="GHEA Grapalat" w:hAnsi="GHEA Grapalat"/>
          <w:i/>
        </w:rPr>
      </w:pPr>
      <w:r w:rsidRPr="00B4498C">
        <w:rPr>
          <w:rFonts w:ascii="GHEA Grapalat" w:hAnsi="GHEA Grapalat"/>
        </w:rPr>
        <w:lastRenderedPageBreak/>
        <w:t>10.</w:t>
      </w:r>
      <w:r w:rsidR="00DF09E7" w:rsidRPr="00B4498C">
        <w:rPr>
          <w:rFonts w:ascii="GHEA Grapalat" w:hAnsi="GHEA Grapalat"/>
        </w:rPr>
        <w:t>5</w:t>
      </w:r>
      <w:r w:rsidR="003E194D" w:rsidRPr="00B4498C">
        <w:rPr>
          <w:rFonts w:ascii="GHEA Grapalat" w:hAnsi="GHEA Grapalat"/>
        </w:rPr>
        <w:t>.</w:t>
      </w:r>
      <w:r w:rsidR="003E194D" w:rsidRPr="00B4498C">
        <w:rPr>
          <w:rFonts w:ascii="GHEA Grapalat" w:hAnsi="GHEA Grapalat"/>
        </w:rPr>
        <w:tab/>
      </w:r>
      <w:r w:rsidRPr="00B4498C">
        <w:rPr>
          <w:rFonts w:ascii="GHEA Grapalat" w:hAnsi="GHEA Grapalat"/>
          <w:i/>
        </w:rPr>
        <w:t xml:space="preserve"> </w:t>
      </w:r>
    </w:p>
    <w:p w14:paraId="231F2D95" w14:textId="77777777" w:rsidR="005162B1" w:rsidRPr="00B4498C" w:rsidRDefault="00030D40" w:rsidP="00B46D58">
      <w:pPr>
        <w:widowControl w:val="0"/>
        <w:tabs>
          <w:tab w:val="left" w:pos="1276"/>
        </w:tabs>
        <w:spacing w:after="160"/>
        <w:ind w:firstLine="567"/>
        <w:jc w:val="both"/>
        <w:rPr>
          <w:rFonts w:ascii="GHEA Grapalat" w:hAnsi="GHEA Grapalat"/>
        </w:rPr>
      </w:pPr>
      <w:r w:rsidRPr="00B4498C">
        <w:rPr>
          <w:rFonts w:ascii="GHEA Grapalat" w:hAnsi="GHEA Grapalat"/>
        </w:rPr>
        <w:t>10.</w:t>
      </w:r>
      <w:r w:rsidR="00401B30" w:rsidRPr="00B4498C">
        <w:rPr>
          <w:rFonts w:ascii="GHEA Grapalat" w:hAnsi="GHEA Grapalat"/>
        </w:rPr>
        <w:t>6</w:t>
      </w:r>
      <w:r w:rsidR="003E194D" w:rsidRPr="00B4498C">
        <w:rPr>
          <w:rFonts w:ascii="GHEA Grapalat" w:hAnsi="GHEA Grapalat"/>
        </w:rPr>
        <w:t>.</w:t>
      </w:r>
      <w:r w:rsidR="008F0732" w:rsidRPr="00B4498C">
        <w:rPr>
          <w:rFonts w:ascii="GHEA Grapalat" w:hAnsi="GHEA Grapalat"/>
        </w:rPr>
        <w:t xml:space="preserve"> </w:t>
      </w:r>
      <w:r w:rsidRPr="00B4498C">
        <w:rPr>
          <w:rFonts w:ascii="GHEA Grapalat" w:hAnsi="GHEA Grapalat"/>
        </w:rPr>
        <w:t>Если в рамках процедуры закупки, организованной по лотам</w:t>
      </w:r>
      <w:r w:rsidR="00DC14CE" w:rsidRPr="00B4498C">
        <w:rPr>
          <w:rFonts w:ascii="GHEA Grapalat" w:hAnsi="GHEA Grapalat"/>
        </w:rPr>
        <w:t xml:space="preserve"> </w:t>
      </w:r>
      <w:r w:rsidR="00125AA6" w:rsidRPr="00B4498C">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B4498C">
        <w:rPr>
          <w:rFonts w:ascii="GHEA Grapalat" w:hAnsi="GHEA Grapalat"/>
        </w:rPr>
        <w:t xml:space="preserve">обеспечение </w:t>
      </w:r>
      <w:r w:rsidR="00125AA6" w:rsidRPr="00B4498C">
        <w:rPr>
          <w:rFonts w:ascii="GHEA Grapalat" w:hAnsi="GHEA Grapalat"/>
        </w:rPr>
        <w:t>договора выплачива</w:t>
      </w:r>
      <w:r w:rsidR="00DC14CE" w:rsidRPr="00B4498C">
        <w:rPr>
          <w:rFonts w:ascii="GHEA Grapalat" w:hAnsi="GHEA Grapalat"/>
        </w:rPr>
        <w:t>ю</w:t>
      </w:r>
      <w:r w:rsidR="00125AA6" w:rsidRPr="00B4498C">
        <w:rPr>
          <w:rFonts w:ascii="GHEA Grapalat" w:hAnsi="GHEA Grapalat"/>
        </w:rPr>
        <w:t>тся в размере суммы, исчисленной только за этот лот</w:t>
      </w:r>
      <w:r w:rsidR="00DC14CE" w:rsidRPr="00B4498C">
        <w:rPr>
          <w:rFonts w:ascii="GHEA Grapalat" w:hAnsi="GHEA Grapalat"/>
        </w:rPr>
        <w:t>.</w:t>
      </w:r>
    </w:p>
    <w:p w14:paraId="7E2483E4" w14:textId="77777777" w:rsidR="00525AFA" w:rsidRPr="00B4498C"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B4498C">
        <w:rPr>
          <w:rFonts w:ascii="GHEA Grapalat" w:hAnsi="GHEA Grapalat"/>
          <w:b/>
        </w:rPr>
        <w:t xml:space="preserve"> </w:t>
      </w:r>
      <w:r w:rsidR="00525AFA" w:rsidRPr="00B4498C">
        <w:rPr>
          <w:rFonts w:ascii="GHEA Grapalat" w:hAnsi="GHEA Grapalat"/>
        </w:rPr>
        <w:t xml:space="preserve">10.7 Руководитель заказчика </w:t>
      </w:r>
      <w:r w:rsidR="004477E1" w:rsidRPr="00B4498C">
        <w:rPr>
          <w:rFonts w:ascii="GHEA Grapalat" w:hAnsi="GHEA Grapalat"/>
        </w:rPr>
        <w:t xml:space="preserve">в письменной форме </w:t>
      </w:r>
      <w:r w:rsidR="00525AFA" w:rsidRPr="00B4498C">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B4498C">
        <w:rPr>
          <w:rFonts w:ascii="GHEA Grapalat" w:hAnsi="GHEA Grapalat"/>
          <w:lang w:val="hy-AM"/>
        </w:rPr>
        <w:t>-</w:t>
      </w:r>
      <w:r w:rsidR="00525AFA" w:rsidRPr="00B4498C">
        <w:rPr>
          <w:rFonts w:ascii="GHEA Grapalat" w:hAnsi="GHEA Grapalat"/>
        </w:rPr>
        <w:t xml:space="preserve"> </w:t>
      </w:r>
      <w:r w:rsidR="00AE291E" w:rsidRPr="00B4498C">
        <w:rPr>
          <w:rFonts w:ascii="GHEA Grapalat" w:hAnsi="GHEA Grapalat"/>
        </w:rPr>
        <w:t>Министерству Финансов РА</w:t>
      </w:r>
      <w:r w:rsidR="00525AFA" w:rsidRPr="00B4498C">
        <w:rPr>
          <w:rFonts w:ascii="GHEA Grapalat" w:hAnsi="GHEA Grapalat"/>
          <w:lang w:val="hy-AM"/>
        </w:rPr>
        <w:t>,</w:t>
      </w:r>
      <w:r w:rsidR="00525AFA" w:rsidRPr="00B4498C">
        <w:rPr>
          <w:rFonts w:ascii="GHEA Grapalat" w:hAnsi="GHEA Grapalat"/>
        </w:rPr>
        <w:t xml:space="preserve"> в течение </w:t>
      </w:r>
      <w:r w:rsidR="00237298" w:rsidRPr="00B4498C">
        <w:rPr>
          <w:rFonts w:ascii="GHEA Grapalat" w:hAnsi="GHEA Grapalat"/>
        </w:rPr>
        <w:t xml:space="preserve">пяти </w:t>
      </w:r>
      <w:r w:rsidR="00525AFA" w:rsidRPr="00B4498C">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B4498C">
        <w:rPr>
          <w:rFonts w:ascii="GHEA Grapalat" w:hAnsi="GHEA Grapalat"/>
        </w:rPr>
        <w:t xml:space="preserve">или Министерством Финансов РА </w:t>
      </w:r>
      <w:r w:rsidR="00525AFA" w:rsidRPr="00B4498C">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B449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4498C">
        <w:rPr>
          <w:rFonts w:ascii="GHEA Grapalat" w:hAnsi="GHEA Grapalat"/>
        </w:rPr>
        <w:t xml:space="preserve">10.8 </w:t>
      </w:r>
      <w:r w:rsidRPr="00B4498C">
        <w:rPr>
          <w:rFonts w:ascii="GHEA Grapalat" w:hAnsi="GHEA Grapalat" w:hint="eastAsia"/>
        </w:rPr>
        <w:t>О</w:t>
      </w:r>
      <w:r w:rsidRPr="00B4498C">
        <w:rPr>
          <w:rFonts w:ascii="GHEA Grapalat" w:hAnsi="GHEA Grapalat"/>
        </w:rPr>
        <w:t xml:space="preserve"> </w:t>
      </w:r>
      <w:r w:rsidRPr="00B4498C">
        <w:rPr>
          <w:rFonts w:ascii="GHEA Grapalat" w:hAnsi="GHEA Grapalat" w:hint="eastAsia"/>
        </w:rPr>
        <w:t>возврате</w:t>
      </w:r>
      <w:r w:rsidRPr="00B4498C">
        <w:rPr>
          <w:rFonts w:ascii="GHEA Grapalat" w:hAnsi="GHEA Grapalat"/>
        </w:rPr>
        <w:t xml:space="preserve"> </w:t>
      </w:r>
      <w:r w:rsidRPr="00B4498C">
        <w:rPr>
          <w:rFonts w:ascii="GHEA Grapalat" w:hAnsi="GHEA Grapalat" w:hint="eastAsia"/>
        </w:rPr>
        <w:t>обеспечения</w:t>
      </w:r>
      <w:r w:rsidRPr="00B4498C">
        <w:rPr>
          <w:rFonts w:ascii="GHEA Grapalat" w:hAnsi="GHEA Grapalat"/>
        </w:rPr>
        <w:t xml:space="preserve"> </w:t>
      </w:r>
      <w:r w:rsidRPr="00B4498C">
        <w:rPr>
          <w:rFonts w:ascii="GHEA Grapalat" w:hAnsi="GHEA Grapalat" w:hint="eastAsia"/>
        </w:rPr>
        <w:t>договора</w:t>
      </w:r>
      <w:r w:rsidRPr="00B4498C">
        <w:rPr>
          <w:rFonts w:ascii="GHEA Grapalat" w:hAnsi="GHEA Grapalat"/>
        </w:rPr>
        <w:t xml:space="preserve"> </w:t>
      </w:r>
      <w:r w:rsidRPr="00B4498C">
        <w:rPr>
          <w:rFonts w:ascii="GHEA Grapalat" w:hAnsi="GHEA Grapalat" w:hint="eastAsia"/>
        </w:rPr>
        <w:t>руководитель</w:t>
      </w:r>
      <w:r w:rsidRPr="00B4498C">
        <w:rPr>
          <w:rFonts w:ascii="GHEA Grapalat" w:hAnsi="GHEA Grapalat"/>
        </w:rPr>
        <w:t xml:space="preserve"> </w:t>
      </w:r>
      <w:r w:rsidRPr="00B4498C">
        <w:rPr>
          <w:rFonts w:ascii="GHEA Grapalat" w:hAnsi="GHEA Grapalat" w:hint="eastAsia"/>
        </w:rPr>
        <w:t>заказчика</w:t>
      </w: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письменной</w:t>
      </w:r>
      <w:r w:rsidRPr="00B4498C">
        <w:rPr>
          <w:rFonts w:ascii="GHEA Grapalat" w:hAnsi="GHEA Grapalat"/>
        </w:rPr>
        <w:t xml:space="preserve"> </w:t>
      </w:r>
      <w:r w:rsidRPr="00B4498C">
        <w:rPr>
          <w:rFonts w:ascii="GHEA Grapalat" w:hAnsi="GHEA Grapalat" w:hint="eastAsia"/>
        </w:rPr>
        <w:t>форме</w:t>
      </w: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течение</w:t>
      </w:r>
      <w:r w:rsidRPr="00B4498C">
        <w:rPr>
          <w:rFonts w:ascii="GHEA Grapalat" w:hAnsi="GHEA Grapalat"/>
        </w:rPr>
        <w:t xml:space="preserve"> </w:t>
      </w:r>
      <w:r w:rsidRPr="00B4498C">
        <w:rPr>
          <w:rFonts w:ascii="GHEA Grapalat" w:hAnsi="GHEA Grapalat" w:hint="eastAsia"/>
        </w:rPr>
        <w:t>пяти</w:t>
      </w:r>
      <w:r w:rsidRPr="00B4498C">
        <w:rPr>
          <w:rFonts w:ascii="GHEA Grapalat" w:hAnsi="GHEA Grapalat"/>
        </w:rPr>
        <w:t xml:space="preserve"> </w:t>
      </w:r>
      <w:r w:rsidRPr="00B4498C">
        <w:rPr>
          <w:rFonts w:ascii="GHEA Grapalat" w:hAnsi="GHEA Grapalat" w:hint="eastAsia"/>
        </w:rPr>
        <w:t>рабочих</w:t>
      </w:r>
      <w:r w:rsidRPr="00B4498C">
        <w:rPr>
          <w:rFonts w:ascii="GHEA Grapalat" w:hAnsi="GHEA Grapalat"/>
        </w:rPr>
        <w:t xml:space="preserve"> </w:t>
      </w:r>
      <w:r w:rsidRPr="00B4498C">
        <w:rPr>
          <w:rFonts w:ascii="GHEA Grapalat" w:hAnsi="GHEA Grapalat" w:hint="eastAsia"/>
        </w:rPr>
        <w:t>дней</w:t>
      </w:r>
      <w:r w:rsidRPr="00B4498C">
        <w:rPr>
          <w:rFonts w:ascii="GHEA Grapalat" w:hAnsi="GHEA Grapalat"/>
        </w:rPr>
        <w:t xml:space="preserve">, </w:t>
      </w:r>
      <w:r w:rsidRPr="00B4498C">
        <w:rPr>
          <w:rFonts w:ascii="GHEA Grapalat" w:hAnsi="GHEA Grapalat" w:hint="eastAsia"/>
        </w:rPr>
        <w:t>следующих</w:t>
      </w:r>
      <w:r w:rsidRPr="00B4498C">
        <w:rPr>
          <w:rFonts w:ascii="GHEA Grapalat" w:hAnsi="GHEA Grapalat"/>
        </w:rPr>
        <w:t xml:space="preserve"> </w:t>
      </w:r>
      <w:r w:rsidRPr="00B4498C">
        <w:rPr>
          <w:rFonts w:ascii="GHEA Grapalat" w:hAnsi="GHEA Grapalat" w:hint="eastAsia"/>
        </w:rPr>
        <w:t>за</w:t>
      </w:r>
      <w:r w:rsidRPr="00B4498C">
        <w:rPr>
          <w:rFonts w:ascii="GHEA Grapalat" w:hAnsi="GHEA Grapalat"/>
        </w:rPr>
        <w:t xml:space="preserve"> </w:t>
      </w:r>
      <w:r w:rsidR="00E26CC1" w:rsidRPr="00B4498C">
        <w:rPr>
          <w:rFonts w:ascii="GHEA Grapalat" w:hAnsi="GHEA Grapalat"/>
        </w:rPr>
        <w:t>днем возникновения основания возврата обеспечения</w:t>
      </w:r>
      <w:r w:rsidR="00E26CC1" w:rsidRPr="00B4498C" w:rsidDel="00960F8B">
        <w:rPr>
          <w:rFonts w:ascii="GHEA Grapalat" w:hAnsi="GHEA Grapalat"/>
        </w:rPr>
        <w:t xml:space="preserve"> </w:t>
      </w:r>
      <w:r w:rsidR="00E26CC1" w:rsidRPr="00B4498C">
        <w:rPr>
          <w:rFonts w:ascii="GHEA Grapalat" w:hAnsi="GHEA Grapalat"/>
        </w:rPr>
        <w:t>уведомляет</w:t>
      </w:r>
      <w:r w:rsidRPr="00B4498C">
        <w:rPr>
          <w:rFonts w:ascii="GHEA Grapalat" w:hAnsi="GHEA Grapalat"/>
        </w:rPr>
        <w:t>:</w:t>
      </w:r>
    </w:p>
    <w:p w14:paraId="39E8A827" w14:textId="77777777" w:rsidR="00671CF1" w:rsidRPr="00B449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случае</w:t>
      </w:r>
      <w:r w:rsidRPr="00B4498C">
        <w:rPr>
          <w:rFonts w:ascii="GHEA Grapalat" w:hAnsi="GHEA Grapalat"/>
        </w:rPr>
        <w:t xml:space="preserve"> </w:t>
      </w:r>
      <w:r w:rsidR="001D6E7A" w:rsidRPr="00B4498C">
        <w:rPr>
          <w:rFonts w:ascii="GHEA Grapalat" w:hAnsi="GHEA Grapalat" w:hint="eastAsia"/>
        </w:rPr>
        <w:t xml:space="preserve">обеспечения </w:t>
      </w:r>
      <w:r w:rsidRPr="00B4498C">
        <w:rPr>
          <w:rFonts w:ascii="GHEA Grapalat" w:hAnsi="GHEA Grapalat" w:hint="eastAsia"/>
        </w:rPr>
        <w:t>представлен</w:t>
      </w:r>
      <w:r w:rsidR="005476EA" w:rsidRPr="00B4498C">
        <w:rPr>
          <w:rFonts w:ascii="GHEA Grapalat" w:hAnsi="GHEA Grapalat"/>
        </w:rPr>
        <w:t>ного</w:t>
      </w: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форме</w:t>
      </w:r>
      <w:r w:rsidRPr="00B4498C">
        <w:rPr>
          <w:rFonts w:ascii="GHEA Grapalat" w:hAnsi="GHEA Grapalat"/>
        </w:rPr>
        <w:t xml:space="preserve"> наличных денег - </w:t>
      </w:r>
      <w:r w:rsidRPr="00B4498C">
        <w:rPr>
          <w:rFonts w:ascii="GHEA Grapalat" w:hAnsi="GHEA Grapalat" w:hint="eastAsia"/>
        </w:rPr>
        <w:t>Министерство</w:t>
      </w:r>
      <w:r w:rsidRPr="00B4498C">
        <w:rPr>
          <w:rFonts w:ascii="GHEA Grapalat" w:hAnsi="GHEA Grapalat"/>
        </w:rPr>
        <w:t xml:space="preserve"> </w:t>
      </w:r>
      <w:r w:rsidRPr="00B4498C">
        <w:rPr>
          <w:rFonts w:ascii="GHEA Grapalat" w:hAnsi="GHEA Grapalat" w:hint="eastAsia"/>
        </w:rPr>
        <w:t>финансов</w:t>
      </w:r>
      <w:r w:rsidRPr="00B4498C">
        <w:rPr>
          <w:rFonts w:ascii="GHEA Grapalat" w:hAnsi="GHEA Grapalat"/>
        </w:rPr>
        <w:t xml:space="preserve"> </w:t>
      </w:r>
      <w:r w:rsidRPr="00B4498C">
        <w:rPr>
          <w:rFonts w:ascii="GHEA Grapalat" w:hAnsi="GHEA Grapalat" w:hint="eastAsia"/>
        </w:rPr>
        <w:t>РА</w:t>
      </w:r>
      <w:r w:rsidRPr="00B4498C">
        <w:rPr>
          <w:rFonts w:ascii="GHEA Grapalat" w:hAnsi="GHEA Grapalat"/>
        </w:rPr>
        <w:t xml:space="preserve"> </w:t>
      </w:r>
      <w:r w:rsidRPr="00B4498C">
        <w:rPr>
          <w:rFonts w:ascii="GHEA Grapalat" w:hAnsi="GHEA Grapalat" w:hint="eastAsia"/>
        </w:rPr>
        <w:t>с</w:t>
      </w:r>
      <w:r w:rsidRPr="00B4498C">
        <w:rPr>
          <w:rFonts w:ascii="GHEA Grapalat" w:hAnsi="GHEA Grapalat"/>
        </w:rPr>
        <w:t xml:space="preserve"> </w:t>
      </w:r>
      <w:r w:rsidRPr="00B4498C">
        <w:rPr>
          <w:rFonts w:ascii="GHEA Grapalat" w:hAnsi="GHEA Grapalat" w:hint="eastAsia"/>
        </w:rPr>
        <w:t>приложением</w:t>
      </w:r>
      <w:r w:rsidRPr="00B4498C">
        <w:rPr>
          <w:rFonts w:ascii="GHEA Grapalat" w:hAnsi="GHEA Grapalat"/>
        </w:rPr>
        <w:t xml:space="preserve"> </w:t>
      </w:r>
      <w:r w:rsidRPr="00B4498C">
        <w:rPr>
          <w:rFonts w:ascii="GHEA Grapalat" w:hAnsi="GHEA Grapalat" w:hint="eastAsia"/>
        </w:rPr>
        <w:t>копии</w:t>
      </w:r>
      <w:r w:rsidRPr="00B4498C">
        <w:rPr>
          <w:rFonts w:ascii="GHEA Grapalat" w:hAnsi="GHEA Grapalat"/>
        </w:rPr>
        <w:t xml:space="preserve"> представленного в заявке </w:t>
      </w:r>
      <w:r w:rsidRPr="00B4498C">
        <w:rPr>
          <w:rFonts w:ascii="GHEA Grapalat" w:hAnsi="GHEA Grapalat" w:hint="eastAsia"/>
        </w:rPr>
        <w:t>документа</w:t>
      </w:r>
      <w:r w:rsidRPr="00B4498C">
        <w:rPr>
          <w:rFonts w:ascii="GHEA Grapalat" w:hAnsi="GHEA Grapalat"/>
        </w:rPr>
        <w:t xml:space="preserve">, </w:t>
      </w:r>
      <w:r w:rsidRPr="00B4498C">
        <w:rPr>
          <w:rFonts w:ascii="GHEA Grapalat" w:hAnsi="GHEA Grapalat" w:hint="eastAsia"/>
        </w:rPr>
        <w:t>об</w:t>
      </w:r>
      <w:r w:rsidRPr="00B4498C">
        <w:rPr>
          <w:rFonts w:ascii="GHEA Grapalat" w:hAnsi="GHEA Grapalat"/>
        </w:rPr>
        <w:t xml:space="preserve"> </w:t>
      </w:r>
      <w:r w:rsidRPr="00B4498C">
        <w:rPr>
          <w:rFonts w:ascii="GHEA Grapalat" w:hAnsi="GHEA Grapalat" w:hint="eastAsia"/>
        </w:rPr>
        <w:t>обосновании</w:t>
      </w:r>
      <w:r w:rsidRPr="00B4498C">
        <w:rPr>
          <w:rFonts w:ascii="GHEA Grapalat" w:hAnsi="GHEA Grapalat"/>
        </w:rPr>
        <w:t xml:space="preserve"> </w:t>
      </w:r>
      <w:r w:rsidRPr="00B4498C">
        <w:rPr>
          <w:rFonts w:ascii="GHEA Grapalat" w:hAnsi="GHEA Grapalat" w:hint="eastAsia"/>
        </w:rPr>
        <w:t>платежа</w:t>
      </w:r>
      <w:r w:rsidRPr="00B4498C">
        <w:rPr>
          <w:rFonts w:ascii="GHEA Grapalat" w:hAnsi="GHEA Grapalat"/>
        </w:rPr>
        <w:t>,;</w:t>
      </w:r>
    </w:p>
    <w:p w14:paraId="2D87A601" w14:textId="77777777" w:rsidR="00671CF1" w:rsidRPr="00B449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случае</w:t>
      </w:r>
      <w:r w:rsidRPr="00B4498C">
        <w:rPr>
          <w:rFonts w:ascii="GHEA Grapalat" w:hAnsi="GHEA Grapalat"/>
        </w:rPr>
        <w:t xml:space="preserve"> </w:t>
      </w:r>
      <w:r w:rsidRPr="00B4498C">
        <w:rPr>
          <w:rFonts w:ascii="GHEA Grapalat" w:hAnsi="GHEA Grapalat" w:hint="eastAsia"/>
        </w:rPr>
        <w:t>обеспечения</w:t>
      </w:r>
      <w:r w:rsidRPr="00B4498C">
        <w:rPr>
          <w:rFonts w:ascii="GHEA Grapalat" w:hAnsi="GHEA Grapalat"/>
        </w:rPr>
        <w:t xml:space="preserve">, </w:t>
      </w:r>
      <w:r w:rsidRPr="00B4498C">
        <w:rPr>
          <w:rFonts w:ascii="GHEA Grapalat" w:hAnsi="GHEA Grapalat" w:hint="eastAsia"/>
        </w:rPr>
        <w:t>представленного</w:t>
      </w: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виде</w:t>
      </w:r>
      <w:r w:rsidRPr="00B4498C">
        <w:rPr>
          <w:rFonts w:ascii="GHEA Grapalat" w:hAnsi="GHEA Grapalat"/>
        </w:rPr>
        <w:t xml:space="preserve"> </w:t>
      </w:r>
      <w:r w:rsidRPr="00B4498C">
        <w:rPr>
          <w:rFonts w:ascii="GHEA Grapalat" w:hAnsi="GHEA Grapalat" w:hint="eastAsia"/>
        </w:rPr>
        <w:t>банковской</w:t>
      </w:r>
      <w:r w:rsidRPr="00B4498C">
        <w:rPr>
          <w:rFonts w:ascii="GHEA Grapalat" w:hAnsi="GHEA Grapalat"/>
        </w:rPr>
        <w:t xml:space="preserve"> </w:t>
      </w:r>
      <w:r w:rsidRPr="00B4498C">
        <w:rPr>
          <w:rFonts w:ascii="GHEA Grapalat" w:hAnsi="GHEA Grapalat" w:hint="eastAsia"/>
        </w:rPr>
        <w:t>гарантии</w:t>
      </w:r>
      <w:r w:rsidRPr="00B4498C">
        <w:rPr>
          <w:rFonts w:ascii="GHEA Grapalat" w:hAnsi="GHEA Grapalat"/>
        </w:rPr>
        <w:t xml:space="preserve">- </w:t>
      </w:r>
      <w:r w:rsidRPr="00B4498C">
        <w:rPr>
          <w:rFonts w:ascii="GHEA Grapalat" w:hAnsi="GHEA Grapalat" w:hint="eastAsia"/>
        </w:rPr>
        <w:t>банк</w:t>
      </w:r>
      <w:r w:rsidRPr="00B4498C">
        <w:rPr>
          <w:rFonts w:ascii="GHEA Grapalat" w:hAnsi="GHEA Grapalat"/>
        </w:rPr>
        <w:t xml:space="preserve">, </w:t>
      </w:r>
      <w:r w:rsidRPr="00B4498C">
        <w:rPr>
          <w:rFonts w:ascii="GHEA Grapalat" w:hAnsi="GHEA Grapalat" w:hint="eastAsia"/>
        </w:rPr>
        <w:t>выдавший</w:t>
      </w:r>
      <w:r w:rsidRPr="00B4498C">
        <w:rPr>
          <w:rFonts w:ascii="GHEA Grapalat" w:hAnsi="GHEA Grapalat"/>
        </w:rPr>
        <w:t xml:space="preserve"> </w:t>
      </w:r>
      <w:r w:rsidRPr="00B4498C">
        <w:rPr>
          <w:rFonts w:ascii="GHEA Grapalat" w:hAnsi="GHEA Grapalat" w:hint="eastAsia"/>
        </w:rPr>
        <w:t>гарантию</w:t>
      </w:r>
      <w:r w:rsidRPr="00B4498C">
        <w:rPr>
          <w:rFonts w:ascii="GHEA Grapalat" w:hAnsi="GHEA Grapalat"/>
        </w:rPr>
        <w:t>;</w:t>
      </w:r>
    </w:p>
    <w:p w14:paraId="47F832EE" w14:textId="77777777" w:rsidR="00671CF1" w:rsidRPr="00B4498C"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случае</w:t>
      </w:r>
      <w:r w:rsidRPr="00B4498C">
        <w:rPr>
          <w:rFonts w:ascii="GHEA Grapalat" w:hAnsi="GHEA Grapalat"/>
        </w:rPr>
        <w:t xml:space="preserve"> </w:t>
      </w:r>
      <w:r w:rsidRPr="00B4498C">
        <w:rPr>
          <w:rFonts w:ascii="GHEA Grapalat" w:hAnsi="GHEA Grapalat" w:hint="eastAsia"/>
        </w:rPr>
        <w:t>обеспечения</w:t>
      </w:r>
      <w:r w:rsidRPr="00B4498C">
        <w:rPr>
          <w:rFonts w:ascii="GHEA Grapalat" w:hAnsi="GHEA Grapalat"/>
        </w:rPr>
        <w:t xml:space="preserve">, </w:t>
      </w:r>
      <w:r w:rsidRPr="00B4498C">
        <w:rPr>
          <w:rFonts w:ascii="GHEA Grapalat" w:hAnsi="GHEA Grapalat" w:hint="eastAsia"/>
        </w:rPr>
        <w:t>представленного</w:t>
      </w:r>
      <w:r w:rsidRPr="00B4498C">
        <w:rPr>
          <w:rFonts w:ascii="GHEA Grapalat" w:hAnsi="GHEA Grapalat"/>
        </w:rPr>
        <w:t xml:space="preserve"> </w:t>
      </w:r>
      <w:r w:rsidRPr="00B4498C">
        <w:rPr>
          <w:rFonts w:ascii="GHEA Grapalat" w:hAnsi="GHEA Grapalat" w:hint="eastAsia"/>
        </w:rPr>
        <w:t>в</w:t>
      </w:r>
      <w:r w:rsidRPr="00B4498C">
        <w:rPr>
          <w:rFonts w:ascii="GHEA Grapalat" w:hAnsi="GHEA Grapalat"/>
        </w:rPr>
        <w:t xml:space="preserve"> </w:t>
      </w:r>
      <w:r w:rsidRPr="00B4498C">
        <w:rPr>
          <w:rFonts w:ascii="GHEA Grapalat" w:hAnsi="GHEA Grapalat" w:hint="eastAsia"/>
        </w:rPr>
        <w:t>виде</w:t>
      </w:r>
      <w:r w:rsidRPr="00B4498C">
        <w:rPr>
          <w:rFonts w:ascii="GHEA Grapalat" w:hAnsi="GHEA Grapalat"/>
        </w:rPr>
        <w:t xml:space="preserve"> соглашения о неустойке - </w:t>
      </w:r>
      <w:r w:rsidRPr="00B4498C">
        <w:rPr>
          <w:rFonts w:ascii="GHEA Grapalat" w:hAnsi="GHEA Grapalat" w:hint="eastAsia"/>
        </w:rPr>
        <w:t>представивше</w:t>
      </w:r>
      <w:r w:rsidRPr="00B4498C">
        <w:rPr>
          <w:rFonts w:ascii="GHEA Grapalat" w:hAnsi="GHEA Grapalat"/>
        </w:rPr>
        <w:t>го его участника.</w:t>
      </w:r>
    </w:p>
    <w:p w14:paraId="17C6A1A4" w14:textId="77777777" w:rsidR="00671CF1" w:rsidRPr="00B4498C" w:rsidRDefault="00671CF1" w:rsidP="00EA64AF">
      <w:pPr>
        <w:widowControl w:val="0"/>
        <w:tabs>
          <w:tab w:val="left" w:pos="1134"/>
        </w:tabs>
        <w:spacing w:after="160"/>
        <w:ind w:firstLine="567"/>
        <w:jc w:val="both"/>
        <w:rPr>
          <w:rFonts w:ascii="GHEA Grapalat" w:hAnsi="GHEA Grapalat"/>
        </w:rPr>
      </w:pPr>
    </w:p>
    <w:p w14:paraId="3A33C780" w14:textId="77777777" w:rsidR="00096865" w:rsidRPr="00B4498C" w:rsidRDefault="002807DD" w:rsidP="002807DD">
      <w:pPr>
        <w:rPr>
          <w:rFonts w:ascii="GHEA Grapalat" w:hAnsi="GHEA Grapalat"/>
          <w:b/>
        </w:rPr>
      </w:pPr>
      <w:r w:rsidRPr="00B4498C">
        <w:rPr>
          <w:rFonts w:ascii="GHEA Grapalat" w:hAnsi="GHEA Grapalat"/>
          <w:b/>
        </w:rPr>
        <w:t xml:space="preserve">                       </w:t>
      </w:r>
      <w:r w:rsidR="008D5016" w:rsidRPr="00B4498C">
        <w:rPr>
          <w:rFonts w:ascii="GHEA Grapalat" w:hAnsi="GHEA Grapalat"/>
          <w:b/>
        </w:rPr>
        <w:t>11. ОБЪЯВЛЕНИЕ ПРОЦЕДУРЫ НЕСОСТОЯВШЕЙСЯ</w:t>
      </w:r>
    </w:p>
    <w:p w14:paraId="6F7958CE" w14:textId="77777777" w:rsidR="002807DD" w:rsidRPr="00B4498C" w:rsidRDefault="002807DD" w:rsidP="002807DD">
      <w:pPr>
        <w:rPr>
          <w:rFonts w:ascii="GHEA Grapalat" w:hAnsi="GHEA Grapalat" w:cs="Arial"/>
          <w:b/>
        </w:rPr>
      </w:pPr>
    </w:p>
    <w:p w14:paraId="1D50D8D7" w14:textId="77777777" w:rsidR="00096865" w:rsidRPr="00B4498C" w:rsidRDefault="00096865" w:rsidP="00B46D58">
      <w:pPr>
        <w:widowControl w:val="0"/>
        <w:tabs>
          <w:tab w:val="left" w:pos="1276"/>
        </w:tabs>
        <w:spacing w:after="160"/>
        <w:ind w:firstLine="567"/>
        <w:jc w:val="both"/>
        <w:rPr>
          <w:rFonts w:ascii="GHEA Grapalat" w:hAnsi="GHEA Grapalat" w:cs="Sylfaen"/>
        </w:rPr>
      </w:pPr>
      <w:r w:rsidRPr="00B4498C">
        <w:rPr>
          <w:rFonts w:ascii="GHEA Grapalat" w:hAnsi="GHEA Grapalat"/>
        </w:rPr>
        <w:t>11.1</w:t>
      </w:r>
      <w:r w:rsidR="00801AC7" w:rsidRPr="00B4498C">
        <w:rPr>
          <w:rFonts w:ascii="GHEA Grapalat" w:hAnsi="GHEA Grapalat"/>
        </w:rPr>
        <w:t>.</w:t>
      </w:r>
      <w:r w:rsidR="00801AC7" w:rsidRPr="00B4498C">
        <w:rPr>
          <w:rFonts w:ascii="GHEA Grapalat" w:hAnsi="GHEA Grapalat"/>
        </w:rPr>
        <w:tab/>
      </w:r>
      <w:r w:rsidRPr="00B4498C">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B4498C" w:rsidRDefault="00096865"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1)</w:t>
      </w:r>
      <w:r w:rsidR="00801AC7" w:rsidRPr="00B4498C">
        <w:rPr>
          <w:rFonts w:ascii="GHEA Grapalat" w:hAnsi="GHEA Grapalat"/>
        </w:rPr>
        <w:tab/>
      </w:r>
      <w:r w:rsidRPr="00B4498C">
        <w:rPr>
          <w:rFonts w:ascii="GHEA Grapalat" w:hAnsi="GHEA Grapalat"/>
        </w:rPr>
        <w:t>ни одна из заявок не соответствует условиям приглашения;</w:t>
      </w:r>
    </w:p>
    <w:p w14:paraId="022292FA" w14:textId="34396A17" w:rsidR="00096865" w:rsidRPr="00B4498C" w:rsidRDefault="00096865"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2)</w:t>
      </w:r>
      <w:r w:rsidR="00801AC7" w:rsidRPr="00B4498C">
        <w:rPr>
          <w:rFonts w:ascii="GHEA Grapalat" w:hAnsi="GHEA Grapalat"/>
        </w:rPr>
        <w:tab/>
      </w:r>
      <w:r w:rsidRPr="00B4498C">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B4498C" w:rsidRDefault="00096865"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3)</w:t>
      </w:r>
      <w:r w:rsidR="00801AC7" w:rsidRPr="00B4498C">
        <w:rPr>
          <w:rFonts w:ascii="GHEA Grapalat" w:hAnsi="GHEA Grapalat"/>
        </w:rPr>
        <w:tab/>
      </w:r>
      <w:r w:rsidRPr="00B4498C">
        <w:rPr>
          <w:rFonts w:ascii="GHEA Grapalat" w:hAnsi="GHEA Grapalat"/>
        </w:rPr>
        <w:t>не подано ни одной заявки;</w:t>
      </w:r>
    </w:p>
    <w:p w14:paraId="0E7964ED" w14:textId="77777777" w:rsidR="00096865"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4)</w:t>
      </w:r>
      <w:r w:rsidR="00801AC7" w:rsidRPr="00B4498C">
        <w:rPr>
          <w:rFonts w:ascii="GHEA Grapalat" w:hAnsi="GHEA Grapalat"/>
        </w:rPr>
        <w:tab/>
      </w:r>
      <w:r w:rsidRPr="00B4498C">
        <w:rPr>
          <w:rFonts w:ascii="GHEA Grapalat" w:hAnsi="GHEA Grapalat"/>
        </w:rPr>
        <w:t>договор не заключается.</w:t>
      </w:r>
    </w:p>
    <w:p w14:paraId="62219561" w14:textId="77777777" w:rsidR="00F62714" w:rsidRPr="00B4498C" w:rsidRDefault="00F62714"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 xml:space="preserve">Настоящая процедура объявляется несостоявшейся на основании пункта 4 части 1 статьи </w:t>
      </w:r>
      <w:r w:rsidR="00C673DD" w:rsidRPr="00B4498C">
        <w:rPr>
          <w:rFonts w:ascii="GHEA Grapalat" w:hAnsi="GHEA Grapalat"/>
        </w:rPr>
        <w:t xml:space="preserve">37 </w:t>
      </w:r>
      <w:r w:rsidRPr="00B4498C">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B4498C" w:rsidRDefault="00731D26" w:rsidP="00B46D58">
      <w:pPr>
        <w:widowControl w:val="0"/>
        <w:tabs>
          <w:tab w:val="left" w:pos="1276"/>
        </w:tabs>
        <w:spacing w:after="160"/>
        <w:ind w:firstLine="567"/>
        <w:jc w:val="both"/>
        <w:rPr>
          <w:rFonts w:ascii="GHEA Grapalat" w:hAnsi="GHEA Grapalat" w:cs="Sylfaen"/>
        </w:rPr>
      </w:pPr>
      <w:r w:rsidRPr="00B4498C">
        <w:rPr>
          <w:rFonts w:ascii="GHEA Grapalat" w:hAnsi="GHEA Grapalat"/>
        </w:rPr>
        <w:t>11.2</w:t>
      </w:r>
      <w:r w:rsidR="007642C2" w:rsidRPr="00B4498C">
        <w:rPr>
          <w:rFonts w:ascii="GHEA Grapalat" w:hAnsi="GHEA Grapalat"/>
        </w:rPr>
        <w:t>.</w:t>
      </w:r>
      <w:r w:rsidR="007642C2" w:rsidRPr="00B4498C">
        <w:rPr>
          <w:rFonts w:ascii="GHEA Grapalat" w:hAnsi="GHEA Grapalat"/>
        </w:rPr>
        <w:tab/>
      </w:r>
      <w:r w:rsidRPr="00B4498C">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B4498C" w:rsidRDefault="003D3420">
      <w:pPr>
        <w:rPr>
          <w:rFonts w:ascii="GHEA Grapalat" w:hAnsi="GHEA Grapalat"/>
          <w:b/>
        </w:rPr>
      </w:pPr>
    </w:p>
    <w:p w14:paraId="5173AB4F" w14:textId="77777777" w:rsidR="00096865" w:rsidRPr="00B4498C" w:rsidRDefault="008D5016" w:rsidP="00B46D58">
      <w:pPr>
        <w:widowControl w:val="0"/>
        <w:spacing w:after="160"/>
        <w:ind w:left="567" w:right="565"/>
        <w:jc w:val="center"/>
        <w:rPr>
          <w:rFonts w:ascii="GHEA Grapalat" w:hAnsi="GHEA Grapalat"/>
          <w:b/>
        </w:rPr>
      </w:pPr>
      <w:r w:rsidRPr="00B4498C">
        <w:rPr>
          <w:rFonts w:ascii="GHEA Grapalat" w:hAnsi="GHEA Grapalat"/>
          <w:b/>
        </w:rPr>
        <w:t xml:space="preserve">12. ПРАВО УЧАСТНИКА И </w:t>
      </w:r>
      <w:r w:rsidR="008E3307" w:rsidRPr="00B4498C">
        <w:rPr>
          <w:rFonts w:ascii="GHEA Grapalat" w:hAnsi="GHEA Grapalat"/>
          <w:b/>
        </w:rPr>
        <w:t xml:space="preserve">ПОРЯДОК ОБЖАЛОВАНИЯ ИМ </w:t>
      </w:r>
      <w:r w:rsidR="00025A85" w:rsidRPr="00B4498C">
        <w:rPr>
          <w:rFonts w:ascii="GHEA Grapalat" w:hAnsi="GHEA Grapalat"/>
          <w:b/>
        </w:rPr>
        <w:br/>
      </w:r>
      <w:r w:rsidRPr="00B4498C">
        <w:rPr>
          <w:rFonts w:ascii="GHEA Grapalat" w:hAnsi="GHEA Grapalat"/>
          <w:b/>
        </w:rPr>
        <w:t>ДЕЙСТВИЙ И (ИЛИ) ПРИНЯТЫХ РЕШЕНИЙ, СВЯЗАННЫХ</w:t>
      </w:r>
      <w:r w:rsidR="00025A85" w:rsidRPr="00B4498C">
        <w:rPr>
          <w:rFonts w:ascii="Courier New" w:hAnsi="Courier New" w:cs="Courier New"/>
          <w:b/>
          <w:lang w:val="en-US"/>
        </w:rPr>
        <w:t> </w:t>
      </w:r>
      <w:r w:rsidRPr="00B4498C">
        <w:rPr>
          <w:rFonts w:ascii="GHEA Grapalat" w:hAnsi="GHEA Grapalat"/>
          <w:b/>
        </w:rPr>
        <w:t>С</w:t>
      </w:r>
      <w:r w:rsidR="00025A85" w:rsidRPr="00B4498C">
        <w:rPr>
          <w:rFonts w:ascii="Courier New" w:hAnsi="Courier New" w:cs="Courier New"/>
          <w:b/>
          <w:lang w:val="en-US"/>
        </w:rPr>
        <w:t> </w:t>
      </w:r>
      <w:r w:rsidRPr="00B4498C">
        <w:rPr>
          <w:rFonts w:ascii="GHEA Grapalat" w:hAnsi="GHEA Grapalat"/>
          <w:b/>
        </w:rPr>
        <w:t>ПРОЦЕССОМ ЗАКУПКИ</w:t>
      </w:r>
    </w:p>
    <w:p w14:paraId="5D7FD635" w14:textId="77777777" w:rsidR="00E47984" w:rsidRPr="00B4498C" w:rsidRDefault="00E47984" w:rsidP="00E47984">
      <w:pPr>
        <w:widowControl w:val="0"/>
        <w:tabs>
          <w:tab w:val="left" w:pos="1276"/>
        </w:tabs>
        <w:ind w:firstLine="567"/>
        <w:jc w:val="both"/>
        <w:rPr>
          <w:rFonts w:ascii="GHEA Grapalat" w:hAnsi="GHEA Grapalat"/>
        </w:rPr>
      </w:pPr>
      <w:r w:rsidRPr="00B4498C">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B4498C" w:rsidRDefault="00E47984" w:rsidP="00E47984">
      <w:pPr>
        <w:widowControl w:val="0"/>
        <w:tabs>
          <w:tab w:val="left" w:pos="1276"/>
        </w:tabs>
        <w:ind w:firstLine="567"/>
        <w:jc w:val="both"/>
        <w:rPr>
          <w:rFonts w:ascii="GHEA Grapalat" w:hAnsi="GHEA Grapalat"/>
        </w:rPr>
      </w:pPr>
      <w:r w:rsidRPr="00B4498C">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B4498C" w:rsidRDefault="00E47984" w:rsidP="00E47984">
      <w:pPr>
        <w:widowControl w:val="0"/>
        <w:tabs>
          <w:tab w:val="left" w:pos="1276"/>
        </w:tabs>
        <w:ind w:firstLine="567"/>
        <w:jc w:val="both"/>
        <w:rPr>
          <w:rFonts w:ascii="GHEA Grapalat" w:hAnsi="GHEA Grapalat"/>
        </w:rPr>
      </w:pPr>
      <w:r w:rsidRPr="00B4498C">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B4498C" w:rsidRDefault="00E47984" w:rsidP="00E47984">
      <w:pPr>
        <w:widowControl w:val="0"/>
        <w:tabs>
          <w:tab w:val="left" w:pos="1276"/>
        </w:tabs>
        <w:ind w:firstLine="567"/>
        <w:jc w:val="both"/>
        <w:rPr>
          <w:rFonts w:ascii="GHEA Grapalat" w:hAnsi="GHEA Grapalat"/>
        </w:rPr>
      </w:pPr>
      <w:r w:rsidRPr="00B4498C">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B4498C" w:rsidRDefault="00E47984" w:rsidP="00E47984">
      <w:pPr>
        <w:widowControl w:val="0"/>
        <w:ind w:firstLine="567"/>
        <w:jc w:val="both"/>
        <w:rPr>
          <w:rFonts w:ascii="GHEA Grapalat" w:hAnsi="GHEA Grapalat"/>
        </w:rPr>
      </w:pPr>
      <w:r w:rsidRPr="00B4498C">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B4498C" w:rsidRDefault="00E47984" w:rsidP="00E47984">
      <w:pPr>
        <w:jc w:val="both"/>
        <w:rPr>
          <w:rFonts w:ascii="GHEA Grapalat" w:hAnsi="GHEA Grapalat"/>
        </w:rPr>
      </w:pPr>
      <w:r w:rsidRPr="00B4498C">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B4498C" w:rsidRDefault="00E47984" w:rsidP="00E47984">
      <w:pPr>
        <w:jc w:val="both"/>
        <w:rPr>
          <w:rFonts w:ascii="GHEA Grapalat" w:hAnsi="GHEA Grapalat"/>
        </w:rPr>
      </w:pPr>
      <w:r w:rsidRPr="00B4498C">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B4498C" w:rsidRDefault="00E47984" w:rsidP="00E47984">
      <w:pPr>
        <w:jc w:val="both"/>
        <w:rPr>
          <w:rFonts w:ascii="GHEA Grapalat" w:hAnsi="GHEA Grapalat"/>
        </w:rPr>
      </w:pPr>
      <w:r w:rsidRPr="00B4498C">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B4498C" w:rsidRDefault="00E47984" w:rsidP="00E47984">
      <w:pPr>
        <w:jc w:val="both"/>
        <w:rPr>
          <w:rFonts w:ascii="GHEA Grapalat" w:hAnsi="GHEA Grapalat"/>
          <w:lang w:val="hy-AM"/>
        </w:rPr>
      </w:pPr>
      <w:r w:rsidRPr="00B4498C">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B4498C" w:rsidRDefault="00E47984" w:rsidP="00E47984">
      <w:pPr>
        <w:jc w:val="both"/>
        <w:rPr>
          <w:rFonts w:ascii="GHEA Grapalat" w:hAnsi="GHEA Grapalat"/>
        </w:rPr>
      </w:pPr>
      <w:r w:rsidRPr="00B4498C">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B4498C" w:rsidRDefault="00E47984" w:rsidP="00E47984">
      <w:pPr>
        <w:jc w:val="both"/>
        <w:rPr>
          <w:rFonts w:ascii="GHEA Grapalat" w:hAnsi="GHEA Grapalat"/>
          <w:lang w:val="hy-AM"/>
        </w:rPr>
      </w:pPr>
      <w:r w:rsidRPr="00B4498C">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4498C">
        <w:rPr>
          <w:rFonts w:ascii="GHEA Grapalat" w:hAnsi="GHEA Grapalat"/>
          <w:lang w:val="hy-AM"/>
        </w:rPr>
        <w:t>.</w:t>
      </w:r>
    </w:p>
    <w:p w14:paraId="4EB6EC37" w14:textId="77777777" w:rsidR="00E47984" w:rsidRPr="00B4498C" w:rsidRDefault="00E47984" w:rsidP="00E47984">
      <w:pPr>
        <w:jc w:val="both"/>
        <w:rPr>
          <w:rFonts w:ascii="GHEA Grapalat" w:hAnsi="GHEA Grapalat"/>
          <w:lang w:val="hy-AM"/>
        </w:rPr>
      </w:pPr>
      <w:r w:rsidRPr="00B4498C">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4498C">
        <w:rPr>
          <w:rFonts w:ascii="GHEA Grapalat" w:hAnsi="GHEA Grapalat"/>
          <w:lang w:val="hy-AM"/>
        </w:rPr>
        <w:t>.</w:t>
      </w:r>
      <w:r w:rsidRPr="00B4498C">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4498C">
        <w:rPr>
          <w:rFonts w:ascii="GHEA Grapalat" w:hAnsi="GHEA Grapalat"/>
          <w:lang w:val="hy-AM"/>
        </w:rPr>
        <w:t>.</w:t>
      </w:r>
    </w:p>
    <w:p w14:paraId="5A90EC18" w14:textId="77777777" w:rsidR="00E47984" w:rsidRPr="00B4498C" w:rsidRDefault="00E47984" w:rsidP="00E47984">
      <w:pPr>
        <w:jc w:val="both"/>
        <w:rPr>
          <w:rFonts w:ascii="GHEA Grapalat" w:hAnsi="GHEA Grapalat"/>
          <w:lang w:val="hy-AM"/>
        </w:rPr>
      </w:pPr>
      <w:r w:rsidRPr="00B4498C">
        <w:rPr>
          <w:rFonts w:ascii="GHEA Grapalat" w:hAnsi="GHEA Grapalat"/>
        </w:rPr>
        <w:lastRenderedPageBreak/>
        <w:t xml:space="preserve">12.11. </w:t>
      </w:r>
      <w:r w:rsidRPr="00B4498C">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B4498C" w:rsidRDefault="00E47984" w:rsidP="00E47984">
      <w:pPr>
        <w:jc w:val="both"/>
        <w:rPr>
          <w:rFonts w:ascii="GHEA Grapalat" w:hAnsi="GHEA Grapalat"/>
        </w:rPr>
      </w:pPr>
      <w:r w:rsidRPr="00B4498C">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B4498C" w:rsidRDefault="00E47984" w:rsidP="00E47984">
      <w:pPr>
        <w:jc w:val="both"/>
        <w:rPr>
          <w:rFonts w:ascii="GHEA Grapalat" w:hAnsi="GHEA Grapalat"/>
        </w:rPr>
      </w:pPr>
      <w:r w:rsidRPr="00B4498C">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B4498C" w:rsidRDefault="00E47984" w:rsidP="00E47984">
      <w:pPr>
        <w:jc w:val="both"/>
        <w:rPr>
          <w:rFonts w:ascii="GHEA Grapalat" w:hAnsi="GHEA Grapalat"/>
        </w:rPr>
      </w:pPr>
      <w:r w:rsidRPr="00B4498C">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B4498C" w:rsidRDefault="00E47984" w:rsidP="00E47984">
      <w:pPr>
        <w:jc w:val="both"/>
        <w:rPr>
          <w:rFonts w:ascii="GHEA Grapalat" w:hAnsi="GHEA Grapalat"/>
        </w:rPr>
      </w:pPr>
      <w:r w:rsidRPr="00B4498C">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B4498C" w:rsidRDefault="00E47984" w:rsidP="00E47984">
      <w:pPr>
        <w:jc w:val="both"/>
        <w:rPr>
          <w:rFonts w:ascii="GHEA Grapalat" w:hAnsi="GHEA Grapalat"/>
        </w:rPr>
      </w:pPr>
      <w:r w:rsidRPr="00B4498C">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B4498C" w:rsidRDefault="00E47984" w:rsidP="00E47984">
      <w:pPr>
        <w:jc w:val="both"/>
        <w:rPr>
          <w:rFonts w:ascii="GHEA Grapalat" w:hAnsi="GHEA Grapalat"/>
        </w:rPr>
      </w:pPr>
      <w:r w:rsidRPr="00B4498C">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B4498C" w:rsidRDefault="00E47984" w:rsidP="00E47984">
      <w:pPr>
        <w:jc w:val="both"/>
        <w:rPr>
          <w:rFonts w:ascii="GHEA Grapalat" w:hAnsi="GHEA Grapalat"/>
        </w:rPr>
      </w:pPr>
      <w:r w:rsidRPr="00B4498C">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B4498C" w:rsidRDefault="00E47984" w:rsidP="00E47984">
      <w:pPr>
        <w:jc w:val="both"/>
        <w:rPr>
          <w:rFonts w:ascii="GHEA Grapalat" w:hAnsi="GHEA Grapalat"/>
        </w:rPr>
      </w:pPr>
      <w:r w:rsidRPr="00B4498C">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B4498C" w:rsidRDefault="00E47984" w:rsidP="00E47984">
      <w:pPr>
        <w:jc w:val="both"/>
        <w:rPr>
          <w:rFonts w:ascii="GHEA Grapalat" w:hAnsi="GHEA Grapalat"/>
        </w:rPr>
      </w:pPr>
      <w:r w:rsidRPr="00B4498C">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B4498C" w:rsidRDefault="00E47984" w:rsidP="00E47984">
      <w:pPr>
        <w:jc w:val="both"/>
        <w:rPr>
          <w:rFonts w:ascii="GHEA Grapalat" w:hAnsi="GHEA Grapalat"/>
        </w:rPr>
      </w:pPr>
      <w:r w:rsidRPr="00B4498C">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B4498C" w:rsidRDefault="00E47984" w:rsidP="00E47984">
      <w:pPr>
        <w:jc w:val="both"/>
        <w:rPr>
          <w:rFonts w:ascii="GHEA Grapalat" w:hAnsi="GHEA Grapalat"/>
        </w:rPr>
      </w:pPr>
      <w:r w:rsidRPr="00B4498C">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B4498C" w:rsidRDefault="00E47984" w:rsidP="00E47984">
      <w:pPr>
        <w:jc w:val="both"/>
        <w:rPr>
          <w:rFonts w:ascii="GHEA Grapalat" w:hAnsi="GHEA Grapalat"/>
        </w:rPr>
      </w:pPr>
      <w:r w:rsidRPr="00B4498C">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B4498C" w:rsidRDefault="00E47984" w:rsidP="00E47984">
      <w:pPr>
        <w:widowControl w:val="0"/>
        <w:spacing w:after="160"/>
        <w:ind w:firstLine="567"/>
        <w:jc w:val="both"/>
        <w:rPr>
          <w:rFonts w:ascii="GHEA Grapalat" w:hAnsi="GHEA Grapalat" w:cs="Sylfaen"/>
          <w:b/>
        </w:rPr>
      </w:pPr>
      <w:r w:rsidRPr="00B4498C">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B4498C" w:rsidRDefault="00E47984" w:rsidP="00E47984">
      <w:pPr>
        <w:widowControl w:val="0"/>
        <w:spacing w:after="160"/>
        <w:jc w:val="both"/>
        <w:rPr>
          <w:rFonts w:ascii="GHEA Grapalat" w:hAnsi="GHEA Grapalat" w:cs="Sylfaen"/>
          <w:b/>
        </w:rPr>
      </w:pPr>
    </w:p>
    <w:p w14:paraId="5F5903F5" w14:textId="77777777" w:rsidR="004373E3" w:rsidRPr="00B4498C" w:rsidRDefault="004373E3" w:rsidP="00B46D58">
      <w:pPr>
        <w:rPr>
          <w:rFonts w:ascii="GHEA Grapalat" w:hAnsi="GHEA Grapalat"/>
          <w:b/>
          <w:lang w:val="hy-AM"/>
        </w:rPr>
      </w:pPr>
    </w:p>
    <w:p w14:paraId="121D14D9" w14:textId="77777777" w:rsidR="00294DD6" w:rsidRPr="00B4498C" w:rsidRDefault="00294DD6" w:rsidP="00B46D58">
      <w:pPr>
        <w:rPr>
          <w:rFonts w:ascii="GHEA Grapalat" w:hAnsi="GHEA Grapalat"/>
          <w:b/>
          <w:lang w:val="hy-AM"/>
        </w:rPr>
      </w:pPr>
    </w:p>
    <w:p w14:paraId="4FB919FD" w14:textId="77777777" w:rsidR="00294DD6" w:rsidRPr="00B4498C" w:rsidRDefault="00294DD6" w:rsidP="00B46D58">
      <w:pPr>
        <w:rPr>
          <w:rFonts w:ascii="GHEA Grapalat" w:hAnsi="GHEA Grapalat"/>
          <w:b/>
          <w:lang w:val="hy-AM"/>
        </w:rPr>
      </w:pPr>
    </w:p>
    <w:p w14:paraId="74F9AAD6" w14:textId="77777777" w:rsidR="00096865" w:rsidRPr="00B4498C" w:rsidRDefault="00096865" w:rsidP="00B46D58">
      <w:pPr>
        <w:widowControl w:val="0"/>
        <w:spacing w:after="160"/>
        <w:jc w:val="center"/>
        <w:rPr>
          <w:rFonts w:ascii="GHEA Grapalat" w:hAnsi="GHEA Grapalat"/>
          <w:b/>
        </w:rPr>
      </w:pPr>
      <w:r w:rsidRPr="00B4498C">
        <w:rPr>
          <w:rFonts w:ascii="GHEA Grapalat" w:hAnsi="GHEA Grapalat"/>
          <w:b/>
        </w:rPr>
        <w:t>ЧАСТЬ II</w:t>
      </w:r>
    </w:p>
    <w:p w14:paraId="291BD5F8" w14:textId="77777777" w:rsidR="008842CE" w:rsidRPr="00B4498C" w:rsidRDefault="008842CE" w:rsidP="00B46D58">
      <w:pPr>
        <w:widowControl w:val="0"/>
        <w:spacing w:after="160"/>
        <w:jc w:val="center"/>
        <w:rPr>
          <w:rFonts w:ascii="GHEA Grapalat" w:hAnsi="GHEA Grapalat"/>
          <w:b/>
        </w:rPr>
      </w:pPr>
    </w:p>
    <w:p w14:paraId="2BEC593F" w14:textId="47ADE389" w:rsidR="00096865" w:rsidRPr="00B4498C" w:rsidRDefault="00096865" w:rsidP="00B46D58">
      <w:pPr>
        <w:pStyle w:val="BodyText"/>
        <w:widowControl w:val="0"/>
        <w:spacing w:after="160"/>
        <w:jc w:val="center"/>
        <w:rPr>
          <w:rFonts w:ascii="GHEA Grapalat" w:hAnsi="GHEA Grapalat"/>
          <w:b/>
        </w:rPr>
      </w:pPr>
      <w:r w:rsidRPr="00B4498C">
        <w:rPr>
          <w:rFonts w:ascii="GHEA Grapalat" w:hAnsi="GHEA Grapalat"/>
          <w:b/>
        </w:rPr>
        <w:t>ИНСТРУКЦИЯ</w:t>
      </w:r>
      <w:r w:rsidR="00191D27" w:rsidRPr="00B4498C">
        <w:rPr>
          <w:rFonts w:ascii="GHEA Grapalat" w:hAnsi="GHEA Grapalat"/>
          <w:b/>
        </w:rPr>
        <w:t xml:space="preserve"> </w:t>
      </w:r>
      <w:r w:rsidRPr="00B4498C">
        <w:rPr>
          <w:rFonts w:ascii="GHEA Grapalat" w:hAnsi="GHEA Grapalat"/>
          <w:b/>
        </w:rPr>
        <w:t xml:space="preserve">ПО СОСТАВЛЕНИЮ </w:t>
      </w:r>
      <w:r w:rsidR="00191D27" w:rsidRPr="00B4498C">
        <w:rPr>
          <w:rFonts w:ascii="GHEA Grapalat" w:hAnsi="GHEA Grapalat"/>
          <w:b/>
        </w:rPr>
        <w:br/>
      </w:r>
      <w:r w:rsidRPr="00B4498C">
        <w:rPr>
          <w:rFonts w:ascii="GHEA Grapalat" w:hAnsi="GHEA Grapalat"/>
          <w:b/>
        </w:rPr>
        <w:t xml:space="preserve">ЗАЯВКИ НА </w:t>
      </w:r>
      <w:r w:rsidR="00916B57" w:rsidRPr="00B4498C">
        <w:rPr>
          <w:rFonts w:ascii="GHEA Grapalat" w:hAnsi="GHEA Grapalat"/>
          <w:b/>
        </w:rPr>
        <w:t>ЗАПРОС КОТИРОВОК</w:t>
      </w:r>
    </w:p>
    <w:p w14:paraId="25288AAC" w14:textId="77777777" w:rsidR="00096865" w:rsidRPr="00B4498C" w:rsidRDefault="00096865" w:rsidP="00B46D58">
      <w:pPr>
        <w:widowControl w:val="0"/>
        <w:spacing w:after="160"/>
        <w:jc w:val="center"/>
        <w:rPr>
          <w:rFonts w:ascii="GHEA Grapalat" w:hAnsi="GHEA Grapalat"/>
        </w:rPr>
      </w:pPr>
    </w:p>
    <w:p w14:paraId="1F5CB896" w14:textId="77777777" w:rsidR="00096865" w:rsidRPr="00B4498C" w:rsidRDefault="008D5016" w:rsidP="00B46D58">
      <w:pPr>
        <w:widowControl w:val="0"/>
        <w:spacing w:after="160"/>
        <w:jc w:val="center"/>
        <w:rPr>
          <w:rFonts w:ascii="GHEA Grapalat" w:hAnsi="GHEA Grapalat"/>
          <w:b/>
        </w:rPr>
      </w:pPr>
      <w:r w:rsidRPr="00B4498C">
        <w:rPr>
          <w:rFonts w:ascii="GHEA Grapalat" w:hAnsi="GHEA Grapalat"/>
          <w:b/>
        </w:rPr>
        <w:t>1. ОБЩИЕ ПОЛОЖЕНИЯ</w:t>
      </w:r>
    </w:p>
    <w:p w14:paraId="43220CA3" w14:textId="77777777" w:rsidR="00096865" w:rsidRPr="00B4498C" w:rsidRDefault="00096865"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1.1</w:t>
      </w:r>
      <w:r w:rsidR="003802B8" w:rsidRPr="00B4498C">
        <w:rPr>
          <w:rFonts w:ascii="GHEA Grapalat" w:hAnsi="GHEA Grapalat"/>
        </w:rPr>
        <w:t>.</w:t>
      </w:r>
      <w:r w:rsidR="003802B8" w:rsidRPr="00B4498C">
        <w:rPr>
          <w:rFonts w:ascii="GHEA Grapalat" w:hAnsi="GHEA Grapalat"/>
        </w:rPr>
        <w:tab/>
      </w:r>
      <w:r w:rsidRPr="00B4498C">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B4498C" w:rsidRDefault="00096865"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1.2</w:t>
      </w:r>
      <w:r w:rsidR="003802B8" w:rsidRPr="00B4498C">
        <w:rPr>
          <w:rFonts w:ascii="GHEA Grapalat" w:hAnsi="GHEA Grapalat"/>
        </w:rPr>
        <w:t>.</w:t>
      </w:r>
      <w:r w:rsidR="003802B8" w:rsidRPr="00B4498C">
        <w:rPr>
          <w:rFonts w:ascii="GHEA Grapalat" w:hAnsi="GHEA Grapalat"/>
        </w:rPr>
        <w:tab/>
      </w:r>
      <w:r w:rsidRPr="00B4498C">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1.3</w:t>
      </w:r>
      <w:r w:rsidR="003802B8" w:rsidRPr="00B4498C">
        <w:rPr>
          <w:rFonts w:ascii="GHEA Grapalat" w:hAnsi="GHEA Grapalat"/>
        </w:rPr>
        <w:t>.</w:t>
      </w:r>
      <w:r w:rsidR="003802B8" w:rsidRPr="00B4498C">
        <w:rPr>
          <w:rFonts w:ascii="GHEA Grapalat" w:hAnsi="GHEA Grapalat"/>
        </w:rPr>
        <w:tab/>
      </w:r>
      <w:r w:rsidRPr="00B4498C">
        <w:rPr>
          <w:rFonts w:ascii="GHEA Grapalat" w:hAnsi="GHEA Grapalat"/>
        </w:rPr>
        <w:t>Кроме армянского языка, заявки могут быть поданы также н</w:t>
      </w:r>
      <w:r w:rsidR="00191D27" w:rsidRPr="00B4498C">
        <w:rPr>
          <w:rFonts w:ascii="GHEA Grapalat" w:hAnsi="GHEA Grapalat"/>
        </w:rPr>
        <w:t>а английском или русском языке.</w:t>
      </w:r>
    </w:p>
    <w:p w14:paraId="6B70FB7D" w14:textId="77777777" w:rsidR="00096865" w:rsidRPr="00B4498C" w:rsidRDefault="008D5016" w:rsidP="00B46D58">
      <w:pPr>
        <w:widowControl w:val="0"/>
        <w:spacing w:after="160"/>
        <w:jc w:val="center"/>
        <w:rPr>
          <w:rFonts w:ascii="GHEA Grapalat" w:hAnsi="GHEA Grapalat"/>
          <w:b/>
        </w:rPr>
      </w:pPr>
      <w:r w:rsidRPr="00B4498C">
        <w:rPr>
          <w:rFonts w:ascii="GHEA Grapalat" w:hAnsi="GHEA Grapalat"/>
          <w:b/>
        </w:rPr>
        <w:t>2. ЗАЯВКА НА ПРОЦЕДУРУ</w:t>
      </w:r>
    </w:p>
    <w:p w14:paraId="686CD601" w14:textId="77777777" w:rsidR="002D5CF0" w:rsidRPr="00B4498C" w:rsidRDefault="0078387F" w:rsidP="00B46D58">
      <w:pPr>
        <w:widowControl w:val="0"/>
        <w:spacing w:after="160"/>
        <w:ind w:firstLine="567"/>
        <w:jc w:val="both"/>
        <w:rPr>
          <w:rFonts w:ascii="GHEA Grapalat" w:hAnsi="GHEA Grapalat" w:cs="Sylfaen"/>
        </w:rPr>
      </w:pPr>
      <w:r w:rsidRPr="00B4498C">
        <w:rPr>
          <w:rFonts w:ascii="GHEA Grapalat" w:hAnsi="GHEA Grapalat"/>
        </w:rPr>
        <w:t>Для участия в процедуре участник подает заявку посредством системы. К</w:t>
      </w:r>
      <w:r w:rsidR="003B3302" w:rsidRPr="00B4498C">
        <w:rPr>
          <w:rFonts w:ascii="Courier New" w:hAnsi="Courier New" w:cs="Courier New"/>
          <w:lang w:val="en-US"/>
        </w:rPr>
        <w:t> </w:t>
      </w:r>
      <w:r w:rsidRPr="00B4498C">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B4498C" w:rsidRDefault="002D5CF0" w:rsidP="00B46D58">
      <w:pPr>
        <w:widowControl w:val="0"/>
        <w:tabs>
          <w:tab w:val="left" w:pos="1134"/>
        </w:tabs>
        <w:spacing w:after="160"/>
        <w:ind w:firstLine="567"/>
        <w:jc w:val="both"/>
        <w:rPr>
          <w:rFonts w:ascii="GHEA Grapalat" w:hAnsi="GHEA Grapalat"/>
          <w:b/>
        </w:rPr>
      </w:pPr>
      <w:r w:rsidRPr="00B4498C">
        <w:rPr>
          <w:rFonts w:ascii="GHEA Grapalat" w:hAnsi="GHEA Grapalat"/>
          <w:b/>
        </w:rPr>
        <w:t>1)</w:t>
      </w:r>
      <w:r w:rsidR="005114D0" w:rsidRPr="00B4498C">
        <w:rPr>
          <w:rFonts w:ascii="GHEA Grapalat" w:hAnsi="GHEA Grapalat"/>
          <w:b/>
        </w:rPr>
        <w:tab/>
      </w:r>
      <w:r w:rsidRPr="00B4498C">
        <w:rPr>
          <w:rFonts w:ascii="GHEA Grapalat" w:hAnsi="GHEA Grapalat"/>
          <w:b/>
        </w:rPr>
        <w:t>"критерий Пригодности";</w:t>
      </w:r>
    </w:p>
    <w:p w14:paraId="09E8D772" w14:textId="77777777" w:rsidR="00D54B46" w:rsidRPr="00B4498C" w:rsidRDefault="002D5CF0" w:rsidP="00D54B46">
      <w:pPr>
        <w:widowControl w:val="0"/>
        <w:tabs>
          <w:tab w:val="left" w:pos="1134"/>
        </w:tabs>
        <w:spacing w:after="160"/>
        <w:ind w:firstLine="567"/>
        <w:jc w:val="both"/>
        <w:rPr>
          <w:rFonts w:ascii="GHEA Grapalat" w:hAnsi="GHEA Grapalat"/>
          <w:b/>
        </w:rPr>
      </w:pPr>
      <w:r w:rsidRPr="00B4498C">
        <w:rPr>
          <w:rFonts w:ascii="GHEA Grapalat" w:hAnsi="GHEA Grapalat"/>
        </w:rPr>
        <w:t>2.1</w:t>
      </w:r>
      <w:r w:rsidR="005114D0" w:rsidRPr="00B4498C">
        <w:rPr>
          <w:rFonts w:ascii="GHEA Grapalat" w:hAnsi="GHEA Grapalat"/>
        </w:rPr>
        <w:t>.</w:t>
      </w:r>
      <w:r w:rsidR="009873F3" w:rsidRPr="00B4498C">
        <w:rPr>
          <w:rFonts w:ascii="GHEA Grapalat" w:hAnsi="GHEA Grapalat"/>
        </w:rPr>
        <w:tab/>
      </w:r>
      <w:r w:rsidR="00D54B46" w:rsidRPr="00B4498C">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B4498C" w:rsidRDefault="009D7EFF" w:rsidP="00B46D58">
      <w:pPr>
        <w:widowControl w:val="0"/>
        <w:tabs>
          <w:tab w:val="left" w:pos="1134"/>
        </w:tabs>
        <w:spacing w:after="160"/>
        <w:ind w:firstLine="567"/>
        <w:jc w:val="both"/>
        <w:rPr>
          <w:rFonts w:ascii="GHEA Grapalat" w:hAnsi="GHEA Grapalat"/>
        </w:rPr>
      </w:pPr>
      <w:r w:rsidRPr="00B4498C">
        <w:rPr>
          <w:rFonts w:ascii="GHEA Grapalat" w:hAnsi="GHEA Grapalat"/>
        </w:rPr>
        <w:t>2.</w:t>
      </w:r>
      <w:r w:rsidR="000027E1" w:rsidRPr="00B4498C">
        <w:rPr>
          <w:rFonts w:ascii="GHEA Grapalat" w:hAnsi="GHEA Grapalat"/>
        </w:rPr>
        <w:t>2</w:t>
      </w:r>
      <w:r w:rsidR="00F429C4" w:rsidRPr="00B4498C">
        <w:rPr>
          <w:rFonts w:ascii="GHEA Grapalat" w:hAnsi="GHEA Grapalat"/>
        </w:rPr>
        <w:t>.</w:t>
      </w:r>
      <w:r w:rsidR="00EA7CA6" w:rsidRPr="00B4498C">
        <w:rPr>
          <w:rFonts w:ascii="GHEA Grapalat" w:hAnsi="GHEA Grapalat"/>
        </w:rPr>
        <w:t xml:space="preserve"> </w:t>
      </w:r>
      <w:r w:rsidR="00524D3D" w:rsidRPr="00B4498C">
        <w:rPr>
          <w:rFonts w:ascii="GHEA Grapalat" w:hAnsi="GHEA Grapalat"/>
        </w:rPr>
        <w:t xml:space="preserve"> </w:t>
      </w:r>
      <w:r w:rsidRPr="00B4498C">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B4498C" w:rsidRDefault="008D4137" w:rsidP="00B46D58">
      <w:pPr>
        <w:widowControl w:val="0"/>
        <w:tabs>
          <w:tab w:val="left" w:pos="1134"/>
        </w:tabs>
        <w:spacing w:after="160"/>
        <w:ind w:firstLine="567"/>
        <w:jc w:val="both"/>
        <w:rPr>
          <w:rFonts w:ascii="GHEA Grapalat" w:hAnsi="GHEA Grapalat"/>
        </w:rPr>
      </w:pPr>
      <w:r w:rsidRPr="00B4498C">
        <w:rPr>
          <w:rFonts w:ascii="GHEA Grapalat" w:hAnsi="GHEA Grapalat"/>
        </w:rPr>
        <w:t>2.</w:t>
      </w:r>
      <w:r w:rsidR="000027E1" w:rsidRPr="00B4498C">
        <w:rPr>
          <w:rFonts w:ascii="GHEA Grapalat" w:hAnsi="GHEA Grapalat"/>
        </w:rPr>
        <w:t>3</w:t>
      </w:r>
      <w:r w:rsidR="00F429C4" w:rsidRPr="00B4498C">
        <w:rPr>
          <w:rFonts w:ascii="GHEA Grapalat" w:hAnsi="GHEA Grapalat"/>
        </w:rPr>
        <w:t>.</w:t>
      </w:r>
      <w:r w:rsidR="00EA7CA6" w:rsidRPr="00B4498C">
        <w:rPr>
          <w:rFonts w:ascii="GHEA Grapalat" w:hAnsi="GHEA Grapalat"/>
        </w:rPr>
        <w:t xml:space="preserve"> </w:t>
      </w:r>
      <w:r w:rsidRPr="00B4498C">
        <w:rPr>
          <w:rFonts w:ascii="GHEA Grapalat" w:hAnsi="GHEA Grapalat"/>
        </w:rPr>
        <w:t xml:space="preserve">договор о совместной деятельности, если участники участвуют в </w:t>
      </w:r>
      <w:r w:rsidRPr="00B4498C">
        <w:rPr>
          <w:rFonts w:ascii="GHEA Grapalat" w:hAnsi="GHEA Grapalat"/>
        </w:rPr>
        <w:lastRenderedPageBreak/>
        <w:t>процедуре закупки в порядке совместной деятельности (консорциумом)</w:t>
      </w:r>
      <w:r w:rsidR="00596FF8" w:rsidRPr="00B4498C">
        <w:rPr>
          <w:rStyle w:val="FootnoteReference"/>
          <w:rFonts w:ascii="GHEA Grapalat" w:hAnsi="GHEA Grapalat"/>
        </w:rPr>
        <w:footnoteReference w:customMarkFollows="1" w:id="4"/>
        <w:t>15</w:t>
      </w:r>
    </w:p>
    <w:p w14:paraId="14589516" w14:textId="38E0173D" w:rsidR="006505D2" w:rsidRPr="00B4498C" w:rsidRDefault="002C4DBF" w:rsidP="00B46D58">
      <w:pPr>
        <w:widowControl w:val="0"/>
        <w:tabs>
          <w:tab w:val="left" w:pos="1134"/>
        </w:tabs>
        <w:spacing w:after="160"/>
        <w:ind w:firstLine="567"/>
        <w:jc w:val="both"/>
        <w:rPr>
          <w:rFonts w:ascii="GHEA Grapalat" w:hAnsi="GHEA Grapalat"/>
        </w:rPr>
      </w:pPr>
      <w:r w:rsidRPr="00B4498C">
        <w:rPr>
          <w:rFonts w:ascii="GHEA Grapalat" w:hAnsi="GHEA Grapalat"/>
        </w:rPr>
        <w:t>2.</w:t>
      </w:r>
      <w:r w:rsidR="00FE2CFD" w:rsidRPr="00B4498C">
        <w:rPr>
          <w:rFonts w:ascii="GHEA Grapalat" w:hAnsi="GHEA Grapalat"/>
        </w:rPr>
        <w:t>4</w:t>
      </w:r>
      <w:r w:rsidR="005114D0" w:rsidRPr="00B4498C">
        <w:rPr>
          <w:rFonts w:ascii="GHEA Grapalat" w:hAnsi="GHEA Grapalat"/>
        </w:rPr>
        <w:t>.</w:t>
      </w:r>
      <w:r w:rsidR="009873F3" w:rsidRPr="00B4498C">
        <w:rPr>
          <w:rFonts w:ascii="GHEA Grapalat" w:hAnsi="GHEA Grapalat"/>
        </w:rPr>
        <w:tab/>
      </w:r>
    </w:p>
    <w:p w14:paraId="255C172E" w14:textId="77777777" w:rsidR="00286513" w:rsidRPr="00B4498C" w:rsidRDefault="00286513">
      <w:pPr>
        <w:rPr>
          <w:rFonts w:ascii="GHEA Grapalat" w:hAnsi="GHEA Grapalat"/>
          <w:b/>
        </w:rPr>
      </w:pPr>
      <w:r w:rsidRPr="00B4498C">
        <w:rPr>
          <w:rFonts w:ascii="GHEA Grapalat" w:hAnsi="GHEA Grapalat"/>
          <w:b/>
        </w:rPr>
        <w:br w:type="page"/>
      </w:r>
    </w:p>
    <w:p w14:paraId="58F1FD4D" w14:textId="77777777" w:rsidR="00286513" w:rsidRPr="00B4498C"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B4498C">
        <w:rPr>
          <w:rFonts w:ascii="GHEA Grapalat" w:hAnsi="GHEA Grapalat"/>
          <w:sz w:val="24"/>
          <w:szCs w:val="24"/>
          <w:lang w:val="ru-RU"/>
        </w:rPr>
        <w:lastRenderedPageBreak/>
        <w:t xml:space="preserve">       2.5</w:t>
      </w:r>
      <w:r w:rsidR="008E6339" w:rsidRPr="00B4498C">
        <w:rPr>
          <w:rFonts w:ascii="GHEA Grapalat" w:hAnsi="GHEA Grapalat"/>
          <w:sz w:val="24"/>
          <w:szCs w:val="24"/>
          <w:lang w:val="ru-RU"/>
        </w:rPr>
        <w:t>.</w:t>
      </w:r>
      <w:r w:rsidRPr="00B4498C">
        <w:rPr>
          <w:rFonts w:ascii="GHEA Grapalat" w:hAnsi="GHEA Grapalat"/>
          <w:sz w:val="24"/>
          <w:szCs w:val="24"/>
          <w:lang w:val="ru-RU"/>
        </w:rPr>
        <w:t xml:space="preserve">  по </w:t>
      </w:r>
      <w:r w:rsidRPr="00B4498C">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B4498C"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B4498C">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B4498C"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B4498C">
        <w:rPr>
          <w:rStyle w:val="y2iqfc"/>
          <w:rFonts w:ascii="GHEA Grapalat" w:hAnsi="GHEA Grapalat"/>
          <w:color w:val="1F1F1F"/>
          <w:sz w:val="24"/>
          <w:szCs w:val="24"/>
          <w:lang w:val="ru-RU"/>
        </w:rPr>
        <w:t>2</w:t>
      </w:r>
      <w:r w:rsidR="00286513" w:rsidRPr="00B4498C">
        <w:rPr>
          <w:rStyle w:val="y2iqfc"/>
          <w:rFonts w:ascii="GHEA Grapalat" w:hAnsi="GHEA Grapalat"/>
          <w:color w:val="1F1F1F"/>
          <w:sz w:val="24"/>
          <w:szCs w:val="24"/>
          <w:lang w:val="ru-RU"/>
        </w:rPr>
        <w:t xml:space="preserve"> ) сведения, предусмотренные подпунктом </w:t>
      </w:r>
      <w:r w:rsidRPr="00B4498C">
        <w:rPr>
          <w:rStyle w:val="y2iqfc"/>
          <w:rFonts w:ascii="GHEA Grapalat" w:hAnsi="GHEA Grapalat"/>
          <w:color w:val="1F1F1F"/>
          <w:sz w:val="24"/>
          <w:szCs w:val="24"/>
          <w:lang w:val="ru-RU"/>
        </w:rPr>
        <w:t>2</w:t>
      </w:r>
      <w:r w:rsidR="00286513" w:rsidRPr="00B4498C">
        <w:rPr>
          <w:rStyle w:val="y2iqfc"/>
          <w:rFonts w:ascii="GHEA Grapalat" w:hAnsi="GHEA Grapalat"/>
          <w:color w:val="1F1F1F"/>
          <w:sz w:val="24"/>
          <w:szCs w:val="24"/>
          <w:lang w:val="ru-RU"/>
        </w:rPr>
        <w:t xml:space="preserve">, в соответствии с приложением </w:t>
      </w:r>
      <w:r w:rsidR="00286513" w:rsidRPr="00B4498C">
        <w:rPr>
          <w:rStyle w:val="y2iqfc"/>
          <w:rFonts w:ascii="GHEA Grapalat" w:hAnsi="GHEA Grapalat"/>
          <w:color w:val="1F1F1F"/>
          <w:sz w:val="24"/>
          <w:szCs w:val="24"/>
        </w:rPr>
        <w:t>N</w:t>
      </w:r>
      <w:r w:rsidR="00286513" w:rsidRPr="00B4498C">
        <w:rPr>
          <w:rStyle w:val="y2iqfc"/>
          <w:rFonts w:ascii="GHEA Grapalat" w:hAnsi="GHEA Grapalat"/>
          <w:color w:val="1F1F1F"/>
          <w:sz w:val="24"/>
          <w:szCs w:val="24"/>
          <w:lang w:val="ru-RU"/>
        </w:rPr>
        <w:t xml:space="preserve"> 1.</w:t>
      </w:r>
      <w:r w:rsidRPr="00B4498C">
        <w:rPr>
          <w:rStyle w:val="y2iqfc"/>
          <w:rFonts w:ascii="GHEA Grapalat" w:hAnsi="GHEA Grapalat"/>
          <w:color w:val="1F1F1F"/>
          <w:sz w:val="24"/>
          <w:szCs w:val="24"/>
          <w:lang w:val="ru-RU"/>
        </w:rPr>
        <w:t>1</w:t>
      </w:r>
      <w:r w:rsidR="00286513" w:rsidRPr="00B4498C">
        <w:rPr>
          <w:rStyle w:val="y2iqfc"/>
          <w:rFonts w:ascii="GHEA Grapalat" w:hAnsi="GHEA Grapalat"/>
          <w:color w:val="1F1F1F"/>
          <w:sz w:val="24"/>
          <w:szCs w:val="24"/>
          <w:lang w:val="ru-RU"/>
        </w:rPr>
        <w:t xml:space="preserve"> и требуемые им документы.</w:t>
      </w:r>
    </w:p>
    <w:p w14:paraId="0C7EA0D1" w14:textId="77777777" w:rsidR="00286513" w:rsidRPr="00B4498C"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B4498C" w:rsidRDefault="002C4DBF" w:rsidP="00B46D58">
      <w:pPr>
        <w:widowControl w:val="0"/>
        <w:tabs>
          <w:tab w:val="left" w:pos="1134"/>
        </w:tabs>
        <w:spacing w:after="160"/>
        <w:ind w:firstLine="540"/>
        <w:jc w:val="both"/>
        <w:rPr>
          <w:rFonts w:ascii="GHEA Grapalat" w:hAnsi="GHEA Grapalat"/>
        </w:rPr>
      </w:pPr>
      <w:r w:rsidRPr="00B4498C">
        <w:rPr>
          <w:rFonts w:ascii="GHEA Grapalat" w:hAnsi="GHEA Grapalat"/>
          <w:b/>
        </w:rPr>
        <w:t>3)</w:t>
      </w:r>
      <w:r w:rsidR="00367A9A" w:rsidRPr="00B4498C">
        <w:rPr>
          <w:rFonts w:ascii="GHEA Grapalat" w:hAnsi="GHEA Grapalat"/>
          <w:b/>
        </w:rPr>
        <w:tab/>
      </w:r>
      <w:r w:rsidRPr="00B4498C">
        <w:rPr>
          <w:rFonts w:ascii="GHEA Grapalat" w:hAnsi="GHEA Grapalat"/>
          <w:b/>
        </w:rPr>
        <w:t>"Финансовый критерий";</w:t>
      </w:r>
    </w:p>
    <w:p w14:paraId="2D1920F7" w14:textId="77777777" w:rsidR="00E67BA7" w:rsidRPr="00B4498C" w:rsidRDefault="00096865" w:rsidP="00B46D58">
      <w:pPr>
        <w:widowControl w:val="0"/>
        <w:tabs>
          <w:tab w:val="left" w:pos="1134"/>
        </w:tabs>
        <w:spacing w:after="160"/>
        <w:ind w:firstLine="567"/>
        <w:jc w:val="both"/>
        <w:rPr>
          <w:rFonts w:ascii="GHEA Grapalat" w:hAnsi="GHEA Grapalat"/>
        </w:rPr>
      </w:pPr>
      <w:r w:rsidRPr="00B4498C">
        <w:rPr>
          <w:rFonts w:ascii="GHEA Grapalat" w:hAnsi="GHEA Grapalat"/>
        </w:rPr>
        <w:t>2.</w:t>
      </w:r>
      <w:r w:rsidR="00F82CB7" w:rsidRPr="00B4498C">
        <w:rPr>
          <w:rFonts w:ascii="GHEA Grapalat" w:hAnsi="GHEA Grapalat"/>
        </w:rPr>
        <w:t>5</w:t>
      </w:r>
      <w:r w:rsidR="004413A5" w:rsidRPr="00B4498C">
        <w:rPr>
          <w:rFonts w:ascii="GHEA Grapalat" w:hAnsi="GHEA Grapalat"/>
        </w:rPr>
        <w:t>.</w:t>
      </w:r>
      <w:r w:rsidR="00367A9A" w:rsidRPr="00B4498C">
        <w:rPr>
          <w:rFonts w:ascii="GHEA Grapalat" w:hAnsi="GHEA Grapalat"/>
        </w:rPr>
        <w:tab/>
      </w:r>
      <w:r w:rsidRPr="00B4498C">
        <w:rPr>
          <w:rFonts w:ascii="GHEA Grapalat" w:hAnsi="GHEA Grapalat"/>
        </w:rPr>
        <w:t>ценовое предложение согласно Приложению №</w:t>
      </w:r>
      <w:r w:rsidR="00385C27" w:rsidRPr="00B4498C">
        <w:rPr>
          <w:rFonts w:ascii="GHEA Grapalat" w:hAnsi="GHEA Grapalat"/>
        </w:rPr>
        <w:t>2</w:t>
      </w:r>
      <w:r w:rsidR="00BC7BF7" w:rsidRPr="00B4498C">
        <w:rPr>
          <w:rFonts w:ascii="GHEA Grapalat" w:hAnsi="GHEA Grapalat"/>
        </w:rPr>
        <w:t>.</w:t>
      </w:r>
      <w:r w:rsidRPr="00B4498C">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B4498C">
        <w:rPr>
          <w:rFonts w:ascii="GHEA Grapalat" w:hAnsi="GHEA Grapalat"/>
        </w:rPr>
        <w:t xml:space="preserve"> (совокупность себестоимости и прогнозируемой прибыли) </w:t>
      </w:r>
      <w:r w:rsidR="00596FF8" w:rsidRPr="00B4498C">
        <w:rPr>
          <w:rFonts w:ascii="GHEA Grapalat" w:hAnsi="GHEA Grapalat"/>
        </w:rPr>
        <w:t xml:space="preserve"> </w:t>
      </w:r>
      <w:r w:rsidRPr="00B4498C">
        <w:rPr>
          <w:rFonts w:ascii="GHEA Grapalat" w:hAnsi="GHEA Grapalat"/>
        </w:rPr>
        <w:t>и налога на добавленную стоимость. Расчет компонентов стоимости — разбивка или другие детали — не</w:t>
      </w:r>
      <w:r w:rsidR="00E267E5" w:rsidRPr="00B4498C">
        <w:rPr>
          <w:rFonts w:ascii="GHEA Grapalat" w:hAnsi="GHEA Grapalat"/>
        </w:rPr>
        <w:t xml:space="preserve"> требуются и не представляются.</w:t>
      </w:r>
    </w:p>
    <w:p w14:paraId="38126465" w14:textId="77777777" w:rsidR="00A67EAC" w:rsidRPr="00B4498C" w:rsidRDefault="009F0AB3" w:rsidP="00B46D58">
      <w:pPr>
        <w:widowControl w:val="0"/>
        <w:tabs>
          <w:tab w:val="left" w:pos="1134"/>
        </w:tabs>
        <w:spacing w:after="160"/>
        <w:ind w:firstLine="567"/>
        <w:jc w:val="both"/>
        <w:rPr>
          <w:rFonts w:ascii="GHEA Grapalat" w:hAnsi="GHEA Grapalat" w:cs="Sylfaen"/>
        </w:rPr>
      </w:pPr>
      <w:r w:rsidRPr="00B4498C">
        <w:rPr>
          <w:rFonts w:ascii="GHEA Grapalat" w:hAnsi="GHEA Grapalat"/>
        </w:rPr>
        <w:t>2</w:t>
      </w:r>
      <w:r w:rsidR="00F460E3" w:rsidRPr="00B4498C">
        <w:rPr>
          <w:rFonts w:ascii="GHEA Grapalat" w:hAnsi="GHEA Grapalat"/>
        </w:rPr>
        <w:t>.</w:t>
      </w:r>
      <w:r w:rsidR="00F82CB7" w:rsidRPr="00B4498C">
        <w:rPr>
          <w:rFonts w:ascii="GHEA Grapalat" w:hAnsi="GHEA Grapalat"/>
        </w:rPr>
        <w:t>6</w:t>
      </w:r>
      <w:r w:rsidR="00E267E5" w:rsidRPr="00B4498C">
        <w:rPr>
          <w:rFonts w:ascii="GHEA Grapalat" w:hAnsi="GHEA Grapalat"/>
        </w:rPr>
        <w:tab/>
      </w:r>
      <w:r w:rsidR="008626E5" w:rsidRPr="00B4498C">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B4498C" w:rsidRDefault="009F0AB3" w:rsidP="00B46D58">
      <w:pPr>
        <w:widowControl w:val="0"/>
        <w:tabs>
          <w:tab w:val="left" w:pos="1134"/>
        </w:tabs>
        <w:spacing w:after="160"/>
        <w:ind w:firstLine="567"/>
        <w:jc w:val="both"/>
        <w:rPr>
          <w:rFonts w:ascii="GHEA Grapalat" w:hAnsi="GHEA Grapalat"/>
        </w:rPr>
      </w:pPr>
      <w:r w:rsidRPr="00B4498C">
        <w:rPr>
          <w:rFonts w:ascii="GHEA Grapalat" w:hAnsi="GHEA Grapalat"/>
        </w:rPr>
        <w:t>2</w:t>
      </w:r>
      <w:r w:rsidR="008626E5" w:rsidRPr="00B4498C">
        <w:rPr>
          <w:rFonts w:ascii="GHEA Grapalat" w:hAnsi="GHEA Grapalat"/>
        </w:rPr>
        <w:t>.</w:t>
      </w:r>
      <w:r w:rsidR="00F82CB7" w:rsidRPr="00B4498C">
        <w:rPr>
          <w:rFonts w:ascii="GHEA Grapalat" w:hAnsi="GHEA Grapalat"/>
        </w:rPr>
        <w:t>7</w:t>
      </w:r>
      <w:r w:rsidR="00EC4580" w:rsidRPr="00B4498C">
        <w:rPr>
          <w:rFonts w:ascii="GHEA Grapalat" w:hAnsi="GHEA Grapalat"/>
        </w:rPr>
        <w:t>.</w:t>
      </w:r>
      <w:r w:rsidR="00E267E5" w:rsidRPr="00B4498C">
        <w:rPr>
          <w:rFonts w:ascii="GHEA Grapalat" w:hAnsi="GHEA Grapalat"/>
        </w:rPr>
        <w:tab/>
      </w:r>
      <w:r w:rsidR="008626E5" w:rsidRPr="00B4498C">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B4498C">
        <w:rPr>
          <w:rFonts w:ascii="GHEA Grapalat" w:hAnsi="GHEA Grapalat"/>
        </w:rPr>
        <w:br w:type="page"/>
      </w:r>
    </w:p>
    <w:p w14:paraId="5090F33E" w14:textId="77777777" w:rsidR="00B2572B" w:rsidRPr="00B4498C" w:rsidRDefault="00B2572B" w:rsidP="00B46D58">
      <w:pPr>
        <w:pStyle w:val="norm"/>
        <w:widowControl w:val="0"/>
        <w:spacing w:after="160" w:line="240" w:lineRule="auto"/>
        <w:ind w:firstLine="284"/>
        <w:jc w:val="right"/>
        <w:rPr>
          <w:rFonts w:ascii="GHEA Grapalat" w:hAnsi="GHEA Grapalat" w:cs="Arial"/>
          <w:b/>
          <w:sz w:val="24"/>
          <w:szCs w:val="24"/>
        </w:rPr>
      </w:pPr>
      <w:r w:rsidRPr="00B4498C">
        <w:rPr>
          <w:rFonts w:ascii="GHEA Grapalat" w:hAnsi="GHEA Grapalat"/>
          <w:b/>
          <w:sz w:val="24"/>
          <w:szCs w:val="24"/>
        </w:rPr>
        <w:lastRenderedPageBreak/>
        <w:t>Приложение № 1</w:t>
      </w:r>
    </w:p>
    <w:p w14:paraId="63D07B52" w14:textId="048404FA" w:rsidR="00B2572B" w:rsidRPr="00B4498C" w:rsidRDefault="00B2572B" w:rsidP="00B46D58">
      <w:pPr>
        <w:pStyle w:val="BodyTextIndent3"/>
        <w:widowControl w:val="0"/>
        <w:spacing w:after="160" w:line="240" w:lineRule="auto"/>
        <w:jc w:val="right"/>
        <w:rPr>
          <w:rFonts w:ascii="GHEA Grapalat" w:hAnsi="GHEA Grapalat" w:cs="Arial"/>
          <w:b/>
          <w:sz w:val="24"/>
          <w:szCs w:val="24"/>
        </w:rPr>
      </w:pPr>
      <w:r w:rsidRPr="00B4498C">
        <w:rPr>
          <w:rFonts w:ascii="GHEA Grapalat" w:hAnsi="GHEA Grapalat"/>
          <w:b/>
          <w:sz w:val="24"/>
          <w:szCs w:val="24"/>
        </w:rPr>
        <w:t xml:space="preserve">к Приглашению на </w:t>
      </w:r>
      <w:r w:rsidR="00916B57" w:rsidRPr="00B4498C">
        <w:rPr>
          <w:rFonts w:ascii="GHEA Grapalat" w:hAnsi="GHEA Grapalat"/>
          <w:b/>
          <w:sz w:val="24"/>
          <w:szCs w:val="24"/>
        </w:rPr>
        <w:t>запрос котировок</w:t>
      </w:r>
      <w:r w:rsidR="00123294" w:rsidRPr="00B4498C">
        <w:rPr>
          <w:rFonts w:ascii="GHEA Grapalat" w:hAnsi="GHEA Grapalat" w:cs="Arial"/>
          <w:b/>
          <w:sz w:val="24"/>
          <w:szCs w:val="24"/>
        </w:rPr>
        <w:br/>
      </w:r>
      <w:r w:rsidRPr="00B4498C">
        <w:rPr>
          <w:rFonts w:ascii="GHEA Grapalat" w:hAnsi="GHEA Grapalat"/>
          <w:b/>
          <w:sz w:val="24"/>
          <w:szCs w:val="24"/>
        </w:rPr>
        <w:t xml:space="preserve">под кодом </w:t>
      </w:r>
      <w:r w:rsidR="004E486B" w:rsidRPr="00B4498C">
        <w:rPr>
          <w:rFonts w:ascii="GHEA Grapalat" w:hAnsi="GHEA Grapalat"/>
          <w:b/>
          <w:sz w:val="24"/>
          <w:szCs w:val="24"/>
        </w:rPr>
        <w:t>ԵՔ-ԳՀԽԾՁԲ-</w:t>
      </w:r>
      <w:r w:rsidR="00D20132" w:rsidRPr="00B4498C">
        <w:rPr>
          <w:rFonts w:ascii="GHEA Grapalat" w:hAnsi="GHEA Grapalat"/>
          <w:b/>
          <w:sz w:val="24"/>
          <w:szCs w:val="24"/>
        </w:rPr>
        <w:t>26/13</w:t>
      </w:r>
    </w:p>
    <w:p w14:paraId="5017E4E9" w14:textId="77777777" w:rsidR="00B2572B" w:rsidRPr="00B4498C" w:rsidRDefault="00B2572B" w:rsidP="00B46D58">
      <w:pPr>
        <w:widowControl w:val="0"/>
        <w:spacing w:after="120"/>
        <w:jc w:val="center"/>
        <w:rPr>
          <w:rFonts w:ascii="GHEA Grapalat" w:hAnsi="GHEA Grapalat" w:cs="Sylfaen"/>
          <w:b/>
        </w:rPr>
      </w:pPr>
    </w:p>
    <w:p w14:paraId="3FB59C9B" w14:textId="77777777" w:rsidR="00D87B1D" w:rsidRPr="00B4498C" w:rsidRDefault="00D87B1D" w:rsidP="00B46D58">
      <w:pPr>
        <w:widowControl w:val="0"/>
        <w:spacing w:after="120"/>
        <w:jc w:val="center"/>
        <w:rPr>
          <w:rFonts w:ascii="GHEA Grapalat" w:hAnsi="GHEA Grapalat" w:cs="Sylfaen"/>
          <w:b/>
        </w:rPr>
      </w:pPr>
    </w:p>
    <w:p w14:paraId="3545B79B" w14:textId="77777777" w:rsidR="00B2572B" w:rsidRPr="00B4498C" w:rsidRDefault="00B2572B" w:rsidP="00B46D58">
      <w:pPr>
        <w:widowControl w:val="0"/>
        <w:spacing w:after="160"/>
        <w:jc w:val="center"/>
        <w:rPr>
          <w:rFonts w:ascii="GHEA Grapalat" w:hAnsi="GHEA Grapalat" w:cs="Arial"/>
          <w:b/>
        </w:rPr>
      </w:pPr>
      <w:r w:rsidRPr="00B4498C">
        <w:rPr>
          <w:rFonts w:ascii="GHEA Grapalat" w:hAnsi="GHEA Grapalat"/>
          <w:b/>
        </w:rPr>
        <w:t>ЗАЯВЛЕНИЕ</w:t>
      </w:r>
      <w:r w:rsidR="00350210" w:rsidRPr="00B4498C">
        <w:rPr>
          <w:rFonts w:ascii="GHEA Grapalat" w:hAnsi="GHEA Grapalat"/>
          <w:b/>
        </w:rPr>
        <w:t>-</w:t>
      </w:r>
      <w:r w:rsidR="005A6435" w:rsidRPr="00B4498C">
        <w:rPr>
          <w:rFonts w:ascii="GHEA Grapalat" w:hAnsi="GHEA Grapalat"/>
          <w:b/>
        </w:rPr>
        <w:t xml:space="preserve">  ОБЪЯВЛЕНИЕ </w:t>
      </w:r>
      <w:r w:rsidRPr="00B4498C">
        <w:rPr>
          <w:rFonts w:ascii="GHEA Grapalat" w:hAnsi="GHEA Grapalat"/>
          <w:b/>
        </w:rPr>
        <w:t>*</w:t>
      </w:r>
    </w:p>
    <w:p w14:paraId="4EA19238" w14:textId="70257320" w:rsidR="00B2572B" w:rsidRPr="00B4498C" w:rsidRDefault="00B2572B" w:rsidP="00B46D58">
      <w:pPr>
        <w:pStyle w:val="Heading6"/>
        <w:keepNext w:val="0"/>
        <w:widowControl w:val="0"/>
        <w:spacing w:after="160"/>
        <w:jc w:val="center"/>
        <w:rPr>
          <w:rFonts w:ascii="GHEA Grapalat" w:hAnsi="GHEA Grapalat" w:cs="Arial"/>
          <w:color w:val="auto"/>
          <w:sz w:val="24"/>
          <w:szCs w:val="24"/>
        </w:rPr>
      </w:pPr>
      <w:r w:rsidRPr="00B4498C">
        <w:rPr>
          <w:rFonts w:ascii="GHEA Grapalat" w:hAnsi="GHEA Grapalat"/>
          <w:color w:val="auto"/>
          <w:sz w:val="24"/>
          <w:szCs w:val="24"/>
        </w:rPr>
        <w:t xml:space="preserve">на участие в </w:t>
      </w:r>
      <w:r w:rsidR="00916B57" w:rsidRPr="00B4498C">
        <w:rPr>
          <w:rFonts w:ascii="GHEA Grapalat" w:hAnsi="GHEA Grapalat"/>
          <w:color w:val="auto"/>
          <w:sz w:val="24"/>
          <w:szCs w:val="24"/>
        </w:rPr>
        <w:t>запросе котировок</w:t>
      </w:r>
    </w:p>
    <w:p w14:paraId="2773512D" w14:textId="77777777" w:rsidR="00B2572B" w:rsidRPr="00B4498C" w:rsidRDefault="00B2572B" w:rsidP="00B46D58">
      <w:pPr>
        <w:widowControl w:val="0"/>
        <w:spacing w:after="120"/>
        <w:jc w:val="center"/>
        <w:rPr>
          <w:rFonts w:ascii="GHEA Grapalat" w:hAnsi="GHEA Grapalat"/>
        </w:rPr>
      </w:pPr>
    </w:p>
    <w:p w14:paraId="0DFDF53B" w14:textId="77777777" w:rsidR="00374F4A" w:rsidRPr="00B4498C" w:rsidRDefault="00374F4A" w:rsidP="00B46D58">
      <w:pPr>
        <w:jc w:val="both"/>
        <w:rPr>
          <w:rFonts w:ascii="GHEA Grapalat" w:hAnsi="GHEA Grapalat"/>
        </w:rPr>
      </w:pPr>
      <w:r w:rsidRPr="00B4498C">
        <w:rPr>
          <w:rFonts w:ascii="GHEA Grapalat" w:hAnsi="GHEA Grapalat"/>
        </w:rPr>
        <w:t xml:space="preserve">______________________________________________________________заявляет, что </w:t>
      </w:r>
    </w:p>
    <w:p w14:paraId="62B58FA7" w14:textId="77777777" w:rsidR="00374F4A" w:rsidRPr="00B4498C" w:rsidRDefault="00374F4A" w:rsidP="00B46D58">
      <w:pPr>
        <w:spacing w:after="160"/>
        <w:ind w:left="2694"/>
        <w:jc w:val="both"/>
        <w:rPr>
          <w:rFonts w:ascii="GHEA Grapalat" w:hAnsi="GHEA Grapalat"/>
          <w:sz w:val="16"/>
        </w:rPr>
      </w:pPr>
      <w:r w:rsidRPr="00B4498C">
        <w:rPr>
          <w:rFonts w:ascii="GHEA Grapalat" w:hAnsi="GHEA Grapalat"/>
          <w:sz w:val="16"/>
        </w:rPr>
        <w:t xml:space="preserve">наименование участника </w:t>
      </w:r>
    </w:p>
    <w:p w14:paraId="6A54F4D9" w14:textId="77777777" w:rsidR="00374F4A" w:rsidRPr="00B4498C" w:rsidRDefault="00374F4A" w:rsidP="00B46D58">
      <w:pPr>
        <w:jc w:val="both"/>
        <w:rPr>
          <w:rFonts w:ascii="GHEA Grapalat" w:hAnsi="GHEA Grapalat"/>
          <w:u w:val="single"/>
        </w:rPr>
      </w:pPr>
      <w:r w:rsidRPr="00B4498C">
        <w:rPr>
          <w:rFonts w:ascii="GHEA Grapalat" w:hAnsi="GHEA Grapalat"/>
        </w:rPr>
        <w:t>желает участвовать в лоте (лотах)_______________________________ объявленного</w:t>
      </w:r>
    </w:p>
    <w:p w14:paraId="58421A59" w14:textId="77777777" w:rsidR="00374F4A" w:rsidRPr="00B4498C" w:rsidRDefault="00374F4A" w:rsidP="00B46D58">
      <w:pPr>
        <w:spacing w:after="160"/>
        <w:ind w:left="4395"/>
        <w:jc w:val="both"/>
        <w:rPr>
          <w:rFonts w:ascii="GHEA Grapalat" w:hAnsi="GHEA Grapalat" w:cs="Sylfaen"/>
          <w:sz w:val="16"/>
        </w:rPr>
      </w:pPr>
      <w:r w:rsidRPr="00B4498C">
        <w:rPr>
          <w:rFonts w:ascii="GHEA Grapalat" w:hAnsi="GHEA Grapalat"/>
          <w:sz w:val="16"/>
        </w:rPr>
        <w:t>номер лота (лотов)</w:t>
      </w:r>
    </w:p>
    <w:p w14:paraId="7784A91B" w14:textId="6B962D62" w:rsidR="00374F4A" w:rsidRPr="00B4498C" w:rsidRDefault="00D54B46" w:rsidP="00D54B46">
      <w:pPr>
        <w:jc w:val="both"/>
        <w:rPr>
          <w:rFonts w:ascii="GHEA Grapalat" w:hAnsi="GHEA Grapalat"/>
        </w:rPr>
      </w:pPr>
      <w:r w:rsidRPr="00B4498C">
        <w:rPr>
          <w:rFonts w:ascii="GHEA Grapalat" w:hAnsi="GHEA Grapalat"/>
        </w:rPr>
        <w:t>мэрией г. Еревана</w:t>
      </w:r>
      <w:r w:rsidR="00374F4A" w:rsidRPr="00B4498C">
        <w:rPr>
          <w:rFonts w:ascii="GHEA Grapalat" w:hAnsi="GHEA Grapalat"/>
        </w:rPr>
        <w:t xml:space="preserve"> под кодом </w:t>
      </w:r>
      <w:r w:rsidR="004E486B" w:rsidRPr="00B4498C">
        <w:rPr>
          <w:rFonts w:ascii="GHEA Grapalat" w:hAnsi="GHEA Grapalat"/>
        </w:rPr>
        <w:t>ԵՔ-ԳՀԽԾՁԲ-</w:t>
      </w:r>
      <w:r w:rsidR="00D20132" w:rsidRPr="00B4498C">
        <w:rPr>
          <w:rFonts w:ascii="GHEA Grapalat" w:hAnsi="GHEA Grapalat"/>
        </w:rPr>
        <w:t>26/13</w:t>
      </w:r>
      <w:r w:rsidRPr="00B4498C">
        <w:rPr>
          <w:rFonts w:ascii="GHEA Grapalat" w:hAnsi="GHEA Grapalat"/>
        </w:rPr>
        <w:t xml:space="preserve"> </w:t>
      </w:r>
      <w:r w:rsidR="00916B57" w:rsidRPr="00B4498C">
        <w:rPr>
          <w:rFonts w:ascii="GHEA Grapalat" w:hAnsi="GHEA Grapalat"/>
        </w:rPr>
        <w:t>запроса котировок</w:t>
      </w:r>
      <w:r w:rsidR="00374F4A" w:rsidRPr="00B4498C">
        <w:rPr>
          <w:rFonts w:ascii="GHEA Grapalat" w:hAnsi="GHEA Grapalat"/>
        </w:rPr>
        <w:t xml:space="preserve"> и в соответствии с требованиями приглашения подает заявку.</w:t>
      </w:r>
    </w:p>
    <w:p w14:paraId="37586998" w14:textId="77777777" w:rsidR="00374F4A" w:rsidRPr="00B4498C" w:rsidRDefault="00374F4A" w:rsidP="00B46D58">
      <w:pPr>
        <w:jc w:val="both"/>
        <w:rPr>
          <w:rFonts w:ascii="GHEA Grapalat" w:hAnsi="GHEA Grapalat"/>
        </w:rPr>
      </w:pPr>
      <w:r w:rsidRPr="00B4498C">
        <w:rPr>
          <w:rFonts w:ascii="GHEA Grapalat" w:hAnsi="GHEA Grapalat"/>
        </w:rPr>
        <w:t>__________________________________________________ заявляет и заверяет, что</w:t>
      </w:r>
    </w:p>
    <w:p w14:paraId="55D7BE90" w14:textId="77777777" w:rsidR="00374F4A" w:rsidRPr="00B4498C" w:rsidRDefault="00374F4A" w:rsidP="00B46D58">
      <w:pPr>
        <w:spacing w:after="160"/>
        <w:ind w:left="1843"/>
        <w:jc w:val="both"/>
        <w:rPr>
          <w:rFonts w:ascii="GHEA Grapalat" w:hAnsi="GHEA Grapalat" w:cs="Sylfaen"/>
          <w:sz w:val="16"/>
        </w:rPr>
      </w:pPr>
      <w:r w:rsidRPr="00B4498C">
        <w:rPr>
          <w:rFonts w:ascii="GHEA Grapalat" w:hAnsi="GHEA Grapalat"/>
          <w:sz w:val="16"/>
        </w:rPr>
        <w:t>наименование участника</w:t>
      </w:r>
    </w:p>
    <w:p w14:paraId="50B68C0E" w14:textId="77777777" w:rsidR="00374F4A" w:rsidRPr="00B4498C" w:rsidRDefault="00374F4A" w:rsidP="00B46D58">
      <w:pPr>
        <w:jc w:val="both"/>
        <w:rPr>
          <w:rFonts w:ascii="GHEA Grapalat" w:hAnsi="GHEA Grapalat" w:cs="Sylfaen"/>
        </w:rPr>
      </w:pPr>
      <w:r w:rsidRPr="00B4498C">
        <w:rPr>
          <w:rFonts w:ascii="GHEA Grapalat" w:hAnsi="GHEA Grapalat"/>
        </w:rPr>
        <w:t>является резидентом ______________________________________________________</w:t>
      </w:r>
      <w:r w:rsidR="00D04575" w:rsidRPr="00B4498C">
        <w:rPr>
          <w:rFonts w:ascii="GHEA Grapalat" w:hAnsi="GHEA Grapalat"/>
        </w:rPr>
        <w:t>.</w:t>
      </w:r>
    </w:p>
    <w:p w14:paraId="0627C497" w14:textId="77777777" w:rsidR="00374F4A" w:rsidRPr="00B4498C" w:rsidRDefault="00374F4A" w:rsidP="00B46D58">
      <w:pPr>
        <w:spacing w:after="160"/>
        <w:ind w:left="4111"/>
        <w:jc w:val="both"/>
        <w:rPr>
          <w:rFonts w:ascii="GHEA Grapalat" w:hAnsi="GHEA Grapalat" w:cs="Arial"/>
          <w:sz w:val="16"/>
        </w:rPr>
      </w:pPr>
      <w:r w:rsidRPr="00B4498C">
        <w:rPr>
          <w:rFonts w:ascii="GHEA Grapalat" w:hAnsi="GHEA Grapalat"/>
          <w:sz w:val="16"/>
        </w:rPr>
        <w:t>наименование страны</w:t>
      </w:r>
    </w:p>
    <w:p w14:paraId="3EAD7D9E" w14:textId="77777777" w:rsidR="000612B9" w:rsidRPr="00B4498C" w:rsidRDefault="000612B9" w:rsidP="00B46D58">
      <w:pPr>
        <w:jc w:val="both"/>
        <w:rPr>
          <w:rFonts w:ascii="GHEA Grapalat" w:hAnsi="GHEA Grapalat"/>
        </w:rPr>
      </w:pPr>
    </w:p>
    <w:p w14:paraId="20B8E90C" w14:textId="77777777" w:rsidR="000612B9" w:rsidRPr="00B4498C" w:rsidRDefault="004F0CAA" w:rsidP="00B46D58">
      <w:pPr>
        <w:jc w:val="both"/>
        <w:rPr>
          <w:rFonts w:ascii="GHEA Grapalat" w:hAnsi="GHEA Grapalat"/>
        </w:rPr>
      </w:pPr>
      <w:r w:rsidRPr="00B4498C">
        <w:rPr>
          <w:rFonts w:ascii="GHEA Grapalat" w:hAnsi="GHEA Grapalat"/>
        </w:rPr>
        <w:t>Данные</w:t>
      </w:r>
      <w:r w:rsidR="002A0700" w:rsidRPr="00B4498C">
        <w:rPr>
          <w:rFonts w:ascii="GHEA Grapalat" w:hAnsi="GHEA Grapalat"/>
        </w:rPr>
        <w:t xml:space="preserve">       </w:t>
      </w:r>
      <w:r w:rsidR="000612B9" w:rsidRPr="00B4498C">
        <w:rPr>
          <w:rFonts w:ascii="GHEA Grapalat" w:hAnsi="GHEA Grapalat"/>
        </w:rPr>
        <w:t>----------------------------------------</w:t>
      </w:r>
      <w:r w:rsidR="00304237" w:rsidRPr="00B4498C">
        <w:rPr>
          <w:rFonts w:ascii="GHEA Grapalat" w:hAnsi="GHEA Grapalat"/>
        </w:rPr>
        <w:t xml:space="preserve">  </w:t>
      </w:r>
      <w:r w:rsidR="00F96993" w:rsidRPr="00B4498C">
        <w:rPr>
          <w:rFonts w:ascii="GHEA Grapalat" w:hAnsi="GHEA Grapalat"/>
        </w:rPr>
        <w:t>следующие</w:t>
      </w:r>
      <w:r w:rsidR="00304237" w:rsidRPr="00B4498C">
        <w:rPr>
          <w:rFonts w:ascii="GHEA Grapalat" w:hAnsi="GHEA Grapalat"/>
        </w:rPr>
        <w:t>:</w:t>
      </w:r>
    </w:p>
    <w:p w14:paraId="70D1323F" w14:textId="77777777" w:rsidR="002A0700" w:rsidRPr="00B4498C" w:rsidRDefault="002A0700" w:rsidP="000811C1">
      <w:pPr>
        <w:spacing w:after="160"/>
        <w:ind w:left="1843"/>
        <w:rPr>
          <w:rFonts w:ascii="GHEA Grapalat" w:hAnsi="GHEA Grapalat" w:cs="Sylfaen"/>
          <w:sz w:val="16"/>
          <w:lang w:val="hy-AM"/>
        </w:rPr>
      </w:pPr>
      <w:r w:rsidRPr="00B4498C">
        <w:rPr>
          <w:rFonts w:ascii="GHEA Grapalat" w:hAnsi="GHEA Grapalat"/>
          <w:sz w:val="16"/>
        </w:rPr>
        <w:t>наименование участника</w:t>
      </w:r>
    </w:p>
    <w:p w14:paraId="24818044" w14:textId="77777777" w:rsidR="000612B9" w:rsidRPr="00B4498C" w:rsidRDefault="000612B9" w:rsidP="00B46D58">
      <w:pPr>
        <w:jc w:val="both"/>
        <w:rPr>
          <w:rFonts w:ascii="GHEA Grapalat" w:hAnsi="GHEA Grapalat"/>
        </w:rPr>
      </w:pPr>
    </w:p>
    <w:p w14:paraId="17228167" w14:textId="77777777" w:rsidR="00374F4A" w:rsidRPr="00B4498C" w:rsidRDefault="00374F4A" w:rsidP="00B46D58">
      <w:pPr>
        <w:jc w:val="both"/>
        <w:rPr>
          <w:rFonts w:ascii="GHEA Grapalat" w:hAnsi="GHEA Grapalat"/>
        </w:rPr>
      </w:pPr>
      <w:r w:rsidRPr="00B4498C">
        <w:rPr>
          <w:rFonts w:ascii="GHEA Grapalat" w:hAnsi="GHEA Grapalat"/>
        </w:rPr>
        <w:t xml:space="preserve">Учетный номер налогоплательщика  </w:t>
      </w:r>
      <w:r w:rsidR="00B138F3" w:rsidRPr="00B4498C">
        <w:rPr>
          <w:rFonts w:ascii="GHEA Grapalat" w:hAnsi="GHEA Grapalat"/>
        </w:rPr>
        <w:t xml:space="preserve">             </w:t>
      </w:r>
      <w:r w:rsidRPr="00B4498C">
        <w:rPr>
          <w:rFonts w:ascii="GHEA Grapalat" w:hAnsi="GHEA Grapalat"/>
        </w:rPr>
        <w:t>________________</w:t>
      </w:r>
    </w:p>
    <w:p w14:paraId="21CB17F3" w14:textId="77777777" w:rsidR="00374F4A" w:rsidRPr="00B4498C" w:rsidRDefault="00B138F3" w:rsidP="00B138F3">
      <w:pPr>
        <w:tabs>
          <w:tab w:val="left" w:pos="7371"/>
        </w:tabs>
        <w:ind w:left="4111"/>
        <w:jc w:val="both"/>
        <w:rPr>
          <w:rFonts w:ascii="GHEA Grapalat" w:hAnsi="GHEA Grapalat" w:cs="Arial"/>
          <w:sz w:val="16"/>
        </w:rPr>
      </w:pPr>
      <w:r w:rsidRPr="00B4498C">
        <w:rPr>
          <w:rFonts w:ascii="GHEA Grapalat" w:hAnsi="GHEA Grapalat"/>
          <w:sz w:val="16"/>
        </w:rPr>
        <w:t xml:space="preserve">               </w:t>
      </w:r>
      <w:r w:rsidR="00374F4A" w:rsidRPr="00B4498C">
        <w:rPr>
          <w:rFonts w:ascii="GHEA Grapalat" w:hAnsi="GHEA Grapalat"/>
          <w:sz w:val="16"/>
        </w:rPr>
        <w:t>учетный номер</w:t>
      </w:r>
      <w:r w:rsidRPr="00B4498C">
        <w:rPr>
          <w:rFonts w:ascii="GHEA Grapalat" w:hAnsi="GHEA Grapalat"/>
          <w:sz w:val="16"/>
        </w:rPr>
        <w:t xml:space="preserve"> </w:t>
      </w:r>
      <w:r w:rsidR="00374F4A" w:rsidRPr="00B4498C">
        <w:rPr>
          <w:rFonts w:ascii="GHEA Grapalat" w:hAnsi="GHEA Grapalat"/>
          <w:sz w:val="16"/>
        </w:rPr>
        <w:t>налогоплательщика</w:t>
      </w:r>
    </w:p>
    <w:p w14:paraId="07627C5A" w14:textId="77777777" w:rsidR="00B138F3" w:rsidRPr="00B4498C" w:rsidRDefault="00B138F3" w:rsidP="00B46D58">
      <w:pPr>
        <w:jc w:val="both"/>
        <w:rPr>
          <w:rFonts w:ascii="GHEA Grapalat" w:hAnsi="GHEA Grapalat"/>
        </w:rPr>
      </w:pPr>
    </w:p>
    <w:p w14:paraId="68494F93" w14:textId="77777777" w:rsidR="00374F4A" w:rsidRPr="00B4498C" w:rsidRDefault="00374F4A" w:rsidP="00B46D58">
      <w:pPr>
        <w:jc w:val="both"/>
        <w:rPr>
          <w:rFonts w:ascii="GHEA Grapalat" w:hAnsi="GHEA Grapalat"/>
        </w:rPr>
      </w:pPr>
      <w:r w:rsidRPr="00B4498C">
        <w:rPr>
          <w:rFonts w:ascii="GHEA Grapalat" w:hAnsi="GHEA Grapalat"/>
        </w:rPr>
        <w:t xml:space="preserve">Адрес электронной почты </w:t>
      </w:r>
      <w:r w:rsidR="00B138F3" w:rsidRPr="00B4498C">
        <w:rPr>
          <w:rFonts w:ascii="GHEA Grapalat" w:hAnsi="GHEA Grapalat"/>
        </w:rPr>
        <w:t xml:space="preserve">                           </w:t>
      </w:r>
      <w:r w:rsidRPr="00B4498C">
        <w:rPr>
          <w:rFonts w:ascii="GHEA Grapalat" w:hAnsi="GHEA Grapalat"/>
        </w:rPr>
        <w:t>__________________</w:t>
      </w:r>
    </w:p>
    <w:p w14:paraId="5F7EB429" w14:textId="77777777" w:rsidR="00374F4A" w:rsidRPr="00B4498C" w:rsidRDefault="00B138F3" w:rsidP="00B138F3">
      <w:pPr>
        <w:tabs>
          <w:tab w:val="left" w:pos="6946"/>
        </w:tabs>
        <w:ind w:left="3402" w:firstLine="6"/>
        <w:jc w:val="both"/>
        <w:rPr>
          <w:rFonts w:ascii="GHEA Grapalat" w:hAnsi="GHEA Grapalat"/>
          <w:sz w:val="16"/>
        </w:rPr>
      </w:pPr>
      <w:r w:rsidRPr="00B4498C">
        <w:rPr>
          <w:rFonts w:ascii="GHEA Grapalat" w:hAnsi="GHEA Grapalat"/>
          <w:sz w:val="16"/>
        </w:rPr>
        <w:t xml:space="preserve">                                  </w:t>
      </w:r>
      <w:r w:rsidR="00374F4A" w:rsidRPr="00B4498C">
        <w:rPr>
          <w:rFonts w:ascii="GHEA Grapalat" w:hAnsi="GHEA Grapalat"/>
          <w:sz w:val="16"/>
        </w:rPr>
        <w:t>адрес электронной</w:t>
      </w:r>
      <w:r w:rsidR="00374F4A" w:rsidRPr="00B4498C">
        <w:rPr>
          <w:rFonts w:ascii="GHEA Grapalat" w:hAnsi="GHEA Grapalat"/>
          <w:sz w:val="16"/>
        </w:rPr>
        <w:tab/>
        <w:t>почты</w:t>
      </w:r>
    </w:p>
    <w:p w14:paraId="1AD2691B" w14:textId="77777777" w:rsidR="00B138F3" w:rsidRPr="00B4498C" w:rsidRDefault="00B138F3" w:rsidP="00F96993">
      <w:pPr>
        <w:jc w:val="both"/>
        <w:rPr>
          <w:rFonts w:ascii="GHEA Grapalat" w:hAnsi="GHEA Grapalat"/>
        </w:rPr>
      </w:pPr>
    </w:p>
    <w:p w14:paraId="1516ECFB" w14:textId="77777777" w:rsidR="009E1181" w:rsidRPr="00B4498C" w:rsidRDefault="00F96993" w:rsidP="00F96993">
      <w:pPr>
        <w:jc w:val="both"/>
        <w:rPr>
          <w:rFonts w:ascii="GHEA Grapalat" w:hAnsi="GHEA Grapalat"/>
        </w:rPr>
      </w:pPr>
      <w:r w:rsidRPr="00B4498C">
        <w:rPr>
          <w:rFonts w:ascii="GHEA Grapalat" w:hAnsi="GHEA Grapalat"/>
        </w:rPr>
        <w:t>Адрес деятельности</w:t>
      </w:r>
      <w:r w:rsidR="009E1181" w:rsidRPr="00B4498C">
        <w:rPr>
          <w:rFonts w:ascii="GHEA Grapalat" w:hAnsi="GHEA Grapalat"/>
        </w:rPr>
        <w:t xml:space="preserve">              ----------------------------</w:t>
      </w:r>
      <w:r w:rsidR="009627B3" w:rsidRPr="00B4498C">
        <w:rPr>
          <w:rFonts w:ascii="GHEA Grapalat" w:hAnsi="GHEA Grapalat"/>
        </w:rPr>
        <w:t>--------------------------------</w:t>
      </w:r>
    </w:p>
    <w:p w14:paraId="2B8E0731" w14:textId="77777777" w:rsidR="00F96993" w:rsidRPr="00B4498C" w:rsidRDefault="009E1181" w:rsidP="00F96993">
      <w:pPr>
        <w:jc w:val="both"/>
        <w:rPr>
          <w:rFonts w:ascii="GHEA Grapalat" w:hAnsi="GHEA Grapalat"/>
          <w:sz w:val="18"/>
          <w:szCs w:val="18"/>
        </w:rPr>
      </w:pPr>
      <w:r w:rsidRPr="00B4498C">
        <w:rPr>
          <w:rFonts w:ascii="GHEA Grapalat" w:hAnsi="GHEA Grapalat"/>
        </w:rPr>
        <w:t xml:space="preserve">            </w:t>
      </w:r>
      <w:r w:rsidR="00F96993" w:rsidRPr="00B4498C">
        <w:rPr>
          <w:rFonts w:ascii="GHEA Grapalat" w:hAnsi="GHEA Grapalat"/>
        </w:rPr>
        <w:t xml:space="preserve">  </w:t>
      </w:r>
      <w:r w:rsidRPr="00B4498C">
        <w:rPr>
          <w:rFonts w:ascii="GHEA Grapalat" w:hAnsi="GHEA Grapalat"/>
        </w:rPr>
        <w:t xml:space="preserve">                                </w:t>
      </w:r>
      <w:r w:rsidR="00B138F3" w:rsidRPr="00B4498C">
        <w:rPr>
          <w:rFonts w:ascii="GHEA Grapalat" w:hAnsi="GHEA Grapalat"/>
        </w:rPr>
        <w:t xml:space="preserve">                        </w:t>
      </w:r>
      <w:r w:rsidRPr="00B4498C">
        <w:rPr>
          <w:rFonts w:ascii="GHEA Grapalat" w:hAnsi="GHEA Grapalat"/>
          <w:sz w:val="18"/>
          <w:szCs w:val="18"/>
        </w:rPr>
        <w:t>адрес деятельности</w:t>
      </w:r>
    </w:p>
    <w:p w14:paraId="02B6AA83" w14:textId="77777777" w:rsidR="00B16483" w:rsidRPr="00B4498C" w:rsidRDefault="00B16483" w:rsidP="00F96993">
      <w:pPr>
        <w:jc w:val="both"/>
        <w:rPr>
          <w:rFonts w:ascii="GHEA Grapalat" w:hAnsi="GHEA Grapalat"/>
          <w:sz w:val="18"/>
          <w:szCs w:val="18"/>
        </w:rPr>
      </w:pPr>
    </w:p>
    <w:p w14:paraId="34B8108C" w14:textId="77777777" w:rsidR="00B16483" w:rsidRPr="00B4498C" w:rsidRDefault="00B16483" w:rsidP="00F96993">
      <w:pPr>
        <w:jc w:val="both"/>
        <w:rPr>
          <w:rFonts w:ascii="GHEA Grapalat" w:hAnsi="GHEA Grapalat"/>
        </w:rPr>
      </w:pPr>
      <w:r w:rsidRPr="00B4498C">
        <w:rPr>
          <w:rFonts w:ascii="GHEA Grapalat" w:hAnsi="GHEA Grapalat"/>
        </w:rPr>
        <w:t>Номер телефона                     ------------------------------</w:t>
      </w:r>
      <w:r w:rsidR="009627B3" w:rsidRPr="00B4498C">
        <w:rPr>
          <w:rFonts w:ascii="GHEA Grapalat" w:hAnsi="GHEA Grapalat"/>
        </w:rPr>
        <w:t>-------------------------------</w:t>
      </w:r>
      <w:r w:rsidRPr="00B4498C">
        <w:rPr>
          <w:rFonts w:ascii="GHEA Grapalat" w:hAnsi="GHEA Grapalat"/>
        </w:rPr>
        <w:t xml:space="preserve"> </w:t>
      </w:r>
    </w:p>
    <w:p w14:paraId="145FA41B" w14:textId="77777777" w:rsidR="006B3E56" w:rsidRPr="00B4498C" w:rsidRDefault="00B138F3" w:rsidP="00B16483">
      <w:pPr>
        <w:tabs>
          <w:tab w:val="left" w:pos="7371"/>
        </w:tabs>
        <w:spacing w:after="160"/>
        <w:ind w:left="3544" w:firstLine="3"/>
        <w:jc w:val="both"/>
        <w:rPr>
          <w:rFonts w:ascii="GHEA Grapalat" w:hAnsi="GHEA Grapalat"/>
          <w:sz w:val="16"/>
        </w:rPr>
      </w:pPr>
      <w:r w:rsidRPr="00B4498C">
        <w:rPr>
          <w:rFonts w:ascii="GHEA Grapalat" w:hAnsi="GHEA Grapalat"/>
          <w:sz w:val="16"/>
        </w:rPr>
        <w:t xml:space="preserve">                                 </w:t>
      </w:r>
      <w:r w:rsidR="00B16483" w:rsidRPr="00B4498C">
        <w:rPr>
          <w:rFonts w:ascii="GHEA Grapalat" w:hAnsi="GHEA Grapalat"/>
          <w:sz w:val="16"/>
        </w:rPr>
        <w:t>Номер телефона</w:t>
      </w:r>
    </w:p>
    <w:p w14:paraId="342750BD" w14:textId="77777777" w:rsidR="00B16483" w:rsidRPr="00B4498C" w:rsidRDefault="00B16483" w:rsidP="00B16483">
      <w:pPr>
        <w:tabs>
          <w:tab w:val="left" w:pos="7371"/>
        </w:tabs>
        <w:spacing w:after="160"/>
        <w:ind w:left="3544" w:firstLine="3"/>
        <w:jc w:val="both"/>
        <w:rPr>
          <w:rFonts w:ascii="GHEA Grapalat" w:hAnsi="GHEA Grapalat"/>
          <w:sz w:val="16"/>
        </w:rPr>
      </w:pPr>
    </w:p>
    <w:p w14:paraId="63512D96" w14:textId="77777777" w:rsidR="006B3E56" w:rsidRPr="00B4498C" w:rsidRDefault="006B3E56" w:rsidP="00B46D58">
      <w:pPr>
        <w:widowControl w:val="0"/>
        <w:jc w:val="both"/>
        <w:rPr>
          <w:rFonts w:ascii="GHEA Grapalat" w:hAnsi="GHEA Grapalat"/>
        </w:rPr>
      </w:pPr>
      <w:r w:rsidRPr="00B4498C">
        <w:rPr>
          <w:rFonts w:ascii="GHEA Grapalat" w:hAnsi="GHEA Grapalat"/>
        </w:rPr>
        <w:t>Настоящим _________________________________объявляет и подтверждает,что:</w:t>
      </w:r>
    </w:p>
    <w:p w14:paraId="3C4EC5E9" w14:textId="77777777" w:rsidR="006B3E56" w:rsidRPr="00B4498C" w:rsidRDefault="006B3E56" w:rsidP="00B46D58">
      <w:pPr>
        <w:widowControl w:val="0"/>
        <w:spacing w:after="120"/>
        <w:ind w:left="2835"/>
        <w:jc w:val="both"/>
        <w:rPr>
          <w:rFonts w:ascii="GHEA Grapalat" w:hAnsi="GHEA Grapalat"/>
          <w:sz w:val="16"/>
        </w:rPr>
      </w:pPr>
      <w:r w:rsidRPr="00B4498C">
        <w:rPr>
          <w:rFonts w:ascii="GHEA Grapalat" w:hAnsi="GHEA Grapalat"/>
          <w:sz w:val="16"/>
        </w:rPr>
        <w:t>наименование участника</w:t>
      </w:r>
    </w:p>
    <w:p w14:paraId="350B3D22" w14:textId="77777777" w:rsidR="00D87B1D" w:rsidRPr="00B4498C" w:rsidRDefault="00D87B1D" w:rsidP="00B46D58">
      <w:pPr>
        <w:widowControl w:val="0"/>
        <w:spacing w:after="120"/>
        <w:ind w:left="2835"/>
        <w:jc w:val="both"/>
        <w:rPr>
          <w:rFonts w:ascii="GHEA Grapalat" w:hAnsi="GHEA Grapalat"/>
          <w:sz w:val="16"/>
        </w:rPr>
      </w:pPr>
    </w:p>
    <w:p w14:paraId="0B3511C1" w14:textId="77777777" w:rsidR="00A3536B" w:rsidRPr="00B4498C" w:rsidRDefault="00E144F9" w:rsidP="00A3536B">
      <w:pPr>
        <w:ind w:firstLine="709"/>
        <w:rPr>
          <w:rFonts w:ascii="GHEA Grapalat" w:hAnsi="GHEA Grapalat"/>
          <w:sz w:val="20"/>
          <w:lang w:val="es-ES"/>
        </w:rPr>
      </w:pPr>
      <w:r w:rsidRPr="00B4498C">
        <w:rPr>
          <w:rFonts w:ascii="GHEA Grapalat" w:hAnsi="GHEA Grapalat" w:cs="Arial"/>
          <w:sz w:val="20"/>
          <w:szCs w:val="20"/>
        </w:rPr>
        <w:t>2</w:t>
      </w:r>
      <w:r w:rsidR="00A3536B" w:rsidRPr="00B4498C">
        <w:rPr>
          <w:rFonts w:ascii="GHEA Grapalat" w:hAnsi="GHEA Grapalat" w:cs="Arial"/>
          <w:sz w:val="20"/>
          <w:szCs w:val="20"/>
          <w:lang w:val="es-ES"/>
        </w:rPr>
        <w:t>)</w:t>
      </w:r>
      <w:r w:rsidR="00A3536B" w:rsidRPr="00B4498C">
        <w:rPr>
          <w:rFonts w:ascii="GHEA Grapalat" w:hAnsi="GHEA Grapalat"/>
          <w:sz w:val="20"/>
          <w:lang w:val="hy-AM"/>
        </w:rPr>
        <w:t xml:space="preserve">  </w:t>
      </w:r>
      <w:r w:rsidR="00A3536B" w:rsidRPr="00B4498C">
        <w:rPr>
          <w:rFonts w:ascii="GHEA Grapalat" w:hAnsi="GHEA Grapalat"/>
          <w:sz w:val="20"/>
          <w:u w:val="single"/>
          <w:lang w:val="hy-AM"/>
        </w:rPr>
        <w:t xml:space="preserve">                                                </w:t>
      </w:r>
      <w:r w:rsidR="00A3536B" w:rsidRPr="00B4498C">
        <w:rPr>
          <w:rFonts w:ascii="GHEA Grapalat" w:hAnsi="GHEA Grapalat"/>
          <w:sz w:val="20"/>
          <w:u w:val="single"/>
          <w:lang w:val="es-ES"/>
        </w:rPr>
        <w:t xml:space="preserve">                         </w:t>
      </w:r>
      <w:r w:rsidR="00A3536B" w:rsidRPr="00B4498C">
        <w:rPr>
          <w:rFonts w:ascii="GHEA Grapalat" w:hAnsi="GHEA Grapalat"/>
          <w:sz w:val="20"/>
          <w:u w:val="single"/>
          <w:lang w:val="hy-AM"/>
        </w:rPr>
        <w:t xml:space="preserve">          </w:t>
      </w:r>
      <w:r w:rsidR="00A3536B" w:rsidRPr="00B4498C">
        <w:rPr>
          <w:rFonts w:ascii="GHEA Grapalat" w:hAnsi="GHEA Grapalat"/>
          <w:sz w:val="20"/>
          <w:u w:val="single"/>
        </w:rPr>
        <w:t xml:space="preserve">и </w:t>
      </w:r>
      <w:r w:rsidR="00A3536B" w:rsidRPr="00B4498C">
        <w:rPr>
          <w:rFonts w:ascii="GHEA Grapalat" w:hAnsi="GHEA Grapalat"/>
          <w:lang w:val="hy-AM"/>
        </w:rPr>
        <w:t>аффилированные</w:t>
      </w:r>
      <w:r w:rsidR="00A3536B" w:rsidRPr="00B4498C">
        <w:rPr>
          <w:rFonts w:ascii="GHEA Grapalat" w:hAnsi="GHEA Grapalat"/>
        </w:rPr>
        <w:t xml:space="preserve"> с ним</w:t>
      </w:r>
      <w:r w:rsidR="00A3536B" w:rsidRPr="00B4498C">
        <w:rPr>
          <w:rFonts w:ascii="GHEA Grapalat" w:hAnsi="GHEA Grapalat"/>
          <w:lang w:val="hy-AM"/>
        </w:rPr>
        <w:t xml:space="preserve"> </w:t>
      </w:r>
    </w:p>
    <w:p w14:paraId="0DF6C8C5" w14:textId="77777777" w:rsidR="00A3536B" w:rsidRPr="00B4498C" w:rsidRDefault="00A3536B" w:rsidP="00A3536B">
      <w:pPr>
        <w:widowControl w:val="0"/>
        <w:spacing w:after="120"/>
        <w:ind w:left="2835"/>
        <w:rPr>
          <w:rFonts w:ascii="GHEA Grapalat" w:hAnsi="GHEA Grapalat"/>
          <w:sz w:val="16"/>
        </w:rPr>
      </w:pPr>
      <w:r w:rsidRPr="00B4498C">
        <w:rPr>
          <w:rFonts w:ascii="GHEA Grapalat" w:hAnsi="GHEA Grapalat"/>
          <w:sz w:val="16"/>
        </w:rPr>
        <w:t>аименование участника</w:t>
      </w:r>
    </w:p>
    <w:p w14:paraId="4F80F51F" w14:textId="77777777" w:rsidR="00A3536B" w:rsidRPr="00B4498C" w:rsidRDefault="00A3536B" w:rsidP="00A3536B">
      <w:pPr>
        <w:rPr>
          <w:rFonts w:ascii="GHEA Grapalat" w:hAnsi="GHEA Grapalat"/>
          <w:i/>
          <w:sz w:val="16"/>
          <w:vertAlign w:val="superscript"/>
          <w:lang w:val="es-ES"/>
        </w:rPr>
      </w:pPr>
    </w:p>
    <w:p w14:paraId="21489203" w14:textId="7B7ED6C5" w:rsidR="006B3E56" w:rsidRPr="00B4498C" w:rsidRDefault="00A3536B" w:rsidP="002A3146">
      <w:pPr>
        <w:rPr>
          <w:rFonts w:ascii="GHEA Grapalat" w:hAnsi="GHEA Grapalat" w:cs="Arial"/>
        </w:rPr>
      </w:pPr>
      <w:r w:rsidRPr="00B4498C">
        <w:rPr>
          <w:rFonts w:ascii="GHEA Grapalat" w:hAnsi="GHEA Grapalat"/>
          <w:lang w:val="hy-AM"/>
        </w:rPr>
        <w:t>лица</w:t>
      </w:r>
      <w:r w:rsidRPr="00B4498C">
        <w:rPr>
          <w:rFonts w:ascii="GHEA Grapalat" w:hAnsi="GHEA Grapalat" w:cs="Arial"/>
          <w:sz w:val="20"/>
          <w:szCs w:val="20"/>
          <w:lang w:val="es-ES"/>
        </w:rPr>
        <w:t xml:space="preserve"> </w:t>
      </w:r>
      <w:r w:rsidRPr="00B4498C">
        <w:rPr>
          <w:rFonts w:ascii="GHEA Grapalat" w:hAnsi="GHEA Grapalat" w:cs="Arial"/>
          <w:sz w:val="20"/>
          <w:szCs w:val="20"/>
          <w:lang w:val="hy-AM"/>
        </w:rPr>
        <w:t xml:space="preserve"> </w:t>
      </w:r>
      <w:r w:rsidRPr="00B4498C">
        <w:rPr>
          <w:rFonts w:ascii="GHEA Grapalat" w:hAnsi="GHEA Grapalat"/>
          <w:lang w:val="hy-AM"/>
        </w:rPr>
        <w:t xml:space="preserve">удовлетворяют </w:t>
      </w:r>
      <w:r w:rsidRPr="00B4498C">
        <w:rPr>
          <w:rFonts w:ascii="GHEA Grapalat" w:hAnsi="GHEA Grapalat"/>
          <w:color w:val="000000" w:themeColor="text1"/>
          <w:spacing w:val="-4"/>
        </w:rPr>
        <w:t>требованиям</w:t>
      </w:r>
      <w:r w:rsidRPr="00B4498C">
        <w:rPr>
          <w:rFonts w:ascii="GHEA Grapalat" w:hAnsi="GHEA Grapalat"/>
          <w:color w:val="000000" w:themeColor="text1"/>
          <w:lang w:val="es-ES"/>
        </w:rPr>
        <w:t xml:space="preserve"> </w:t>
      </w:r>
      <w:r w:rsidRPr="00B4498C">
        <w:rPr>
          <w:rFonts w:ascii="GHEA Grapalat" w:hAnsi="GHEA Grapalat"/>
          <w:color w:val="000000" w:themeColor="text1"/>
          <w:spacing w:val="-4"/>
        </w:rPr>
        <w:t>права</w:t>
      </w:r>
      <w:r w:rsidRPr="00B4498C">
        <w:rPr>
          <w:rFonts w:ascii="GHEA Grapalat" w:hAnsi="GHEA Grapalat"/>
          <w:color w:val="000000" w:themeColor="text1"/>
          <w:spacing w:val="-4"/>
          <w:lang w:val="es-ES"/>
        </w:rPr>
        <w:t xml:space="preserve"> </w:t>
      </w:r>
      <w:r w:rsidRPr="00B4498C">
        <w:rPr>
          <w:rFonts w:ascii="GHEA Grapalat" w:hAnsi="GHEA Grapalat"/>
          <w:color w:val="000000" w:themeColor="text1"/>
          <w:spacing w:val="-4"/>
        </w:rPr>
        <w:t>участия</w:t>
      </w:r>
      <w:r w:rsidR="00FF0CE7" w:rsidRPr="00B4498C">
        <w:rPr>
          <w:rFonts w:ascii="GHEA Grapalat" w:hAnsi="GHEA Grapalat"/>
          <w:color w:val="000000" w:themeColor="text1"/>
          <w:spacing w:val="-4"/>
        </w:rPr>
        <w:t xml:space="preserve"> </w:t>
      </w:r>
      <w:r w:rsidR="00404C1E" w:rsidRPr="00B4498C">
        <w:rPr>
          <w:rFonts w:ascii="GHEA Grapalat" w:hAnsi="GHEA Grapalat"/>
          <w:color w:val="000000" w:themeColor="text1"/>
          <w:spacing w:val="-4"/>
        </w:rPr>
        <w:t>и квалификационным критериям</w:t>
      </w:r>
      <w:r w:rsidRPr="00B4498C">
        <w:rPr>
          <w:rFonts w:ascii="GHEA Grapalat" w:hAnsi="GHEA Grapalat"/>
          <w:color w:val="000000" w:themeColor="text1"/>
          <w:lang w:val="es-ES"/>
        </w:rPr>
        <w:t xml:space="preserve"> </w:t>
      </w:r>
      <w:r w:rsidRPr="00B4498C">
        <w:rPr>
          <w:rFonts w:ascii="GHEA Grapalat" w:hAnsi="GHEA Grapalat"/>
          <w:color w:val="000000" w:themeColor="text1"/>
          <w:spacing w:val="-4"/>
        </w:rPr>
        <w:t>установленным</w:t>
      </w:r>
      <w:r w:rsidRPr="00B4498C">
        <w:rPr>
          <w:rFonts w:ascii="GHEA Grapalat" w:hAnsi="GHEA Grapalat"/>
          <w:color w:val="000000" w:themeColor="text1"/>
          <w:spacing w:val="-4"/>
          <w:lang w:val="es-ES"/>
        </w:rPr>
        <w:t xml:space="preserve"> </w:t>
      </w:r>
      <w:r w:rsidRPr="00B4498C">
        <w:rPr>
          <w:rFonts w:ascii="GHEA Grapalat" w:hAnsi="GHEA Grapalat"/>
          <w:color w:val="000000" w:themeColor="text1"/>
          <w:spacing w:val="-4"/>
        </w:rPr>
        <w:t xml:space="preserve">приглашением на </w:t>
      </w:r>
      <w:r w:rsidR="00916B57" w:rsidRPr="00B4498C">
        <w:rPr>
          <w:rFonts w:ascii="GHEA Grapalat" w:hAnsi="GHEA Grapalat"/>
        </w:rPr>
        <w:t>запрос котировок</w:t>
      </w:r>
      <w:r w:rsidRPr="00B4498C">
        <w:rPr>
          <w:rFonts w:ascii="GHEA Grapalat" w:hAnsi="GHEA Grapalat"/>
          <w:color w:val="000000" w:themeColor="text1"/>
          <w:spacing w:val="-4"/>
          <w:lang w:val="es-ES"/>
        </w:rPr>
        <w:t xml:space="preserve"> </w:t>
      </w:r>
      <w:r w:rsidRPr="00B4498C">
        <w:rPr>
          <w:rFonts w:ascii="GHEA Grapalat" w:hAnsi="GHEA Grapalat"/>
          <w:color w:val="000000" w:themeColor="text1"/>
        </w:rPr>
        <w:t>под</w:t>
      </w:r>
      <w:r w:rsidR="003823BA" w:rsidRPr="00B4498C">
        <w:rPr>
          <w:rFonts w:ascii="GHEA Grapalat" w:hAnsi="GHEA Grapalat"/>
          <w:color w:val="000000" w:themeColor="text1"/>
        </w:rPr>
        <w:t xml:space="preserve"> кодом </w:t>
      </w:r>
      <w:r w:rsidRPr="00B4498C">
        <w:rPr>
          <w:rFonts w:ascii="GHEA Grapalat" w:hAnsi="GHEA Grapalat"/>
          <w:color w:val="000000" w:themeColor="text1"/>
          <w:lang w:val="es-ES"/>
        </w:rPr>
        <w:t xml:space="preserve"> </w:t>
      </w:r>
      <w:r w:rsidR="004E486B" w:rsidRPr="00B4498C">
        <w:rPr>
          <w:rFonts w:ascii="GHEA Grapalat" w:hAnsi="GHEA Grapalat"/>
        </w:rPr>
        <w:t>ԵՔ-ԳՀԽԾՁԲ-</w:t>
      </w:r>
      <w:r w:rsidR="00D20132" w:rsidRPr="00B4498C">
        <w:rPr>
          <w:rFonts w:ascii="GHEA Grapalat" w:hAnsi="GHEA Grapalat"/>
        </w:rPr>
        <w:t>26/13</w:t>
      </w:r>
      <w:r w:rsidRPr="00B4498C">
        <w:rPr>
          <w:rFonts w:ascii="GHEA Grapalat" w:hAnsi="GHEA Grapalat"/>
        </w:rPr>
        <w:t>,</w:t>
      </w:r>
      <w:r w:rsidR="00404C1E" w:rsidRPr="00B4498C">
        <w:rPr>
          <w:rFonts w:ascii="GHEA Grapalat" w:hAnsi="GHEA Grapalat"/>
        </w:rPr>
        <w:t xml:space="preserve"> </w:t>
      </w:r>
      <w:r w:rsidR="00404C1E" w:rsidRPr="00B4498C">
        <w:rPr>
          <w:rFonts w:ascii="GHEA Grapalat" w:hAnsi="GHEA Grapalat"/>
          <w:color w:val="000000" w:themeColor="text1"/>
        </w:rPr>
        <w:t xml:space="preserve"> </w:t>
      </w:r>
    </w:p>
    <w:p w14:paraId="78163835" w14:textId="0C06044D" w:rsidR="006B3E56" w:rsidRPr="00B4498C" w:rsidRDefault="00F738FA" w:rsidP="00F738FA">
      <w:pPr>
        <w:widowControl w:val="0"/>
        <w:tabs>
          <w:tab w:val="left" w:pos="567"/>
        </w:tabs>
        <w:spacing w:after="160"/>
        <w:ind w:left="360"/>
        <w:jc w:val="both"/>
        <w:rPr>
          <w:rFonts w:ascii="GHEA Grapalat" w:hAnsi="GHEA Grapalat" w:cs="Arial"/>
        </w:rPr>
      </w:pPr>
      <w:r w:rsidRPr="00B4498C">
        <w:rPr>
          <w:rFonts w:ascii="GHEA Grapalat" w:hAnsi="GHEA Grapalat"/>
        </w:rPr>
        <w:t xml:space="preserve">2) </w:t>
      </w:r>
      <w:r w:rsidR="006B3E56" w:rsidRPr="00B4498C">
        <w:rPr>
          <w:rFonts w:ascii="GHEA Grapalat" w:hAnsi="GHEA Grapalat"/>
        </w:rPr>
        <w:t xml:space="preserve">в рамках участия в </w:t>
      </w:r>
      <w:r w:rsidR="00916B57" w:rsidRPr="00B4498C">
        <w:rPr>
          <w:rFonts w:ascii="GHEA Grapalat" w:hAnsi="GHEA Grapalat"/>
        </w:rPr>
        <w:t>запросе котировок</w:t>
      </w:r>
      <w:r w:rsidR="006B3E56" w:rsidRPr="00B4498C">
        <w:rPr>
          <w:rFonts w:ascii="GHEA Grapalat" w:hAnsi="GHEA Grapalat"/>
        </w:rPr>
        <w:t xml:space="preserve">под кодом </w:t>
      </w:r>
      <w:r w:rsidR="004E486B" w:rsidRPr="00B4498C">
        <w:rPr>
          <w:rFonts w:ascii="GHEA Grapalat" w:hAnsi="GHEA Grapalat"/>
        </w:rPr>
        <w:t>ԵՔ-ԳՀԽԾՁԲ-</w:t>
      </w:r>
      <w:r w:rsidR="00D20132" w:rsidRPr="00B4498C">
        <w:rPr>
          <w:rFonts w:ascii="GHEA Grapalat" w:hAnsi="GHEA Grapalat"/>
        </w:rPr>
        <w:t>26/13</w:t>
      </w:r>
      <w:r w:rsidR="00D54B46" w:rsidRPr="00B4498C">
        <w:rPr>
          <w:rFonts w:ascii="GHEA Grapalat" w:hAnsi="GHEA Grapalat"/>
        </w:rPr>
        <w:t xml:space="preserve"> </w:t>
      </w:r>
    </w:p>
    <w:p w14:paraId="07772F29" w14:textId="77777777" w:rsidR="006B3E56" w:rsidRPr="00B4498C" w:rsidRDefault="006B3E56" w:rsidP="002C10A0">
      <w:pPr>
        <w:pStyle w:val="ListParagraph"/>
        <w:widowControl w:val="0"/>
        <w:numPr>
          <w:ilvl w:val="0"/>
          <w:numId w:val="37"/>
        </w:numPr>
        <w:tabs>
          <w:tab w:val="left" w:pos="567"/>
        </w:tabs>
        <w:spacing w:after="160"/>
        <w:jc w:val="both"/>
        <w:rPr>
          <w:rFonts w:ascii="GHEA Grapalat" w:hAnsi="GHEA Grapalat"/>
        </w:rPr>
      </w:pPr>
      <w:r w:rsidRPr="00B4498C">
        <w:rPr>
          <w:rFonts w:ascii="GHEA Grapalat" w:hAnsi="GHEA Grapalat"/>
        </w:rPr>
        <w:lastRenderedPageBreak/>
        <w:t xml:space="preserve">не допускал и (или) не допустит </w:t>
      </w:r>
      <w:r w:rsidR="006C48F9" w:rsidRPr="00B4498C">
        <w:rPr>
          <w:rFonts w:ascii="GHEA Grapalat" w:hAnsi="GHEA Grapalat"/>
          <w:lang w:val="hy-AM"/>
        </w:rPr>
        <w:t>недобросовестн</w:t>
      </w:r>
      <w:r w:rsidR="006C48F9" w:rsidRPr="00B4498C">
        <w:rPr>
          <w:rFonts w:ascii="GHEA Grapalat" w:hAnsi="GHEA Grapalat"/>
        </w:rPr>
        <w:t>ой</w:t>
      </w:r>
      <w:r w:rsidR="006C48F9" w:rsidRPr="00B4498C">
        <w:rPr>
          <w:rFonts w:ascii="GHEA Grapalat" w:hAnsi="GHEA Grapalat"/>
          <w:lang w:val="hy-AM"/>
        </w:rPr>
        <w:t xml:space="preserve"> конкуренци</w:t>
      </w:r>
      <w:r w:rsidR="006C48F9" w:rsidRPr="00B4498C">
        <w:rPr>
          <w:rFonts w:ascii="GHEA Grapalat" w:hAnsi="GHEA Grapalat"/>
        </w:rPr>
        <w:t xml:space="preserve">и, </w:t>
      </w:r>
      <w:ins w:id="11" w:author="Vardan" w:date="2022-05-29T22:22:00Z">
        <w:r w:rsidR="006C48F9" w:rsidRPr="00B4498C">
          <w:rPr>
            <w:rFonts w:ascii="GHEA Grapalat" w:hAnsi="GHEA Grapalat"/>
            <w:color w:val="000000" w:themeColor="text1"/>
          </w:rPr>
          <w:t xml:space="preserve"> </w:t>
        </w:r>
        <w:r w:rsidR="006C48F9" w:rsidRPr="00B4498C">
          <w:rPr>
            <w:rFonts w:ascii="GHEA Grapalat" w:hAnsi="GHEA Grapalat"/>
          </w:rPr>
          <w:t xml:space="preserve"> </w:t>
        </w:r>
      </w:ins>
      <w:r w:rsidRPr="00B4498C">
        <w:rPr>
          <w:rFonts w:ascii="GHEA Grapalat" w:hAnsi="GHEA Grapalat"/>
        </w:rPr>
        <w:t>злоупотребления доминирующим положением и антиконкурентного соглашения,</w:t>
      </w:r>
    </w:p>
    <w:p w14:paraId="0258EC93" w14:textId="40389B2A" w:rsidR="006B3E56" w:rsidRPr="00B4498C"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B4498C">
        <w:rPr>
          <w:rFonts w:ascii="GHEA Grapalat" w:hAnsi="GHEA Grapalat"/>
          <w:spacing w:val="-6"/>
        </w:rPr>
        <w:t>отсутствует установленн</w:t>
      </w:r>
      <w:r w:rsidR="006E6259" w:rsidRPr="00B4498C">
        <w:rPr>
          <w:rFonts w:ascii="GHEA Grapalat" w:hAnsi="GHEA Grapalat"/>
          <w:spacing w:val="-6"/>
        </w:rPr>
        <w:t>ый</w:t>
      </w:r>
      <w:r w:rsidRPr="00B4498C">
        <w:rPr>
          <w:rFonts w:ascii="GHEA Grapalat" w:hAnsi="GHEA Grapalat"/>
          <w:spacing w:val="-6"/>
        </w:rPr>
        <w:t xml:space="preserve"> приглашением на </w:t>
      </w:r>
      <w:r w:rsidR="00916B57" w:rsidRPr="00B4498C">
        <w:rPr>
          <w:rFonts w:ascii="GHEA Grapalat" w:hAnsi="GHEA Grapalat"/>
        </w:rPr>
        <w:t>запрос котировок</w:t>
      </w:r>
      <w:r w:rsidRPr="00B4498C">
        <w:rPr>
          <w:rFonts w:ascii="GHEA Grapalat" w:hAnsi="GHEA Grapalat"/>
        </w:rPr>
        <w:t xml:space="preserve"> </w:t>
      </w:r>
      <w:r w:rsidR="006E6259" w:rsidRPr="00B4498C">
        <w:rPr>
          <w:rFonts w:ascii="GHEA Grapalat" w:hAnsi="GHEA Grapalat"/>
          <w:spacing w:val="-6"/>
        </w:rPr>
        <w:t>случай</w:t>
      </w:r>
      <w:r w:rsidRPr="00B4498C">
        <w:rPr>
          <w:rFonts w:ascii="GHEA Grapalat" w:hAnsi="GHEA Grapalat"/>
        </w:rPr>
        <w:t xml:space="preserve">     одновременного </w:t>
      </w:r>
    </w:p>
    <w:p w14:paraId="28786B1E" w14:textId="77777777" w:rsidR="006B3E56" w:rsidRPr="00B4498C" w:rsidRDefault="006B3E56" w:rsidP="00B46D58">
      <w:pPr>
        <w:pStyle w:val="BodyTextIndent"/>
        <w:widowControl w:val="0"/>
        <w:spacing w:line="240" w:lineRule="auto"/>
        <w:ind w:firstLine="0"/>
        <w:jc w:val="left"/>
        <w:rPr>
          <w:rFonts w:ascii="GHEA Grapalat" w:hAnsi="GHEA Grapalat"/>
          <w:i w:val="0"/>
          <w:sz w:val="24"/>
        </w:rPr>
      </w:pPr>
      <w:r w:rsidRPr="00B4498C">
        <w:rPr>
          <w:rFonts w:ascii="GHEA Grapalat" w:hAnsi="GHEA Grapalat"/>
          <w:i w:val="0"/>
          <w:sz w:val="24"/>
        </w:rPr>
        <w:t>участия взаимосвязанных с ________________ лиц и (или) учрежденных__________</w:t>
      </w:r>
    </w:p>
    <w:p w14:paraId="2EB21BB8" w14:textId="77777777" w:rsidR="006B3E56" w:rsidRPr="00B4498C" w:rsidRDefault="006B3E56" w:rsidP="00B46D58">
      <w:pPr>
        <w:widowControl w:val="0"/>
        <w:tabs>
          <w:tab w:val="left" w:pos="7938"/>
        </w:tabs>
        <w:ind w:left="3119"/>
        <w:jc w:val="both"/>
        <w:rPr>
          <w:rFonts w:ascii="GHEA Grapalat" w:hAnsi="GHEA Grapalat"/>
          <w:sz w:val="16"/>
        </w:rPr>
      </w:pPr>
      <w:r w:rsidRPr="00B4498C">
        <w:rPr>
          <w:rFonts w:ascii="GHEA Grapalat" w:hAnsi="GHEA Grapalat"/>
          <w:sz w:val="16"/>
        </w:rPr>
        <w:t>наименование участника</w:t>
      </w:r>
      <w:r w:rsidRPr="00B4498C">
        <w:rPr>
          <w:rFonts w:ascii="GHEA Grapalat" w:hAnsi="GHEA Grapalat"/>
          <w:sz w:val="16"/>
        </w:rPr>
        <w:tab/>
        <w:t>наименование</w:t>
      </w:r>
    </w:p>
    <w:p w14:paraId="01DE26B5" w14:textId="77777777" w:rsidR="006B3E56" w:rsidRPr="00B4498C" w:rsidRDefault="006B3E56" w:rsidP="00B46D58">
      <w:pPr>
        <w:widowControl w:val="0"/>
        <w:tabs>
          <w:tab w:val="left" w:pos="7938"/>
        </w:tabs>
        <w:spacing w:after="160"/>
        <w:ind w:left="8080"/>
        <w:jc w:val="both"/>
        <w:rPr>
          <w:rFonts w:ascii="GHEA Grapalat" w:hAnsi="GHEA Grapalat" w:cs="Arial"/>
          <w:sz w:val="16"/>
        </w:rPr>
      </w:pPr>
      <w:r w:rsidRPr="00B4498C">
        <w:rPr>
          <w:rFonts w:ascii="GHEA Grapalat" w:hAnsi="GHEA Grapalat"/>
          <w:sz w:val="16"/>
        </w:rPr>
        <w:t>участника</w:t>
      </w:r>
    </w:p>
    <w:p w14:paraId="427F9E75" w14:textId="77777777" w:rsidR="006B3E56" w:rsidRPr="00B4498C" w:rsidRDefault="006B3E56" w:rsidP="00B46D58">
      <w:pPr>
        <w:widowControl w:val="0"/>
        <w:jc w:val="both"/>
        <w:rPr>
          <w:rFonts w:ascii="GHEA Grapalat" w:hAnsi="GHEA Grapalat"/>
          <w:u w:val="single"/>
        </w:rPr>
      </w:pPr>
      <w:r w:rsidRPr="00B4498C">
        <w:rPr>
          <w:rFonts w:ascii="GHEA Grapalat" w:hAnsi="GHEA Grapalat"/>
        </w:rPr>
        <w:t>организаций, либо организаций, имеющих принадлежащую ____________________</w:t>
      </w:r>
    </w:p>
    <w:p w14:paraId="34EECAE5" w14:textId="77777777" w:rsidR="006B3E56" w:rsidRPr="00B4498C" w:rsidRDefault="006B3E56" w:rsidP="00B46D58">
      <w:pPr>
        <w:widowControl w:val="0"/>
        <w:spacing w:after="160"/>
        <w:ind w:left="7088"/>
        <w:jc w:val="both"/>
        <w:rPr>
          <w:rFonts w:ascii="GHEA Grapalat" w:hAnsi="GHEA Grapalat"/>
        </w:rPr>
      </w:pPr>
      <w:r w:rsidRPr="00B4498C">
        <w:rPr>
          <w:rFonts w:ascii="GHEA Grapalat" w:hAnsi="GHEA Grapalat"/>
          <w:vertAlign w:val="superscript"/>
        </w:rPr>
        <w:t>наименование участника</w:t>
      </w:r>
    </w:p>
    <w:p w14:paraId="47EA7C3F" w14:textId="77777777" w:rsidR="006B3E56" w:rsidRPr="00B4498C" w:rsidRDefault="006B3E56" w:rsidP="00B46D58">
      <w:pPr>
        <w:widowControl w:val="0"/>
        <w:spacing w:after="160"/>
        <w:jc w:val="both"/>
        <w:rPr>
          <w:rFonts w:ascii="GHEA Grapalat" w:hAnsi="GHEA Grapalat"/>
        </w:rPr>
      </w:pPr>
      <w:r w:rsidRPr="00B4498C">
        <w:rPr>
          <w:rFonts w:ascii="GHEA Grapalat" w:hAnsi="GHEA Grapalat"/>
        </w:rPr>
        <w:t>долю (пай) в размере более пятидесяти процентов</w:t>
      </w:r>
      <w:r w:rsidR="00D02472" w:rsidRPr="00B4498C">
        <w:rPr>
          <w:rFonts w:ascii="GHEA Grapalat" w:hAnsi="GHEA Grapalat"/>
        </w:rPr>
        <w:t>.</w:t>
      </w:r>
    </w:p>
    <w:p w14:paraId="09AD5A8D" w14:textId="77777777" w:rsidR="00D02472" w:rsidRPr="00B4498C" w:rsidRDefault="00D02472" w:rsidP="00155668">
      <w:pPr>
        <w:widowControl w:val="0"/>
        <w:spacing w:after="160"/>
        <w:contextualSpacing/>
        <w:jc w:val="both"/>
        <w:rPr>
          <w:rFonts w:ascii="GHEA Grapalat" w:hAnsi="GHEA Grapalat"/>
        </w:rPr>
      </w:pPr>
      <w:r w:rsidRPr="00B4498C">
        <w:rPr>
          <w:rFonts w:ascii="GHEA Grapalat" w:hAnsi="GHEA Grapalat"/>
        </w:rPr>
        <w:t>Ниже ---------------------------------</w:t>
      </w:r>
      <w:r w:rsidR="00155668" w:rsidRPr="00B4498C">
        <w:rPr>
          <w:rFonts w:ascii="GHEA Grapalat" w:hAnsi="GHEA Grapalat"/>
        </w:rPr>
        <w:t>------------------------- представляет ссылку на сайт,</w:t>
      </w:r>
    </w:p>
    <w:p w14:paraId="5A7788A5" w14:textId="77777777" w:rsidR="00D02472" w:rsidRPr="00B4498C" w:rsidRDefault="00D02472" w:rsidP="00155668">
      <w:pPr>
        <w:widowControl w:val="0"/>
        <w:spacing w:after="160"/>
        <w:ind w:left="1843"/>
        <w:contextualSpacing/>
        <w:jc w:val="both"/>
        <w:rPr>
          <w:rFonts w:ascii="GHEA Grapalat" w:hAnsi="GHEA Grapalat"/>
        </w:rPr>
      </w:pPr>
      <w:r w:rsidRPr="00B4498C">
        <w:rPr>
          <w:rFonts w:ascii="GHEA Grapalat" w:hAnsi="GHEA Grapalat"/>
          <w:vertAlign w:val="superscript"/>
        </w:rPr>
        <w:t>наименование участника</w:t>
      </w:r>
    </w:p>
    <w:p w14:paraId="36C20F56" w14:textId="77777777" w:rsidR="006B3E56" w:rsidRPr="00B4498C" w:rsidRDefault="00155668" w:rsidP="00155668">
      <w:pPr>
        <w:widowControl w:val="0"/>
        <w:spacing w:after="160"/>
        <w:jc w:val="both"/>
        <w:rPr>
          <w:ins w:id="12" w:author="Inesa Kocharyan" w:date="2025-03-19T20:08:00Z"/>
          <w:rFonts w:ascii="GHEA Grapalat" w:hAnsi="GHEA Grapalat"/>
          <w:sz w:val="28"/>
          <w:szCs w:val="28"/>
        </w:rPr>
      </w:pPr>
      <w:r w:rsidRPr="00B4498C">
        <w:rPr>
          <w:rFonts w:ascii="GHEA Grapalat" w:hAnsi="GHEA Grapalat"/>
        </w:rPr>
        <w:t xml:space="preserve">содержащий информацию о реальных бенефициарах  </w:t>
      </w:r>
      <w:r w:rsidR="00D02472" w:rsidRPr="00B4498C">
        <w:rPr>
          <w:rFonts w:ascii="GHEA Grapalat" w:hAnsi="GHEA Grapalat"/>
        </w:rPr>
        <w:t>----------------</w:t>
      </w:r>
      <w:r w:rsidRPr="00B4498C">
        <w:rPr>
          <w:rFonts w:ascii="GHEA Grapalat" w:hAnsi="GHEA Grapalat"/>
        </w:rPr>
        <w:t>.</w:t>
      </w:r>
      <w:r w:rsidR="006B3E56" w:rsidRPr="00B4498C">
        <w:rPr>
          <w:rStyle w:val="FootnoteReference"/>
          <w:rFonts w:ascii="GHEA Grapalat" w:hAnsi="GHEA Grapalat"/>
          <w:sz w:val="28"/>
          <w:szCs w:val="28"/>
        </w:rPr>
        <w:footnoteReference w:customMarkFollows="1" w:id="5"/>
        <w:t>**</w:t>
      </w:r>
      <w:r w:rsidR="006B3E56" w:rsidRPr="00B4498C">
        <w:rPr>
          <w:rFonts w:ascii="GHEA Grapalat" w:hAnsi="GHEA Grapalat"/>
          <w:sz w:val="28"/>
          <w:szCs w:val="28"/>
        </w:rPr>
        <w:t xml:space="preserve"> </w:t>
      </w:r>
    </w:p>
    <w:p w14:paraId="4DD33793" w14:textId="77777777" w:rsidR="00AF6332" w:rsidRPr="00B4498C" w:rsidRDefault="0093175C" w:rsidP="00AF6332">
      <w:pPr>
        <w:jc w:val="both"/>
        <w:rPr>
          <w:rFonts w:ascii="GHEA Grapalat" w:hAnsi="GHEA Grapalat"/>
          <w:lang w:val="hy-AM"/>
        </w:rPr>
      </w:pPr>
      <w:r w:rsidRPr="00B4498C">
        <w:rPr>
          <w:rFonts w:ascii="GHEA Grapalat" w:hAnsi="GHEA Grapalat"/>
        </w:rPr>
        <w:t xml:space="preserve">    </w:t>
      </w:r>
      <w:r w:rsidR="00AF6332" w:rsidRPr="00B4498C">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B4498C">
        <w:rPr>
          <w:rFonts w:ascii="GHEA Grapalat" w:hAnsi="GHEA Grapalat"/>
          <w:lang w:val="hy-AM"/>
        </w:rPr>
        <w:t>.</w:t>
      </w:r>
    </w:p>
    <w:p w14:paraId="3B07DA5E" w14:textId="77777777" w:rsidR="00AF6332" w:rsidRPr="00B4498C" w:rsidRDefault="00AF6332" w:rsidP="00AF6332">
      <w:pPr>
        <w:jc w:val="both"/>
        <w:rPr>
          <w:rFonts w:ascii="GHEA Grapalat" w:hAnsi="GHEA Grapalat"/>
        </w:rPr>
      </w:pPr>
      <w:r w:rsidRPr="00B4498C">
        <w:rPr>
          <w:rFonts w:ascii="GHEA Grapalat" w:hAnsi="GHEA Grapalat"/>
          <w:sz w:val="16"/>
        </w:rPr>
        <w:t xml:space="preserve">                               </w:t>
      </w:r>
      <w:r w:rsidRPr="00B4498C">
        <w:rPr>
          <w:rFonts w:ascii="GHEA Grapalat" w:hAnsi="GHEA Grapalat"/>
          <w:sz w:val="16"/>
          <w:lang w:val="hy-AM"/>
        </w:rPr>
        <w:t xml:space="preserve">  </w:t>
      </w:r>
      <w:r w:rsidRPr="00B4498C">
        <w:rPr>
          <w:rFonts w:ascii="GHEA Grapalat" w:hAnsi="GHEA Grapalat"/>
          <w:sz w:val="16"/>
        </w:rPr>
        <w:t>наименование участника</w:t>
      </w:r>
    </w:p>
    <w:p w14:paraId="37512B6E" w14:textId="77777777" w:rsidR="00AF6332" w:rsidRPr="00B4498C" w:rsidRDefault="00AF6332" w:rsidP="00155668">
      <w:pPr>
        <w:widowControl w:val="0"/>
        <w:spacing w:after="160"/>
        <w:jc w:val="both"/>
        <w:rPr>
          <w:rFonts w:ascii="GHEA Grapalat" w:hAnsi="GHEA Grapalat"/>
          <w:sz w:val="28"/>
          <w:szCs w:val="28"/>
        </w:rPr>
      </w:pPr>
    </w:p>
    <w:p w14:paraId="3FFBE84A" w14:textId="77777777" w:rsidR="00155668" w:rsidRPr="00B4498C" w:rsidRDefault="00155668" w:rsidP="00155668">
      <w:pPr>
        <w:jc w:val="both"/>
        <w:rPr>
          <w:rFonts w:ascii="GHEA Grapalat" w:hAnsi="GHEA Grapalat"/>
        </w:rPr>
      </w:pPr>
      <w:r w:rsidRPr="00B4498C">
        <w:rPr>
          <w:rFonts w:ascii="GHEA Grapalat" w:hAnsi="GHEA Grapalat"/>
        </w:rPr>
        <w:t>______________________________________________</w:t>
      </w:r>
      <w:r w:rsidRPr="00B4498C">
        <w:rPr>
          <w:rFonts w:ascii="GHEA Grapalat" w:hAnsi="GHEA Grapalat"/>
        </w:rPr>
        <w:tab/>
        <w:t>_____________________</w:t>
      </w:r>
    </w:p>
    <w:p w14:paraId="3E0B23BE" w14:textId="77777777" w:rsidR="00155668" w:rsidRPr="00B4498C" w:rsidRDefault="00155668" w:rsidP="00155668">
      <w:pPr>
        <w:tabs>
          <w:tab w:val="left" w:pos="7230"/>
        </w:tabs>
        <w:ind w:left="851"/>
        <w:jc w:val="both"/>
        <w:rPr>
          <w:rFonts w:ascii="GHEA Grapalat" w:hAnsi="GHEA Grapalat"/>
          <w:sz w:val="16"/>
        </w:rPr>
      </w:pPr>
      <w:r w:rsidRPr="00B4498C">
        <w:rPr>
          <w:rFonts w:ascii="GHEA Grapalat" w:hAnsi="GHEA Grapalat"/>
          <w:sz w:val="16"/>
        </w:rPr>
        <w:t>наименование участника (должность,</w:t>
      </w:r>
      <w:r w:rsidRPr="00B4498C">
        <w:rPr>
          <w:rFonts w:ascii="GHEA Grapalat" w:hAnsi="GHEA Grapalat"/>
          <w:sz w:val="16"/>
        </w:rPr>
        <w:tab/>
        <w:t>подпись)</w:t>
      </w:r>
    </w:p>
    <w:p w14:paraId="4C670717" w14:textId="77777777" w:rsidR="00155668" w:rsidRPr="00B4498C" w:rsidRDefault="00155668" w:rsidP="00155668">
      <w:pPr>
        <w:spacing w:after="160"/>
        <w:ind w:left="1134"/>
        <w:jc w:val="both"/>
        <w:rPr>
          <w:rFonts w:ascii="GHEA Grapalat" w:hAnsi="GHEA Grapalat"/>
          <w:sz w:val="16"/>
        </w:rPr>
      </w:pPr>
      <w:r w:rsidRPr="00B4498C">
        <w:rPr>
          <w:rFonts w:ascii="GHEA Grapalat" w:hAnsi="GHEA Grapalat"/>
          <w:sz w:val="16"/>
        </w:rPr>
        <w:t>имя, фамилия руководителя)</w:t>
      </w:r>
    </w:p>
    <w:p w14:paraId="2787D9BE" w14:textId="77777777" w:rsidR="00155668" w:rsidRPr="00B4498C" w:rsidRDefault="00155668" w:rsidP="00155668">
      <w:pPr>
        <w:widowControl w:val="0"/>
        <w:spacing w:after="160"/>
        <w:jc w:val="right"/>
        <w:rPr>
          <w:rFonts w:ascii="GHEA Grapalat" w:hAnsi="GHEA Grapalat"/>
          <w:b/>
        </w:rPr>
      </w:pPr>
      <w:r w:rsidRPr="00B4498C">
        <w:rPr>
          <w:rFonts w:ascii="GHEA Grapalat" w:hAnsi="GHEA Grapalat"/>
        </w:rPr>
        <w:t>М. П.</w:t>
      </w:r>
      <w:r w:rsidRPr="00B4498C">
        <w:rPr>
          <w:rFonts w:ascii="GHEA Grapalat" w:hAnsi="GHEA Grapalat"/>
          <w:b/>
        </w:rPr>
        <w:t xml:space="preserve"> </w:t>
      </w:r>
    </w:p>
    <w:p w14:paraId="21B92671" w14:textId="77777777" w:rsidR="006B3E56" w:rsidRPr="00B4498C" w:rsidRDefault="006B3E56" w:rsidP="00B46D58">
      <w:pPr>
        <w:tabs>
          <w:tab w:val="left" w:pos="7371"/>
        </w:tabs>
        <w:spacing w:after="160"/>
        <w:ind w:left="3544" w:firstLine="3"/>
        <w:jc w:val="both"/>
        <w:rPr>
          <w:rFonts w:ascii="GHEA Grapalat" w:hAnsi="GHEA Grapalat"/>
          <w:sz w:val="16"/>
        </w:rPr>
      </w:pPr>
    </w:p>
    <w:p w14:paraId="57047D6A" w14:textId="77777777" w:rsidR="00DB6B33" w:rsidRPr="00B4498C"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B4498C" w:rsidRDefault="00B1013B" w:rsidP="00D54B46">
      <w:pPr>
        <w:pStyle w:val="Heading3"/>
        <w:keepNext w:val="0"/>
        <w:widowControl w:val="0"/>
        <w:spacing w:after="160" w:line="240" w:lineRule="auto"/>
        <w:ind w:firstLine="567"/>
        <w:jc w:val="right"/>
        <w:rPr>
          <w:rFonts w:ascii="GHEA Grapalat" w:hAnsi="GHEA Grapalat"/>
          <w:b/>
        </w:rPr>
      </w:pPr>
      <w:r w:rsidRPr="00B4498C">
        <w:rPr>
          <w:rFonts w:ascii="GHEA Grapalat" w:hAnsi="GHEA Grapalat"/>
          <w:b/>
        </w:rPr>
        <w:br w:type="page"/>
      </w:r>
    </w:p>
    <w:p w14:paraId="01C10048" w14:textId="77777777" w:rsidR="001E7EAA" w:rsidRPr="00B4498C" w:rsidRDefault="001E7EAA" w:rsidP="00DB6B33">
      <w:pPr>
        <w:jc w:val="right"/>
        <w:rPr>
          <w:rFonts w:ascii="GHEA Grapalat" w:hAnsi="GHEA Grapalat"/>
          <w:b/>
        </w:rPr>
      </w:pPr>
    </w:p>
    <w:p w14:paraId="64348AE4" w14:textId="77777777" w:rsidR="001E7EAA" w:rsidRPr="00B4498C" w:rsidRDefault="001E7EAA" w:rsidP="00DB6B33">
      <w:pPr>
        <w:jc w:val="right"/>
        <w:rPr>
          <w:rFonts w:ascii="GHEA Grapalat" w:hAnsi="GHEA Grapalat"/>
          <w:b/>
        </w:rPr>
      </w:pPr>
    </w:p>
    <w:p w14:paraId="4EC14AA2" w14:textId="77777777" w:rsidR="001E7EAA" w:rsidRPr="00B4498C" w:rsidRDefault="001E7EAA" w:rsidP="00DB6B33">
      <w:pPr>
        <w:jc w:val="right"/>
        <w:rPr>
          <w:rFonts w:ascii="GHEA Grapalat" w:hAnsi="GHEA Grapalat"/>
          <w:b/>
        </w:rPr>
      </w:pPr>
    </w:p>
    <w:p w14:paraId="685918B8" w14:textId="77777777" w:rsidR="001E7EAA" w:rsidRPr="00B4498C" w:rsidRDefault="001E7EAA" w:rsidP="00DB6B33">
      <w:pPr>
        <w:jc w:val="right"/>
        <w:rPr>
          <w:rFonts w:ascii="GHEA Grapalat" w:hAnsi="GHEA Grapalat"/>
          <w:b/>
        </w:rPr>
      </w:pPr>
    </w:p>
    <w:p w14:paraId="3D162BF4" w14:textId="77777777" w:rsidR="001E7EAA" w:rsidRPr="00B4498C" w:rsidRDefault="001E7EAA" w:rsidP="00DB6B33">
      <w:pPr>
        <w:jc w:val="right"/>
        <w:rPr>
          <w:rFonts w:ascii="GHEA Grapalat" w:hAnsi="GHEA Grapalat"/>
          <w:b/>
        </w:rPr>
      </w:pPr>
    </w:p>
    <w:p w14:paraId="16A0F2B4" w14:textId="6D6AB8BE" w:rsidR="004E4AC1" w:rsidRPr="00B4498C"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B4498C">
        <w:rPr>
          <w:rFonts w:ascii="GHEA Grapalat" w:hAnsi="GHEA Grapalat"/>
          <w:b/>
          <w:i w:val="0"/>
          <w:sz w:val="24"/>
          <w:szCs w:val="24"/>
        </w:rPr>
        <w:t>Приложение № 1.</w:t>
      </w:r>
      <w:r w:rsidR="00D54B46" w:rsidRPr="00B4498C">
        <w:rPr>
          <w:rFonts w:ascii="GHEA Grapalat" w:hAnsi="GHEA Grapalat"/>
          <w:b/>
          <w:i w:val="0"/>
          <w:sz w:val="24"/>
          <w:szCs w:val="24"/>
        </w:rPr>
        <w:t>1</w:t>
      </w:r>
    </w:p>
    <w:p w14:paraId="378BACAC" w14:textId="6C229DDE" w:rsidR="004E4AC1" w:rsidRPr="00B4498C" w:rsidRDefault="004E4AC1" w:rsidP="004E4AC1">
      <w:pPr>
        <w:pStyle w:val="BodyTextIndent3"/>
        <w:widowControl w:val="0"/>
        <w:spacing w:after="160" w:line="240" w:lineRule="auto"/>
        <w:jc w:val="right"/>
        <w:rPr>
          <w:rFonts w:ascii="GHEA Grapalat" w:hAnsi="GHEA Grapalat"/>
          <w:b/>
          <w:sz w:val="24"/>
          <w:szCs w:val="24"/>
        </w:rPr>
      </w:pPr>
      <w:r w:rsidRPr="00B4498C">
        <w:rPr>
          <w:rFonts w:ascii="GHEA Grapalat" w:hAnsi="GHEA Grapalat"/>
          <w:b/>
          <w:sz w:val="24"/>
          <w:szCs w:val="24"/>
        </w:rPr>
        <w:t xml:space="preserve">к Приглашению на </w:t>
      </w:r>
      <w:r w:rsidR="00916B57" w:rsidRPr="00B4498C">
        <w:rPr>
          <w:rFonts w:ascii="GHEA Grapalat" w:hAnsi="GHEA Grapalat"/>
          <w:b/>
          <w:sz w:val="24"/>
          <w:szCs w:val="24"/>
        </w:rPr>
        <w:t>запрос котировок</w:t>
      </w:r>
      <w:r w:rsidRPr="00B4498C">
        <w:rPr>
          <w:rFonts w:ascii="GHEA Grapalat" w:hAnsi="GHEA Grapalat" w:cs="Arial"/>
          <w:b/>
          <w:sz w:val="24"/>
          <w:szCs w:val="24"/>
        </w:rPr>
        <w:br/>
      </w:r>
      <w:r w:rsidRPr="00B4498C">
        <w:rPr>
          <w:rFonts w:ascii="GHEA Grapalat" w:hAnsi="GHEA Grapalat"/>
          <w:b/>
          <w:sz w:val="24"/>
          <w:szCs w:val="24"/>
        </w:rPr>
        <w:t xml:space="preserve">под кодом </w:t>
      </w:r>
      <w:r w:rsidR="004E486B" w:rsidRPr="00B4498C">
        <w:rPr>
          <w:rFonts w:ascii="GHEA Grapalat" w:hAnsi="GHEA Grapalat"/>
          <w:b/>
          <w:sz w:val="24"/>
          <w:szCs w:val="24"/>
        </w:rPr>
        <w:t>ԵՔ-ԳՀԽԾՁԲ-</w:t>
      </w:r>
      <w:r w:rsidR="00D20132" w:rsidRPr="00B4498C">
        <w:rPr>
          <w:rFonts w:ascii="GHEA Grapalat" w:hAnsi="GHEA Grapalat"/>
          <w:b/>
          <w:sz w:val="24"/>
          <w:szCs w:val="24"/>
        </w:rPr>
        <w:t>26/13</w:t>
      </w:r>
    </w:p>
    <w:p w14:paraId="046C0EB1" w14:textId="77777777" w:rsidR="004E4AC1" w:rsidRPr="00B4498C"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B4498C" w:rsidRDefault="004E4AC1" w:rsidP="004E4AC1">
      <w:pPr>
        <w:jc w:val="center"/>
        <w:rPr>
          <w:rFonts w:ascii="GHEA Grapalat" w:hAnsi="GHEA Grapalat"/>
          <w:b/>
        </w:rPr>
      </w:pPr>
      <w:r w:rsidRPr="00B4498C">
        <w:rPr>
          <w:rFonts w:ascii="GHEA Grapalat" w:hAnsi="GHEA Grapalat"/>
          <w:b/>
        </w:rPr>
        <w:t>ИНФОРМАЦИЯ</w:t>
      </w:r>
    </w:p>
    <w:p w14:paraId="7A7DC8F0" w14:textId="77777777" w:rsidR="004E4AC1" w:rsidRPr="00B4498C" w:rsidRDefault="004E4AC1" w:rsidP="004E4AC1">
      <w:pPr>
        <w:jc w:val="center"/>
        <w:rPr>
          <w:rFonts w:ascii="GHEA Grapalat" w:hAnsi="GHEA Grapalat"/>
          <w:b/>
        </w:rPr>
      </w:pPr>
      <w:r w:rsidRPr="00B4498C">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B4498C"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B4498C" w14:paraId="28507406" w14:textId="77777777" w:rsidTr="00D54B46">
        <w:trPr>
          <w:cantSplit/>
        </w:trPr>
        <w:tc>
          <w:tcPr>
            <w:tcW w:w="817" w:type="dxa"/>
            <w:vMerge w:val="restart"/>
            <w:vAlign w:val="center"/>
          </w:tcPr>
          <w:p w14:paraId="0183B675" w14:textId="77777777" w:rsidR="004E4AC1" w:rsidRPr="00B4498C" w:rsidRDefault="004E4AC1" w:rsidP="008C1FF8">
            <w:pPr>
              <w:widowControl w:val="0"/>
              <w:spacing w:after="120"/>
              <w:jc w:val="center"/>
              <w:rPr>
                <w:rFonts w:ascii="GHEA Grapalat" w:hAnsi="GHEA Grapalat"/>
                <w:sz w:val="20"/>
                <w:szCs w:val="20"/>
              </w:rPr>
            </w:pPr>
            <w:r w:rsidRPr="00B4498C">
              <w:rPr>
                <w:rFonts w:ascii="GHEA Grapalat" w:hAnsi="GHEA Grapalat"/>
                <w:b/>
                <w:sz w:val="20"/>
                <w:szCs w:val="20"/>
              </w:rPr>
              <w:t>п/н</w:t>
            </w:r>
            <w:r w:rsidRPr="00B4498C">
              <w:rPr>
                <w:rFonts w:ascii="GHEA Grapalat" w:hAnsi="GHEA Grapalat"/>
                <w:sz w:val="20"/>
                <w:szCs w:val="20"/>
              </w:rPr>
              <w:t xml:space="preserve"> </w:t>
            </w:r>
          </w:p>
        </w:tc>
        <w:tc>
          <w:tcPr>
            <w:tcW w:w="8926" w:type="dxa"/>
            <w:gridSpan w:val="4"/>
            <w:vAlign w:val="center"/>
          </w:tcPr>
          <w:p w14:paraId="34FB509D" w14:textId="77777777" w:rsidR="004E4AC1" w:rsidRPr="00B4498C" w:rsidRDefault="004E4AC1" w:rsidP="008C1FF8">
            <w:pPr>
              <w:widowControl w:val="0"/>
              <w:spacing w:after="120"/>
              <w:jc w:val="center"/>
              <w:rPr>
                <w:rFonts w:ascii="GHEA Grapalat" w:hAnsi="GHEA Grapalat"/>
                <w:b/>
                <w:bCs/>
                <w:sz w:val="20"/>
                <w:szCs w:val="20"/>
              </w:rPr>
            </w:pPr>
            <w:r w:rsidRPr="00B4498C">
              <w:rPr>
                <w:rFonts w:ascii="GHEA Grapalat" w:hAnsi="GHEA Grapalat"/>
                <w:b/>
                <w:sz w:val="20"/>
                <w:szCs w:val="20"/>
              </w:rPr>
              <w:t>Специалисты, включенные в состав основного персонала:</w:t>
            </w:r>
          </w:p>
        </w:tc>
      </w:tr>
      <w:tr w:rsidR="00D54B46" w:rsidRPr="00B4498C" w14:paraId="367CB2B6" w14:textId="77777777" w:rsidTr="00D54B46">
        <w:trPr>
          <w:cantSplit/>
          <w:trHeight w:val="301"/>
        </w:trPr>
        <w:tc>
          <w:tcPr>
            <w:tcW w:w="817" w:type="dxa"/>
            <w:vMerge/>
            <w:vAlign w:val="center"/>
          </w:tcPr>
          <w:p w14:paraId="317FD91E" w14:textId="77777777" w:rsidR="00D54B46" w:rsidRPr="00B4498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B4498C" w:rsidRDefault="00D54B46" w:rsidP="008C1FF8">
            <w:pPr>
              <w:widowControl w:val="0"/>
              <w:spacing w:after="120"/>
              <w:jc w:val="center"/>
              <w:rPr>
                <w:rFonts w:ascii="GHEA Grapalat" w:hAnsi="GHEA Grapalat"/>
                <w:b/>
                <w:bCs/>
                <w:sz w:val="20"/>
                <w:szCs w:val="20"/>
              </w:rPr>
            </w:pPr>
            <w:r w:rsidRPr="00B4498C">
              <w:rPr>
                <w:rFonts w:ascii="GHEA Grapalat" w:hAnsi="GHEA Grapalat"/>
                <w:b/>
                <w:sz w:val="20"/>
                <w:szCs w:val="20"/>
              </w:rPr>
              <w:t>имя, фамилия</w:t>
            </w:r>
          </w:p>
        </w:tc>
        <w:tc>
          <w:tcPr>
            <w:tcW w:w="1800" w:type="dxa"/>
            <w:vMerge w:val="restart"/>
            <w:vAlign w:val="center"/>
          </w:tcPr>
          <w:p w14:paraId="2A4C16B6" w14:textId="1416C93A" w:rsidR="00D54B46" w:rsidRPr="00B4498C" w:rsidRDefault="00D54B46" w:rsidP="008C1FF8">
            <w:pPr>
              <w:widowControl w:val="0"/>
              <w:spacing w:after="120"/>
              <w:jc w:val="center"/>
              <w:rPr>
                <w:rFonts w:ascii="GHEA Grapalat" w:hAnsi="GHEA Grapalat"/>
                <w:b/>
                <w:bCs/>
                <w:sz w:val="20"/>
                <w:szCs w:val="20"/>
              </w:rPr>
            </w:pPr>
            <w:r w:rsidRPr="00B4498C">
              <w:rPr>
                <w:rFonts w:ascii="GHEA Grapalat" w:hAnsi="GHEA Grapalat"/>
                <w:b/>
                <w:sz w:val="20"/>
                <w:szCs w:val="20"/>
              </w:rPr>
              <w:t xml:space="preserve">Квалификация </w:t>
            </w:r>
            <w:r w:rsidRPr="00B4498C">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B4498C" w:rsidRDefault="00D54B46" w:rsidP="008C1FF8">
            <w:pPr>
              <w:widowControl w:val="0"/>
              <w:spacing w:after="120"/>
              <w:jc w:val="center"/>
              <w:rPr>
                <w:rFonts w:ascii="GHEA Grapalat" w:hAnsi="GHEA Grapalat"/>
                <w:b/>
                <w:bCs/>
                <w:sz w:val="20"/>
                <w:szCs w:val="20"/>
              </w:rPr>
            </w:pPr>
            <w:r w:rsidRPr="00B4498C">
              <w:rPr>
                <w:rFonts w:ascii="GHEA Grapalat" w:hAnsi="GHEA Grapalat"/>
                <w:b/>
                <w:sz w:val="20"/>
                <w:szCs w:val="20"/>
              </w:rPr>
              <w:t>трудовой опыт</w:t>
            </w:r>
          </w:p>
        </w:tc>
      </w:tr>
      <w:tr w:rsidR="00D54B46" w:rsidRPr="00B4498C" w14:paraId="3EEA28B4" w14:textId="77777777" w:rsidTr="00D54B46">
        <w:trPr>
          <w:cantSplit/>
          <w:trHeight w:val="299"/>
        </w:trPr>
        <w:tc>
          <w:tcPr>
            <w:tcW w:w="817" w:type="dxa"/>
            <w:vMerge/>
            <w:vAlign w:val="center"/>
          </w:tcPr>
          <w:p w14:paraId="68E0B653" w14:textId="77777777" w:rsidR="00D54B46" w:rsidRPr="00B4498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B4498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B4498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B4498C" w:rsidDel="00B57526" w:rsidRDefault="00D54B46" w:rsidP="008C1FF8">
            <w:pPr>
              <w:widowControl w:val="0"/>
              <w:spacing w:after="120"/>
              <w:jc w:val="center"/>
              <w:rPr>
                <w:rFonts w:ascii="GHEA Grapalat" w:hAnsi="GHEA Grapalat"/>
                <w:b/>
                <w:bCs/>
                <w:sz w:val="20"/>
                <w:szCs w:val="20"/>
              </w:rPr>
            </w:pPr>
            <w:r w:rsidRPr="00B4498C">
              <w:rPr>
                <w:rFonts w:ascii="GHEA Grapalat" w:hAnsi="GHEA Grapalat"/>
                <w:b/>
                <w:sz w:val="20"/>
                <w:szCs w:val="20"/>
              </w:rPr>
              <w:t>период</w:t>
            </w:r>
          </w:p>
        </w:tc>
        <w:tc>
          <w:tcPr>
            <w:tcW w:w="3600" w:type="dxa"/>
            <w:vAlign w:val="center"/>
          </w:tcPr>
          <w:p w14:paraId="199E580B" w14:textId="77777777" w:rsidR="00D54B46" w:rsidRPr="00B4498C" w:rsidDel="00B57526" w:rsidRDefault="00D54B46" w:rsidP="008C1FF8">
            <w:pPr>
              <w:widowControl w:val="0"/>
              <w:spacing w:after="120"/>
              <w:jc w:val="center"/>
              <w:rPr>
                <w:rFonts w:ascii="GHEA Grapalat" w:hAnsi="GHEA Grapalat"/>
                <w:b/>
                <w:bCs/>
                <w:sz w:val="20"/>
                <w:szCs w:val="20"/>
              </w:rPr>
            </w:pPr>
            <w:r w:rsidRPr="00B4498C">
              <w:rPr>
                <w:rFonts w:ascii="GHEA Grapalat" w:hAnsi="GHEA Grapalat"/>
                <w:b/>
                <w:sz w:val="20"/>
                <w:szCs w:val="20"/>
              </w:rPr>
              <w:t>сфера деятельности и выполненная работа</w:t>
            </w:r>
          </w:p>
        </w:tc>
      </w:tr>
      <w:tr w:rsidR="00D54B46" w:rsidRPr="00B4498C" w14:paraId="39532A1F" w14:textId="77777777" w:rsidTr="00D54B46">
        <w:trPr>
          <w:cantSplit/>
        </w:trPr>
        <w:tc>
          <w:tcPr>
            <w:tcW w:w="817" w:type="dxa"/>
          </w:tcPr>
          <w:p w14:paraId="38285FA7" w14:textId="77777777" w:rsidR="00D54B46" w:rsidRPr="00B4498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B4498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B4498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B4498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B4498C" w:rsidRDefault="00D54B46" w:rsidP="008C1FF8">
            <w:pPr>
              <w:widowControl w:val="0"/>
              <w:spacing w:after="120"/>
              <w:jc w:val="center"/>
              <w:rPr>
                <w:rFonts w:ascii="GHEA Grapalat" w:hAnsi="GHEA Grapalat"/>
                <w:sz w:val="20"/>
                <w:szCs w:val="20"/>
              </w:rPr>
            </w:pPr>
          </w:p>
        </w:tc>
      </w:tr>
      <w:tr w:rsidR="00D54B46" w:rsidRPr="00B4498C" w14:paraId="4D03F2A3" w14:textId="77777777" w:rsidTr="00D54B46">
        <w:trPr>
          <w:cantSplit/>
        </w:trPr>
        <w:tc>
          <w:tcPr>
            <w:tcW w:w="817" w:type="dxa"/>
          </w:tcPr>
          <w:p w14:paraId="4683B8B5" w14:textId="77777777" w:rsidR="00D54B46" w:rsidRPr="00B4498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B4498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B4498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B4498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B4498C" w:rsidRDefault="00D54B46" w:rsidP="008C1FF8">
            <w:pPr>
              <w:widowControl w:val="0"/>
              <w:spacing w:after="120"/>
              <w:jc w:val="center"/>
              <w:rPr>
                <w:rFonts w:ascii="GHEA Grapalat" w:hAnsi="GHEA Grapalat"/>
                <w:sz w:val="20"/>
                <w:szCs w:val="20"/>
              </w:rPr>
            </w:pPr>
          </w:p>
        </w:tc>
      </w:tr>
      <w:tr w:rsidR="00D54B46" w:rsidRPr="00B4498C" w14:paraId="592D1529" w14:textId="77777777" w:rsidTr="00D54B46">
        <w:trPr>
          <w:cantSplit/>
        </w:trPr>
        <w:tc>
          <w:tcPr>
            <w:tcW w:w="817" w:type="dxa"/>
          </w:tcPr>
          <w:p w14:paraId="2B8022E5" w14:textId="77777777" w:rsidR="00D54B46" w:rsidRPr="00B4498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B4498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B4498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B4498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B4498C" w:rsidRDefault="00D54B46" w:rsidP="008C1FF8">
            <w:pPr>
              <w:widowControl w:val="0"/>
              <w:spacing w:after="120"/>
              <w:jc w:val="center"/>
              <w:rPr>
                <w:rFonts w:ascii="GHEA Grapalat" w:hAnsi="GHEA Grapalat"/>
                <w:sz w:val="20"/>
                <w:szCs w:val="20"/>
              </w:rPr>
            </w:pPr>
          </w:p>
        </w:tc>
      </w:tr>
    </w:tbl>
    <w:p w14:paraId="3191AEDF" w14:textId="77777777" w:rsidR="004E4AC1" w:rsidRPr="00B4498C"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B4498C" w:rsidRDefault="004E4AC1" w:rsidP="004E4AC1">
      <w:pPr>
        <w:jc w:val="both"/>
        <w:rPr>
          <w:rFonts w:ascii="GHEA Grapalat" w:hAnsi="GHEA Grapalat"/>
        </w:rPr>
      </w:pPr>
      <w:r w:rsidRPr="00B4498C">
        <w:rPr>
          <w:rFonts w:ascii="GHEA Grapalat" w:hAnsi="GHEA Grapalat"/>
          <w:lang w:val="es-ES"/>
        </w:rPr>
        <w:t xml:space="preserve">       </w:t>
      </w:r>
      <w:r w:rsidRPr="00B4498C">
        <w:rPr>
          <w:rFonts w:ascii="GHEA Grapalat" w:hAnsi="GHEA Grapalat"/>
        </w:rPr>
        <w:t xml:space="preserve">Прилагаются письменные согласия утвержденные специалистами, указанными в настоящей информации, </w:t>
      </w:r>
      <w:r w:rsidRPr="00B4498C">
        <w:rPr>
          <w:rStyle w:val="ezkurwreuab5ozgtqnkl"/>
          <w:rFonts w:ascii="GHEA Grapalat" w:hAnsi="GHEA Grapalat"/>
        </w:rPr>
        <w:t xml:space="preserve">об их </w:t>
      </w:r>
      <w:r w:rsidRPr="00B4498C">
        <w:rPr>
          <w:rFonts w:ascii="GHEA Grapalat" w:hAnsi="GHEA Grapalat"/>
        </w:rPr>
        <w:t>включении в выполняемые работы, а также документы, требуемые приглашением.</w:t>
      </w:r>
    </w:p>
    <w:p w14:paraId="20EC5166" w14:textId="77777777" w:rsidR="004E4AC1" w:rsidRPr="00B4498C" w:rsidRDefault="004E4AC1" w:rsidP="004E4AC1">
      <w:pPr>
        <w:jc w:val="both"/>
        <w:rPr>
          <w:rFonts w:ascii="GHEA Grapalat" w:hAnsi="GHEA Grapalat"/>
        </w:rPr>
      </w:pPr>
    </w:p>
    <w:p w14:paraId="24FB833C" w14:textId="77777777" w:rsidR="004E4AC1" w:rsidRPr="00B4498C" w:rsidRDefault="004E4AC1" w:rsidP="004E4AC1">
      <w:pPr>
        <w:widowControl w:val="0"/>
        <w:tabs>
          <w:tab w:val="left" w:pos="6804"/>
        </w:tabs>
        <w:jc w:val="center"/>
        <w:rPr>
          <w:rFonts w:ascii="GHEA Grapalat" w:hAnsi="GHEA Grapalat"/>
        </w:rPr>
      </w:pPr>
      <w:r w:rsidRPr="00B4498C">
        <w:rPr>
          <w:rFonts w:ascii="GHEA Grapalat" w:hAnsi="GHEA Grapalat"/>
        </w:rPr>
        <w:t>_________________________________________________</w:t>
      </w:r>
      <w:r w:rsidRPr="00B4498C">
        <w:rPr>
          <w:rFonts w:ascii="GHEA Grapalat" w:hAnsi="GHEA Grapalat"/>
        </w:rPr>
        <w:tab/>
        <w:t>_________________</w:t>
      </w:r>
    </w:p>
    <w:p w14:paraId="5FE64BB8" w14:textId="77777777" w:rsidR="004E4AC1" w:rsidRPr="00B4498C" w:rsidRDefault="004E4AC1" w:rsidP="004E4AC1">
      <w:pPr>
        <w:widowControl w:val="0"/>
        <w:tabs>
          <w:tab w:val="left" w:pos="7513"/>
        </w:tabs>
        <w:spacing w:after="160"/>
        <w:ind w:left="709"/>
        <w:jc w:val="both"/>
        <w:rPr>
          <w:rFonts w:ascii="GHEA Grapalat" w:hAnsi="GHEA Grapalat" w:cs="Arial"/>
          <w:sz w:val="16"/>
        </w:rPr>
      </w:pPr>
      <w:r w:rsidRPr="00B4498C">
        <w:rPr>
          <w:rFonts w:ascii="GHEA Grapalat" w:hAnsi="GHEA Grapalat"/>
          <w:sz w:val="16"/>
        </w:rPr>
        <w:t>наименование участника (должность, имя, фамилия руководителя</w:t>
      </w:r>
      <w:r w:rsidRPr="00B4498C">
        <w:rPr>
          <w:rFonts w:ascii="GHEA Grapalat" w:hAnsi="GHEA Grapalat"/>
          <w:sz w:val="16"/>
        </w:rPr>
        <w:tab/>
        <w:t>подпись</w:t>
      </w:r>
    </w:p>
    <w:p w14:paraId="20F3B128" w14:textId="77777777" w:rsidR="004E4AC1" w:rsidRPr="00B4498C" w:rsidRDefault="004E4AC1" w:rsidP="004E4AC1">
      <w:pPr>
        <w:widowControl w:val="0"/>
        <w:spacing w:after="160"/>
        <w:jc w:val="right"/>
        <w:rPr>
          <w:rFonts w:ascii="GHEA Grapalat" w:hAnsi="GHEA Grapalat"/>
        </w:rPr>
      </w:pPr>
    </w:p>
    <w:p w14:paraId="3FE000CE" w14:textId="77777777" w:rsidR="004E4AC1" w:rsidRPr="00B4498C" w:rsidRDefault="004E4AC1" w:rsidP="004E4AC1">
      <w:pPr>
        <w:widowControl w:val="0"/>
        <w:spacing w:after="160"/>
        <w:jc w:val="right"/>
        <w:rPr>
          <w:rFonts w:ascii="GHEA Grapalat" w:hAnsi="GHEA Grapalat"/>
        </w:rPr>
      </w:pPr>
      <w:r w:rsidRPr="00B4498C">
        <w:rPr>
          <w:rFonts w:ascii="GHEA Grapalat" w:hAnsi="GHEA Grapalat"/>
        </w:rPr>
        <w:t>М. П.</w:t>
      </w:r>
    </w:p>
    <w:p w14:paraId="0F8BBE4C" w14:textId="77777777" w:rsidR="004E4AC1" w:rsidRPr="00B4498C" w:rsidRDefault="004E4AC1" w:rsidP="004E4AC1">
      <w:pPr>
        <w:rPr>
          <w:rFonts w:ascii="GHEA Grapalat" w:hAnsi="GHEA Grapalat"/>
          <w:b/>
        </w:rPr>
      </w:pPr>
      <w:r w:rsidRPr="00B4498C">
        <w:rPr>
          <w:rFonts w:ascii="GHEA Grapalat" w:hAnsi="GHEA Grapalat"/>
          <w:b/>
        </w:rPr>
        <w:br w:type="page"/>
      </w:r>
    </w:p>
    <w:p w14:paraId="7F102CD1" w14:textId="77777777" w:rsidR="001E7EAA" w:rsidRPr="00B4498C" w:rsidRDefault="001E7EAA" w:rsidP="00DB6B33">
      <w:pPr>
        <w:jc w:val="right"/>
        <w:rPr>
          <w:rFonts w:ascii="GHEA Grapalat" w:hAnsi="GHEA Grapalat"/>
          <w:b/>
        </w:rPr>
      </w:pPr>
    </w:p>
    <w:p w14:paraId="642F6BE8" w14:textId="128AE599" w:rsidR="00DB6B33" w:rsidRPr="00B4498C" w:rsidRDefault="00DB6B33" w:rsidP="00DB6B33">
      <w:pPr>
        <w:jc w:val="right"/>
        <w:rPr>
          <w:rFonts w:ascii="GHEA Grapalat" w:hAnsi="GHEA Grapalat"/>
          <w:b/>
        </w:rPr>
      </w:pPr>
      <w:r w:rsidRPr="00B4498C">
        <w:rPr>
          <w:rFonts w:ascii="GHEA Grapalat" w:hAnsi="GHEA Grapalat"/>
          <w:b/>
        </w:rPr>
        <w:t>Приложение 1.</w:t>
      </w:r>
      <w:r w:rsidR="00D54B46" w:rsidRPr="00B4498C">
        <w:rPr>
          <w:rFonts w:ascii="GHEA Grapalat" w:hAnsi="GHEA Grapalat"/>
          <w:b/>
        </w:rPr>
        <w:t>2</w:t>
      </w:r>
      <w:r w:rsidRPr="00B4498C">
        <w:rPr>
          <w:rFonts w:ascii="GHEA Grapalat" w:hAnsi="GHEA Grapalat"/>
          <w:b/>
        </w:rPr>
        <w:t xml:space="preserve"> </w:t>
      </w:r>
    </w:p>
    <w:p w14:paraId="0A4B8178" w14:textId="5AB09AC3" w:rsidR="00DB6B33" w:rsidRPr="00B4498C" w:rsidRDefault="00DB6B33" w:rsidP="00DB6B33">
      <w:pPr>
        <w:jc w:val="right"/>
        <w:rPr>
          <w:rFonts w:ascii="GHEA Grapalat" w:hAnsi="GHEA Grapalat"/>
          <w:b/>
        </w:rPr>
      </w:pPr>
      <w:r w:rsidRPr="00B4498C">
        <w:rPr>
          <w:rFonts w:ascii="GHEA Grapalat" w:hAnsi="GHEA Grapalat"/>
          <w:b/>
        </w:rPr>
        <w:t xml:space="preserve">к Приглашению на </w:t>
      </w:r>
      <w:r w:rsidR="00916B57" w:rsidRPr="00B4498C">
        <w:rPr>
          <w:rFonts w:ascii="GHEA Grapalat" w:hAnsi="GHEA Grapalat"/>
          <w:b/>
        </w:rPr>
        <w:t>запрос котировок</w:t>
      </w:r>
    </w:p>
    <w:p w14:paraId="0DB29870" w14:textId="6CD7C7CE" w:rsidR="00DB6B33" w:rsidRPr="00B4498C"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B4498C">
        <w:rPr>
          <w:rFonts w:ascii="GHEA Grapalat" w:hAnsi="GHEA Grapalat"/>
          <w:b/>
          <w:sz w:val="24"/>
          <w:szCs w:val="24"/>
        </w:rPr>
        <w:t xml:space="preserve">под кодом </w:t>
      </w:r>
      <w:r w:rsidR="004E486B" w:rsidRPr="00B4498C">
        <w:rPr>
          <w:rFonts w:ascii="GHEA Grapalat" w:hAnsi="GHEA Grapalat"/>
          <w:b/>
          <w:i w:val="0"/>
          <w:sz w:val="24"/>
          <w:szCs w:val="24"/>
        </w:rPr>
        <w:t>ԵՔ-ԳՀԽԾՁԲ-</w:t>
      </w:r>
      <w:r w:rsidR="00D20132" w:rsidRPr="00B4498C">
        <w:rPr>
          <w:rFonts w:ascii="GHEA Grapalat" w:hAnsi="GHEA Grapalat"/>
          <w:b/>
          <w:i w:val="0"/>
          <w:sz w:val="24"/>
          <w:szCs w:val="24"/>
        </w:rPr>
        <w:t>26/13</w:t>
      </w:r>
    </w:p>
    <w:p w14:paraId="178EAAE0" w14:textId="77777777" w:rsidR="00DB6B33" w:rsidRPr="00B4498C"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B4498C"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B4498C" w:rsidRDefault="00AC34B0" w:rsidP="00AC34B0">
      <w:pPr>
        <w:ind w:left="360" w:hanging="360"/>
        <w:jc w:val="center"/>
        <w:rPr>
          <w:rFonts w:ascii="GHEA Grapalat" w:hAnsi="GHEA Grapalat"/>
          <w:b/>
        </w:rPr>
      </w:pPr>
      <w:r w:rsidRPr="00B4498C">
        <w:rPr>
          <w:rFonts w:ascii="GHEA Grapalat" w:hAnsi="GHEA Grapalat"/>
          <w:b/>
        </w:rPr>
        <w:t>ФОРМА</w:t>
      </w:r>
    </w:p>
    <w:p w14:paraId="265EB748" w14:textId="77777777" w:rsidR="00AC34B0" w:rsidRPr="00B4498C" w:rsidRDefault="00AC34B0" w:rsidP="00AC34B0">
      <w:pPr>
        <w:ind w:left="360" w:hanging="360"/>
        <w:jc w:val="center"/>
        <w:rPr>
          <w:rFonts w:ascii="GHEA Grapalat" w:hAnsi="GHEA Grapalat"/>
          <w:b/>
        </w:rPr>
      </w:pPr>
      <w:r w:rsidRPr="00B4498C">
        <w:rPr>
          <w:rFonts w:ascii="GHEA Grapalat" w:hAnsi="GHEA Grapalat"/>
          <w:b/>
        </w:rPr>
        <w:t>ДЕКЛАРАЦИИ О РЕАЛЬНЫХ  БЕНЕФИЦИАРАХ</w:t>
      </w:r>
    </w:p>
    <w:p w14:paraId="1AA9F93D" w14:textId="77777777" w:rsidR="00AC34B0" w:rsidRPr="00B4498C" w:rsidRDefault="00AC34B0" w:rsidP="00AC34B0">
      <w:pPr>
        <w:ind w:left="360" w:hanging="360"/>
        <w:jc w:val="center"/>
        <w:rPr>
          <w:rFonts w:ascii="GHEA Grapalat" w:eastAsia="GHEA Grapalat" w:hAnsi="GHEA Grapalat" w:cs="GHEA Grapalat"/>
          <w:b/>
        </w:rPr>
      </w:pPr>
    </w:p>
    <w:p w14:paraId="05CB467F" w14:textId="77777777" w:rsidR="00AC34B0" w:rsidRPr="00B449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B4498C">
        <w:rPr>
          <w:rFonts w:ascii="GHEA Grapalat" w:eastAsia="GHEA Grapalat" w:hAnsi="GHEA Grapalat" w:cs="GHEA Grapalat"/>
          <w:b/>
          <w:color w:val="000000"/>
        </w:rPr>
        <w:t>Организация</w:t>
      </w:r>
    </w:p>
    <w:p w14:paraId="625C257D"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B4498C" w14:paraId="357E7884" w14:textId="77777777" w:rsidTr="00DF1F49">
        <w:tc>
          <w:tcPr>
            <w:tcW w:w="2836" w:type="dxa"/>
            <w:shd w:val="clear" w:color="auto" w:fill="D9E2F3"/>
            <w:vAlign w:val="center"/>
          </w:tcPr>
          <w:p w14:paraId="041724D3"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w:t>
            </w:r>
          </w:p>
        </w:tc>
        <w:tc>
          <w:tcPr>
            <w:tcW w:w="6180" w:type="dxa"/>
            <w:vAlign w:val="center"/>
          </w:tcPr>
          <w:p w14:paraId="06EC6229"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1BE6014" w14:textId="77777777" w:rsidTr="00DF1F49">
        <w:tc>
          <w:tcPr>
            <w:tcW w:w="2836" w:type="dxa"/>
            <w:shd w:val="clear" w:color="auto" w:fill="D9E2F3"/>
            <w:vAlign w:val="center"/>
          </w:tcPr>
          <w:p w14:paraId="4FE22D94"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2E1CD00F" w14:textId="77777777" w:rsidTr="00DF1F49">
        <w:tc>
          <w:tcPr>
            <w:tcW w:w="2836" w:type="dxa"/>
            <w:shd w:val="clear" w:color="auto" w:fill="D9E2F3"/>
            <w:vAlign w:val="center"/>
          </w:tcPr>
          <w:p w14:paraId="2F78E384"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3C21EB6A" w14:textId="77777777" w:rsidTr="00DF1F49">
        <w:tc>
          <w:tcPr>
            <w:tcW w:w="2836" w:type="dxa"/>
            <w:shd w:val="clear" w:color="auto" w:fill="D9E2F3"/>
            <w:vAlign w:val="center"/>
          </w:tcPr>
          <w:p w14:paraId="2266ADC9"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CFCB4F9" w14:textId="77777777" w:rsidTr="00DF1F49">
        <w:tc>
          <w:tcPr>
            <w:tcW w:w="2836" w:type="dxa"/>
            <w:shd w:val="clear" w:color="auto" w:fill="D9E2F3"/>
            <w:vAlign w:val="center"/>
          </w:tcPr>
          <w:p w14:paraId="7C512635"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 xml:space="preserve">Адрес </w:t>
            </w:r>
            <w:ins w:id="13" w:author="Inesa Kocharyan" w:date="2021-08-30T12:39:00Z">
              <w:r w:rsidRPr="00B4498C">
                <w:rPr>
                  <w:rFonts w:ascii="GHEA Grapalat" w:eastAsia="GHEA Grapalat" w:hAnsi="GHEA Grapalat" w:cs="GHEA Grapalat"/>
                  <w:color w:val="000000"/>
                </w:rPr>
                <w:t xml:space="preserve"> </w:t>
              </w:r>
            </w:ins>
            <w:r w:rsidRPr="00B4498C">
              <w:rPr>
                <w:rFonts w:ascii="GHEA Grapalat" w:eastAsia="GHEA Grapalat" w:hAnsi="GHEA Grapalat" w:cs="GHEA Grapalat"/>
                <w:color w:val="000000"/>
              </w:rPr>
              <w:t>регистрации</w:t>
            </w:r>
          </w:p>
        </w:tc>
        <w:tc>
          <w:tcPr>
            <w:tcW w:w="6180" w:type="dxa"/>
            <w:vAlign w:val="center"/>
          </w:tcPr>
          <w:p w14:paraId="5033C44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394397C7" w14:textId="77777777" w:rsidTr="00DF1F49">
        <w:tc>
          <w:tcPr>
            <w:tcW w:w="2836" w:type="dxa"/>
            <w:shd w:val="clear" w:color="auto" w:fill="D9E2F3"/>
            <w:vAlign w:val="center"/>
          </w:tcPr>
          <w:p w14:paraId="35B7999C"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B4498C" w:rsidRDefault="00AC34B0" w:rsidP="00DF1F49">
            <w:pPr>
              <w:spacing w:before="240" w:after="240"/>
              <w:ind w:left="993" w:hanging="851"/>
              <w:rPr>
                <w:rFonts w:ascii="GHEA Grapalat" w:eastAsia="GHEA Grapalat" w:hAnsi="GHEA Grapalat" w:cs="GHEA Grapalat"/>
              </w:rPr>
            </w:pPr>
          </w:p>
        </w:tc>
      </w:tr>
      <w:tr w:rsidR="00AC34B0" w:rsidRPr="00B4498C" w14:paraId="2A05A6FA" w14:textId="77777777" w:rsidTr="00DF1F49">
        <w:tc>
          <w:tcPr>
            <w:tcW w:w="2836" w:type="dxa"/>
            <w:shd w:val="clear" w:color="auto" w:fill="D9E2F3"/>
            <w:vAlign w:val="center"/>
          </w:tcPr>
          <w:p w14:paraId="7122857B" w14:textId="77777777" w:rsidR="00AC34B0" w:rsidRPr="00B4498C"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B449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B4498C"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7EDF572A" w14:textId="77777777" w:rsidTr="00DF1F49">
        <w:tc>
          <w:tcPr>
            <w:tcW w:w="2835" w:type="dxa"/>
            <w:shd w:val="clear" w:color="auto" w:fill="D9E2F3"/>
            <w:vAlign w:val="center"/>
          </w:tcPr>
          <w:p w14:paraId="7550CD56"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114EAD90" w14:textId="77777777" w:rsidTr="00DF1F49">
        <w:trPr>
          <w:trHeight w:val="1487"/>
        </w:trPr>
        <w:tc>
          <w:tcPr>
            <w:tcW w:w="2835" w:type="dxa"/>
            <w:shd w:val="clear" w:color="auto" w:fill="D9E2F3"/>
            <w:vAlign w:val="center"/>
          </w:tcPr>
          <w:p w14:paraId="591FE4E3"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B4498C" w:rsidRDefault="00AC34B0" w:rsidP="00DF1F49">
            <w:pPr>
              <w:spacing w:before="240" w:after="240"/>
              <w:rPr>
                <w:rFonts w:ascii="GHEA Grapalat" w:eastAsia="GHEA Grapalat" w:hAnsi="GHEA Grapalat" w:cs="GHEA Grapalat"/>
              </w:rPr>
            </w:pPr>
          </w:p>
        </w:tc>
      </w:tr>
    </w:tbl>
    <w:p w14:paraId="12652B6E"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06972C58" w14:textId="77777777" w:rsidTr="00DF1F49">
        <w:tc>
          <w:tcPr>
            <w:tcW w:w="2835" w:type="dxa"/>
            <w:shd w:val="clear" w:color="auto" w:fill="D9E2F3"/>
            <w:vAlign w:val="center"/>
          </w:tcPr>
          <w:p w14:paraId="4E3FE4B1" w14:textId="77777777" w:rsidR="00AC34B0" w:rsidRPr="00B449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4498C">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8CBF1E7" w14:textId="77777777" w:rsidTr="00DF1F49">
        <w:tc>
          <w:tcPr>
            <w:tcW w:w="2835" w:type="dxa"/>
            <w:shd w:val="clear" w:color="auto" w:fill="D9E2F3"/>
            <w:vAlign w:val="center"/>
          </w:tcPr>
          <w:p w14:paraId="708CD002" w14:textId="77777777" w:rsidR="00AC34B0" w:rsidRPr="00B449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4498C">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1310B2E5" w14:textId="77777777" w:rsidTr="00DF1F49">
        <w:tc>
          <w:tcPr>
            <w:tcW w:w="2835" w:type="dxa"/>
            <w:shd w:val="clear" w:color="auto" w:fill="D9E2F3"/>
            <w:vAlign w:val="center"/>
          </w:tcPr>
          <w:p w14:paraId="730C1F0E" w14:textId="77777777" w:rsidR="00AC34B0" w:rsidRPr="00B4498C"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B4498C">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B4498C" w:rsidRDefault="00AC34B0" w:rsidP="00DF1F49">
            <w:pPr>
              <w:spacing w:before="240" w:after="240"/>
              <w:rPr>
                <w:rFonts w:ascii="GHEA Grapalat" w:eastAsia="GHEA Grapalat" w:hAnsi="GHEA Grapalat" w:cs="GHEA Grapalat"/>
              </w:rPr>
            </w:pPr>
          </w:p>
        </w:tc>
      </w:tr>
    </w:tbl>
    <w:p w14:paraId="02ABBA6F" w14:textId="77777777" w:rsidR="00AC34B0" w:rsidRPr="00B4498C" w:rsidRDefault="00AC34B0" w:rsidP="00AC34B0">
      <w:pPr>
        <w:rPr>
          <w:rFonts w:ascii="GHEA Grapalat" w:eastAsia="GHEA Grapalat" w:hAnsi="GHEA Grapalat" w:cs="GHEA Grapalat"/>
        </w:rPr>
      </w:pPr>
    </w:p>
    <w:p w14:paraId="111BF37E" w14:textId="77777777" w:rsidR="00AC34B0" w:rsidRPr="00B4498C" w:rsidRDefault="00AC34B0" w:rsidP="00AC34B0">
      <w:pPr>
        <w:rPr>
          <w:rFonts w:ascii="GHEA Grapalat" w:eastAsia="GHEA Grapalat" w:hAnsi="GHEA Grapalat" w:cs="GHEA Grapalat"/>
        </w:rPr>
      </w:pPr>
      <w:r w:rsidRPr="00B4498C">
        <w:rPr>
          <w:rFonts w:ascii="GHEA Grapalat" w:hAnsi="GHEA Grapalat"/>
        </w:rPr>
        <w:br w:type="page"/>
      </w:r>
    </w:p>
    <w:p w14:paraId="7858E0F8" w14:textId="77777777" w:rsidR="00AC34B0" w:rsidRPr="00B4498C"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B4498C">
        <w:rPr>
          <w:rFonts w:ascii="GHEA Grapalat" w:eastAsia="GHEA Grapalat" w:hAnsi="GHEA Grapalat" w:cs="GHEA Grapalat"/>
          <w:b/>
          <w:color w:val="000000"/>
        </w:rPr>
        <w:lastRenderedPageBreak/>
        <w:t>Данные листинга  акций</w:t>
      </w:r>
    </w:p>
    <w:p w14:paraId="04BB83C8"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5F970D71" w14:textId="77777777" w:rsidTr="00DF1F49">
        <w:tc>
          <w:tcPr>
            <w:tcW w:w="2835" w:type="dxa"/>
            <w:shd w:val="clear" w:color="auto" w:fill="D9E2F3"/>
            <w:vAlign w:val="center"/>
          </w:tcPr>
          <w:p w14:paraId="28BB4289" w14:textId="77777777" w:rsidR="00AC34B0" w:rsidRPr="00B449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17EFFC3C" w14:textId="77777777" w:rsidTr="00DF1F49">
        <w:tc>
          <w:tcPr>
            <w:tcW w:w="2835" w:type="dxa"/>
            <w:shd w:val="clear" w:color="auto" w:fill="D9E2F3"/>
            <w:vAlign w:val="center"/>
          </w:tcPr>
          <w:p w14:paraId="40EB99A4"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B4498C" w:rsidRDefault="00AC34B0" w:rsidP="00DF1F49">
            <w:pPr>
              <w:spacing w:before="240" w:after="240"/>
              <w:rPr>
                <w:rFonts w:ascii="GHEA Grapalat" w:eastAsia="GHEA Grapalat" w:hAnsi="GHEA Grapalat" w:cs="GHEA Grapalat"/>
              </w:rPr>
            </w:pPr>
          </w:p>
        </w:tc>
      </w:tr>
    </w:tbl>
    <w:p w14:paraId="6CAC3554"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7081E879" w14:textId="77777777" w:rsidTr="00DF1F49">
        <w:tc>
          <w:tcPr>
            <w:tcW w:w="2835" w:type="dxa"/>
            <w:shd w:val="clear" w:color="auto" w:fill="D9E2F3"/>
            <w:vAlign w:val="center"/>
          </w:tcPr>
          <w:p w14:paraId="2586C5D0"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w:t>
            </w:r>
          </w:p>
        </w:tc>
        <w:tc>
          <w:tcPr>
            <w:tcW w:w="6180" w:type="dxa"/>
            <w:vAlign w:val="center"/>
          </w:tcPr>
          <w:p w14:paraId="3E5F7E6D"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1373394" w14:textId="77777777" w:rsidTr="00DF1F49">
        <w:tc>
          <w:tcPr>
            <w:tcW w:w="2835" w:type="dxa"/>
            <w:shd w:val="clear" w:color="auto" w:fill="D9E2F3"/>
            <w:vAlign w:val="center"/>
          </w:tcPr>
          <w:p w14:paraId="42C051BC"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 латинскими буквами</w:t>
            </w:r>
            <w:r w:rsidRPr="00B4498C">
              <w:t xml:space="preserve"> </w:t>
            </w:r>
          </w:p>
        </w:tc>
        <w:tc>
          <w:tcPr>
            <w:tcW w:w="6180" w:type="dxa"/>
            <w:vAlign w:val="center"/>
          </w:tcPr>
          <w:p w14:paraId="670C62CD"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CB9FCD4" w14:textId="77777777" w:rsidTr="00DF1F49">
        <w:tc>
          <w:tcPr>
            <w:tcW w:w="2835" w:type="dxa"/>
            <w:shd w:val="clear" w:color="auto" w:fill="D9E2F3"/>
            <w:vAlign w:val="center"/>
          </w:tcPr>
          <w:p w14:paraId="1DC29E31"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6A42B0A" w14:textId="77777777" w:rsidTr="00DF1F49">
        <w:tc>
          <w:tcPr>
            <w:tcW w:w="2835" w:type="dxa"/>
            <w:shd w:val="clear" w:color="auto" w:fill="D9E2F3"/>
            <w:vAlign w:val="center"/>
          </w:tcPr>
          <w:p w14:paraId="662546CD"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216F1DA" w14:textId="77777777" w:rsidTr="00DF1F49">
        <w:tc>
          <w:tcPr>
            <w:tcW w:w="2835" w:type="dxa"/>
            <w:shd w:val="clear" w:color="auto" w:fill="D9E2F3"/>
            <w:vAlign w:val="center"/>
          </w:tcPr>
          <w:p w14:paraId="43140582"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05A9C94" w14:textId="77777777" w:rsidTr="00DF1F49">
        <w:trPr>
          <w:trHeight w:val="1361"/>
        </w:trPr>
        <w:tc>
          <w:tcPr>
            <w:tcW w:w="2835" w:type="dxa"/>
            <w:shd w:val="clear" w:color="auto" w:fill="D9E2F3"/>
            <w:vAlign w:val="center"/>
          </w:tcPr>
          <w:p w14:paraId="75492151"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1C8BBD2" w14:textId="77777777" w:rsidTr="00DF1F49">
        <w:tc>
          <w:tcPr>
            <w:tcW w:w="2835" w:type="dxa"/>
            <w:shd w:val="clear" w:color="auto" w:fill="D9E2F3"/>
            <w:vAlign w:val="center"/>
          </w:tcPr>
          <w:p w14:paraId="0F35D0E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B4498C" w:rsidRDefault="00AC34B0" w:rsidP="00DF1F49">
            <w:pPr>
              <w:spacing w:before="240" w:after="240"/>
              <w:rPr>
                <w:rFonts w:ascii="GHEA Grapalat" w:eastAsia="GHEA Grapalat" w:hAnsi="GHEA Grapalat" w:cs="GHEA Grapalat"/>
              </w:rPr>
            </w:pPr>
          </w:p>
        </w:tc>
      </w:tr>
    </w:tbl>
    <w:p w14:paraId="6CDA54E8"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4498C">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B4498C" w14:paraId="1A3DBE85" w14:textId="77777777" w:rsidTr="00DF1F49">
        <w:tc>
          <w:tcPr>
            <w:tcW w:w="2836" w:type="dxa"/>
            <w:shd w:val="clear" w:color="auto" w:fill="D9E2F3"/>
            <w:vAlign w:val="center"/>
          </w:tcPr>
          <w:p w14:paraId="0EF83E85" w14:textId="77777777" w:rsidR="00AC34B0" w:rsidRPr="00B4498C"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B4498C">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4678D9F" w14:textId="77777777" w:rsidTr="00DF1F49">
        <w:tc>
          <w:tcPr>
            <w:tcW w:w="2836" w:type="dxa"/>
            <w:shd w:val="clear" w:color="auto" w:fill="D9E2F3"/>
            <w:vAlign w:val="center"/>
          </w:tcPr>
          <w:p w14:paraId="4DC2AED6" w14:textId="77777777" w:rsidR="00AC34B0" w:rsidRPr="00B4498C"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B4498C">
              <w:rPr>
                <w:rFonts w:ascii="GHEA Grapalat" w:eastAsia="GHEA Grapalat" w:hAnsi="GHEA Grapalat" w:cs="GHEA Grapalat"/>
                <w:color w:val="000000"/>
              </w:rPr>
              <w:t>Вид участия</w:t>
            </w:r>
          </w:p>
        </w:tc>
        <w:tc>
          <w:tcPr>
            <w:tcW w:w="6178" w:type="dxa"/>
            <w:vAlign w:val="center"/>
          </w:tcPr>
          <w:p w14:paraId="40BA1C43"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B4498C">
                  <w:rPr>
                    <w:rFonts w:ascii="MS Gothic" w:eastAsia="MS Gothic" w:hAnsi="MS Gothic" w:cs="GHEA Grapalat" w:hint="eastAsia"/>
                  </w:rPr>
                  <w:t>☐</w:t>
                </w:r>
              </w:sdtContent>
            </w:sdt>
            <w:r w:rsidR="00AC34B0" w:rsidRPr="00B4498C">
              <w:rPr>
                <w:rFonts w:ascii="GHEA Grapalat" w:eastAsia="GHEA Grapalat" w:hAnsi="GHEA Grapalat" w:cs="GHEA Grapalat"/>
              </w:rPr>
              <w:tab/>
              <w:t>Прямое участие</w:t>
            </w:r>
          </w:p>
          <w:p w14:paraId="3EDB0BFC"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B4498C">
                  <w:rPr>
                    <w:rFonts w:ascii="MS Gothic" w:eastAsia="MS Gothic" w:hAnsi="MS Gothic" w:cs="GHEA Grapalat" w:hint="eastAsia"/>
                  </w:rPr>
                  <w:t>☐</w:t>
                </w:r>
              </w:sdtContent>
            </w:sdt>
            <w:r w:rsidR="00AC34B0" w:rsidRPr="00B4498C">
              <w:rPr>
                <w:rFonts w:ascii="GHEA Grapalat" w:eastAsia="GHEA Grapalat" w:hAnsi="GHEA Grapalat" w:cs="GHEA Grapalat"/>
              </w:rPr>
              <w:tab/>
              <w:t>Косвенное участие</w:t>
            </w:r>
          </w:p>
        </w:tc>
      </w:tr>
    </w:tbl>
    <w:p w14:paraId="43B10D1D" w14:textId="77777777" w:rsidR="00AC34B0" w:rsidRPr="00B4498C" w:rsidRDefault="00AC34B0" w:rsidP="00AC34B0">
      <w:pPr>
        <w:pBdr>
          <w:top w:val="nil"/>
          <w:left w:val="nil"/>
          <w:bottom w:val="nil"/>
          <w:right w:val="nil"/>
          <w:between w:val="nil"/>
        </w:pBdr>
        <w:spacing w:before="240"/>
        <w:rPr>
          <w:rFonts w:ascii="GHEA Grapalat" w:eastAsia="GHEA Grapalat" w:hAnsi="GHEA Grapalat" w:cs="GHEA Grapalat"/>
        </w:rPr>
      </w:pPr>
      <w:r w:rsidRPr="00B4498C">
        <w:rPr>
          <w:rFonts w:ascii="GHEA Grapalat" w:hAnsi="GHEA Grapalat"/>
        </w:rPr>
        <w:br w:type="page"/>
      </w:r>
    </w:p>
    <w:p w14:paraId="7A50F137" w14:textId="77777777" w:rsidR="00AC34B0" w:rsidRPr="00B449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4498C">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4498C" w14:paraId="2C19B6DB" w14:textId="77777777" w:rsidTr="00DF1F49">
        <w:tc>
          <w:tcPr>
            <w:tcW w:w="2837" w:type="dxa"/>
            <w:shd w:val="clear" w:color="auto" w:fill="D9E2F3"/>
            <w:vAlign w:val="center"/>
          </w:tcPr>
          <w:p w14:paraId="33377EB9"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3843362D" w14:textId="77777777" w:rsidTr="00DF1F49">
        <w:tc>
          <w:tcPr>
            <w:tcW w:w="2837" w:type="dxa"/>
            <w:shd w:val="clear" w:color="auto" w:fill="D9E2F3"/>
            <w:vAlign w:val="center"/>
          </w:tcPr>
          <w:p w14:paraId="7188BFA7"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24B5698" w14:textId="77777777" w:rsidTr="00DF1F49">
        <w:tc>
          <w:tcPr>
            <w:tcW w:w="2837" w:type="dxa"/>
            <w:shd w:val="clear" w:color="auto" w:fill="D9E2F3"/>
            <w:vAlign w:val="center"/>
          </w:tcPr>
          <w:p w14:paraId="0582203D"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807CF91" w14:textId="77777777" w:rsidTr="00DF1F49">
        <w:tc>
          <w:tcPr>
            <w:tcW w:w="2837" w:type="dxa"/>
            <w:shd w:val="clear" w:color="auto" w:fill="D9E2F3"/>
            <w:vAlign w:val="center"/>
          </w:tcPr>
          <w:p w14:paraId="4F45FF20"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Вид участия</w:t>
            </w:r>
          </w:p>
        </w:tc>
        <w:tc>
          <w:tcPr>
            <w:tcW w:w="6180" w:type="dxa"/>
            <w:vAlign w:val="center"/>
          </w:tcPr>
          <w:p w14:paraId="4B595CD8"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Прямое участие</w:t>
            </w:r>
          </w:p>
          <w:p w14:paraId="3E4BABBA"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Косвенное участие</w:t>
            </w:r>
          </w:p>
        </w:tc>
      </w:tr>
    </w:tbl>
    <w:p w14:paraId="5EB2D513"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4498C" w14:paraId="524AF5E1" w14:textId="77777777" w:rsidTr="00DF1F49">
        <w:tc>
          <w:tcPr>
            <w:tcW w:w="2837" w:type="dxa"/>
            <w:shd w:val="clear" w:color="auto" w:fill="D9E2F3"/>
            <w:vAlign w:val="center"/>
          </w:tcPr>
          <w:p w14:paraId="0DA52D3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AA3A019" w14:textId="77777777" w:rsidTr="00DF1F49">
        <w:tc>
          <w:tcPr>
            <w:tcW w:w="2837" w:type="dxa"/>
            <w:shd w:val="clear" w:color="auto" w:fill="D9E2F3"/>
            <w:vAlign w:val="center"/>
          </w:tcPr>
          <w:p w14:paraId="20C79341"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5F3B22F" w14:textId="77777777" w:rsidTr="00DF1F49">
        <w:tc>
          <w:tcPr>
            <w:tcW w:w="2837" w:type="dxa"/>
            <w:shd w:val="clear" w:color="auto" w:fill="D9E2F3"/>
            <w:vAlign w:val="center"/>
          </w:tcPr>
          <w:p w14:paraId="42418A51"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Размер участия</w:t>
            </w:r>
            <w:r w:rsidRPr="00B4498C" w:rsidDel="00C376E4">
              <w:rPr>
                <w:rFonts w:ascii="GHEA Grapalat" w:eastAsia="GHEA Grapalat" w:hAnsi="GHEA Grapalat" w:cs="GHEA Grapalat"/>
                <w:color w:val="000000"/>
              </w:rPr>
              <w:t xml:space="preserve"> </w:t>
            </w:r>
            <w:r w:rsidRPr="00B4498C">
              <w:rPr>
                <w:rFonts w:ascii="GHEA Grapalat" w:eastAsia="GHEA Grapalat" w:hAnsi="GHEA Grapalat" w:cs="GHEA Grapalat"/>
                <w:color w:val="000000"/>
              </w:rPr>
              <w:t>(%)</w:t>
            </w:r>
          </w:p>
        </w:tc>
        <w:tc>
          <w:tcPr>
            <w:tcW w:w="6180" w:type="dxa"/>
            <w:vAlign w:val="center"/>
          </w:tcPr>
          <w:p w14:paraId="676417D8"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20B1D718" w14:textId="77777777" w:rsidTr="00DF1F49">
        <w:tc>
          <w:tcPr>
            <w:tcW w:w="2837" w:type="dxa"/>
            <w:shd w:val="clear" w:color="auto" w:fill="D9E2F3"/>
            <w:vAlign w:val="center"/>
          </w:tcPr>
          <w:p w14:paraId="71075A16"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Вид участия</w:t>
            </w:r>
          </w:p>
        </w:tc>
        <w:tc>
          <w:tcPr>
            <w:tcW w:w="6180" w:type="dxa"/>
            <w:vAlign w:val="center"/>
          </w:tcPr>
          <w:p w14:paraId="4217F3DB"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Прямое участие</w:t>
            </w:r>
          </w:p>
          <w:p w14:paraId="2BF2E7C2"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Косвенное участие</w:t>
            </w:r>
          </w:p>
        </w:tc>
      </w:tr>
    </w:tbl>
    <w:p w14:paraId="6195707C" w14:textId="77777777" w:rsidR="00AC34B0" w:rsidRPr="00B4498C" w:rsidRDefault="00AC34B0" w:rsidP="00AC34B0">
      <w:pPr>
        <w:rPr>
          <w:rFonts w:ascii="GHEA Grapalat" w:eastAsia="GHEA Grapalat" w:hAnsi="GHEA Grapalat" w:cs="GHEA Grapalat"/>
          <w:b/>
        </w:rPr>
      </w:pPr>
      <w:r w:rsidRPr="00B4498C">
        <w:rPr>
          <w:rFonts w:ascii="GHEA Grapalat" w:hAnsi="GHEA Grapalat"/>
        </w:rPr>
        <w:br w:type="page"/>
      </w:r>
    </w:p>
    <w:p w14:paraId="3D092ACD" w14:textId="77777777" w:rsidR="00AC34B0" w:rsidRPr="00B449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4498C">
        <w:rPr>
          <w:rFonts w:ascii="GHEA Grapalat" w:eastAsia="GHEA Grapalat" w:hAnsi="GHEA Grapalat" w:cs="GHEA Grapalat"/>
          <w:b/>
          <w:color w:val="000000"/>
        </w:rPr>
        <w:lastRenderedPageBreak/>
        <w:t>Данные реального бенефициара</w:t>
      </w:r>
    </w:p>
    <w:p w14:paraId="23BBC793"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B4498C" w14:paraId="53F99EC4" w14:textId="77777777" w:rsidTr="00DF1F49">
        <w:tc>
          <w:tcPr>
            <w:tcW w:w="2836" w:type="dxa"/>
            <w:shd w:val="clear" w:color="auto" w:fill="D9E2F3"/>
            <w:vAlign w:val="center"/>
          </w:tcPr>
          <w:p w14:paraId="75E428B7"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Имя</w:t>
            </w:r>
          </w:p>
        </w:tc>
        <w:tc>
          <w:tcPr>
            <w:tcW w:w="6178" w:type="dxa"/>
            <w:vAlign w:val="center"/>
          </w:tcPr>
          <w:p w14:paraId="4CFAFE46"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1AC07A01" w14:textId="77777777" w:rsidTr="00DF1F49">
        <w:tc>
          <w:tcPr>
            <w:tcW w:w="2836" w:type="dxa"/>
            <w:shd w:val="clear" w:color="auto" w:fill="D9E2F3"/>
            <w:vAlign w:val="center"/>
          </w:tcPr>
          <w:p w14:paraId="2A4CAF27"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Фамилия</w:t>
            </w:r>
          </w:p>
        </w:tc>
        <w:tc>
          <w:tcPr>
            <w:tcW w:w="6178" w:type="dxa"/>
            <w:vAlign w:val="center"/>
          </w:tcPr>
          <w:p w14:paraId="5AE83EDD"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D737712" w14:textId="77777777" w:rsidTr="00DF1F49">
        <w:tc>
          <w:tcPr>
            <w:tcW w:w="2836" w:type="dxa"/>
            <w:shd w:val="clear" w:color="auto" w:fill="D9E2F3"/>
            <w:vAlign w:val="center"/>
          </w:tcPr>
          <w:p w14:paraId="65154A6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328D5AA3" w14:textId="77777777" w:rsidTr="00DF1F49">
        <w:tc>
          <w:tcPr>
            <w:tcW w:w="2836" w:type="dxa"/>
            <w:shd w:val="clear" w:color="auto" w:fill="D9E2F3"/>
            <w:vAlign w:val="center"/>
          </w:tcPr>
          <w:p w14:paraId="51ABE19A"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472D1694" w14:textId="77777777" w:rsidTr="00DF1F49">
        <w:tc>
          <w:tcPr>
            <w:tcW w:w="2836" w:type="dxa"/>
            <w:shd w:val="clear" w:color="auto" w:fill="D9E2F3"/>
            <w:vAlign w:val="center"/>
          </w:tcPr>
          <w:p w14:paraId="73DAF95A"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Гражданство</w:t>
            </w:r>
          </w:p>
        </w:tc>
        <w:tc>
          <w:tcPr>
            <w:tcW w:w="6178" w:type="dxa"/>
            <w:vAlign w:val="center"/>
          </w:tcPr>
          <w:p w14:paraId="329CDF3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BB07AFF" w14:textId="77777777" w:rsidTr="00DF1F49">
        <w:tc>
          <w:tcPr>
            <w:tcW w:w="2836" w:type="dxa"/>
            <w:shd w:val="clear" w:color="auto" w:fill="D9E2F3"/>
            <w:vAlign w:val="center"/>
          </w:tcPr>
          <w:p w14:paraId="27C8096E"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B4498C" w:rsidRDefault="00AC34B0" w:rsidP="00DF1F49">
            <w:pPr>
              <w:spacing w:before="240" w:after="240"/>
              <w:rPr>
                <w:rFonts w:ascii="GHEA Grapalat" w:eastAsia="GHEA Grapalat" w:hAnsi="GHEA Grapalat" w:cs="GHEA Grapalat"/>
              </w:rPr>
            </w:pPr>
          </w:p>
        </w:tc>
      </w:tr>
    </w:tbl>
    <w:p w14:paraId="6C6B69F7"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B4498C" w14:paraId="73DC1618" w14:textId="77777777" w:rsidTr="00DF1F49">
        <w:tc>
          <w:tcPr>
            <w:tcW w:w="2977" w:type="dxa"/>
            <w:shd w:val="clear" w:color="auto" w:fill="D9E2F3"/>
            <w:vAlign w:val="center"/>
          </w:tcPr>
          <w:p w14:paraId="6FCD2722"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Тип документа</w:t>
            </w:r>
          </w:p>
        </w:tc>
        <w:tc>
          <w:tcPr>
            <w:tcW w:w="6464" w:type="dxa"/>
            <w:vAlign w:val="center"/>
          </w:tcPr>
          <w:p w14:paraId="2C632DAD"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4A28FFD3" w14:textId="77777777" w:rsidTr="00DF1F49">
        <w:tc>
          <w:tcPr>
            <w:tcW w:w="2977" w:type="dxa"/>
            <w:shd w:val="clear" w:color="auto" w:fill="D9E2F3"/>
            <w:vAlign w:val="center"/>
          </w:tcPr>
          <w:p w14:paraId="5D488529"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F62BB67" w14:textId="77777777" w:rsidTr="00DF1F49">
        <w:tc>
          <w:tcPr>
            <w:tcW w:w="2977" w:type="dxa"/>
            <w:shd w:val="clear" w:color="auto" w:fill="D9E2F3"/>
            <w:vAlign w:val="center"/>
          </w:tcPr>
          <w:p w14:paraId="21EB21F0" w14:textId="77777777" w:rsidR="00AC34B0" w:rsidRPr="00B4498C"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6C336A9B" w14:textId="77777777" w:rsidTr="00DF1F49">
        <w:tc>
          <w:tcPr>
            <w:tcW w:w="2977" w:type="dxa"/>
            <w:shd w:val="clear" w:color="auto" w:fill="D9E2F3"/>
            <w:vAlign w:val="center"/>
          </w:tcPr>
          <w:p w14:paraId="59BC267F" w14:textId="77777777" w:rsidR="00AC34B0" w:rsidRPr="00B4498C"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B4498C">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221F7127" w14:textId="77777777" w:rsidTr="00DF1F49">
        <w:tc>
          <w:tcPr>
            <w:tcW w:w="2977" w:type="dxa"/>
            <w:shd w:val="clear" w:color="auto" w:fill="D9E2F3"/>
            <w:vAlign w:val="center"/>
          </w:tcPr>
          <w:p w14:paraId="0B8DA4D6"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B4498C" w:rsidRDefault="00AC34B0" w:rsidP="00DF1F49">
            <w:pPr>
              <w:spacing w:before="240" w:after="240"/>
              <w:rPr>
                <w:rFonts w:ascii="GHEA Grapalat" w:eastAsia="GHEA Grapalat" w:hAnsi="GHEA Grapalat" w:cs="GHEA Grapalat"/>
              </w:rPr>
            </w:pPr>
          </w:p>
        </w:tc>
      </w:tr>
    </w:tbl>
    <w:p w14:paraId="2B44ABFA"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B4498C" w14:paraId="24ACF323" w14:textId="77777777" w:rsidTr="00DF1F49">
        <w:tc>
          <w:tcPr>
            <w:tcW w:w="2943" w:type="dxa"/>
            <w:shd w:val="clear" w:color="auto" w:fill="D9E2F3"/>
            <w:vAlign w:val="center"/>
          </w:tcPr>
          <w:p w14:paraId="04866240"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Государство</w:t>
            </w:r>
          </w:p>
        </w:tc>
        <w:tc>
          <w:tcPr>
            <w:tcW w:w="6072" w:type="dxa"/>
            <w:vAlign w:val="center"/>
          </w:tcPr>
          <w:p w14:paraId="3273EF38"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62EA835" w14:textId="77777777" w:rsidTr="00DF1F49">
        <w:tc>
          <w:tcPr>
            <w:tcW w:w="2943" w:type="dxa"/>
            <w:shd w:val="clear" w:color="auto" w:fill="D9E2F3"/>
            <w:vAlign w:val="center"/>
          </w:tcPr>
          <w:p w14:paraId="19F85D9C"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Муниципалитет</w:t>
            </w:r>
          </w:p>
        </w:tc>
        <w:tc>
          <w:tcPr>
            <w:tcW w:w="6072" w:type="dxa"/>
            <w:vAlign w:val="center"/>
          </w:tcPr>
          <w:p w14:paraId="682BDF9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49FA7B6" w14:textId="77777777" w:rsidTr="00DF1F49">
        <w:tc>
          <w:tcPr>
            <w:tcW w:w="2943" w:type="dxa"/>
            <w:shd w:val="clear" w:color="auto" w:fill="D9E2F3"/>
            <w:vAlign w:val="center"/>
          </w:tcPr>
          <w:p w14:paraId="76F7E419" w14:textId="77777777" w:rsidR="00AC34B0" w:rsidRPr="00B449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4498C">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56114AB" w14:textId="77777777" w:rsidTr="00DF1F49">
        <w:tc>
          <w:tcPr>
            <w:tcW w:w="2943" w:type="dxa"/>
            <w:shd w:val="clear" w:color="auto" w:fill="D9E2F3"/>
            <w:vAlign w:val="center"/>
          </w:tcPr>
          <w:p w14:paraId="2BF1ECC0" w14:textId="77777777" w:rsidR="00AC34B0" w:rsidRPr="00B4498C"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B4498C">
              <w:rPr>
                <w:rFonts w:ascii="GHEA Grapalat" w:eastAsia="GHEA Grapalat" w:hAnsi="GHEA Grapalat" w:cs="GHEA Grapalat"/>
                <w:color w:val="000000"/>
              </w:rPr>
              <w:t xml:space="preserve">Название улицы, здание (дом), </w:t>
            </w:r>
            <w:r w:rsidRPr="00B4498C">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B4498C" w:rsidRDefault="00AC34B0" w:rsidP="00DF1F49">
            <w:pPr>
              <w:spacing w:before="240" w:after="240"/>
              <w:rPr>
                <w:rFonts w:ascii="GHEA Grapalat" w:eastAsia="GHEA Grapalat" w:hAnsi="GHEA Grapalat" w:cs="GHEA Grapalat"/>
              </w:rPr>
            </w:pPr>
          </w:p>
        </w:tc>
      </w:tr>
    </w:tbl>
    <w:p w14:paraId="0862B9C5"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B4498C" w14:paraId="0593960E" w14:textId="77777777" w:rsidTr="00DF1F49">
        <w:tc>
          <w:tcPr>
            <w:tcW w:w="2837" w:type="dxa"/>
            <w:shd w:val="clear" w:color="auto" w:fill="D9E2F3"/>
            <w:vAlign w:val="center"/>
          </w:tcPr>
          <w:p w14:paraId="4E7D5F4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Государство</w:t>
            </w:r>
          </w:p>
        </w:tc>
        <w:tc>
          <w:tcPr>
            <w:tcW w:w="6178" w:type="dxa"/>
            <w:vAlign w:val="center"/>
          </w:tcPr>
          <w:p w14:paraId="3ABD2725"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4136CA0" w14:textId="77777777" w:rsidTr="00DF1F49">
        <w:tc>
          <w:tcPr>
            <w:tcW w:w="2837" w:type="dxa"/>
            <w:shd w:val="clear" w:color="auto" w:fill="D9E2F3"/>
            <w:vAlign w:val="center"/>
          </w:tcPr>
          <w:p w14:paraId="09F041E0"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Муниципалитет</w:t>
            </w:r>
          </w:p>
        </w:tc>
        <w:tc>
          <w:tcPr>
            <w:tcW w:w="6178" w:type="dxa"/>
            <w:vAlign w:val="center"/>
          </w:tcPr>
          <w:p w14:paraId="611BD6FC"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71C6B3E" w14:textId="77777777" w:rsidTr="00DF1F49">
        <w:tc>
          <w:tcPr>
            <w:tcW w:w="2837" w:type="dxa"/>
            <w:shd w:val="clear" w:color="auto" w:fill="D9E2F3"/>
            <w:vAlign w:val="center"/>
          </w:tcPr>
          <w:p w14:paraId="783AD8E3"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425D1862" w14:textId="77777777" w:rsidTr="00DF1F49">
        <w:tc>
          <w:tcPr>
            <w:tcW w:w="2837" w:type="dxa"/>
            <w:shd w:val="clear" w:color="auto" w:fill="D9E2F3"/>
            <w:vAlign w:val="center"/>
          </w:tcPr>
          <w:p w14:paraId="184B1E44"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B4498C" w:rsidRDefault="00AC34B0" w:rsidP="00DF1F49">
            <w:pPr>
              <w:spacing w:before="240" w:after="240"/>
              <w:rPr>
                <w:rFonts w:ascii="GHEA Grapalat" w:eastAsia="GHEA Grapalat" w:hAnsi="GHEA Grapalat" w:cs="GHEA Grapalat"/>
              </w:rPr>
            </w:pPr>
          </w:p>
        </w:tc>
      </w:tr>
    </w:tbl>
    <w:p w14:paraId="087D40FF"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Основания являться реальным бенефициаром</w:t>
      </w:r>
      <w:r w:rsidRPr="00B4498C" w:rsidDel="00F76C18">
        <w:rPr>
          <w:rFonts w:ascii="GHEA Grapalat" w:eastAsia="GHEA Grapalat" w:hAnsi="GHEA Grapalat" w:cs="GHEA Grapalat"/>
          <w:i/>
          <w:color w:val="000000"/>
        </w:rPr>
        <w:t xml:space="preserve"> </w:t>
      </w:r>
      <w:r w:rsidRPr="00B4498C">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B4498C" w14:paraId="6C25E040" w14:textId="77777777" w:rsidTr="00DF1F49">
        <w:trPr>
          <w:trHeight w:val="924"/>
        </w:trPr>
        <w:tc>
          <w:tcPr>
            <w:tcW w:w="9016" w:type="dxa"/>
            <w:gridSpan w:val="2"/>
            <w:vAlign w:val="center"/>
          </w:tcPr>
          <w:p w14:paraId="48331E80" w14:textId="77777777" w:rsidR="00AC34B0" w:rsidRPr="00B4498C" w:rsidRDefault="00B4498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а</w:t>
            </w:r>
            <w:r w:rsidR="00AC34B0" w:rsidRPr="00B4498C">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B4498C" w14:paraId="2ECEB4EC" w14:textId="77777777" w:rsidTr="00DF1F49">
        <w:trPr>
          <w:trHeight w:val="684"/>
        </w:trPr>
        <w:tc>
          <w:tcPr>
            <w:tcW w:w="4508" w:type="dxa"/>
            <w:shd w:val="clear" w:color="auto" w:fill="D9E2F3"/>
            <w:vAlign w:val="center"/>
          </w:tcPr>
          <w:p w14:paraId="0418E99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Размер участия</w:t>
            </w:r>
            <w:r w:rsidRPr="00B4498C" w:rsidDel="00C376E4">
              <w:rPr>
                <w:rFonts w:ascii="GHEA Grapalat" w:eastAsia="GHEA Grapalat" w:hAnsi="GHEA Grapalat" w:cs="GHEA Grapalat"/>
                <w:color w:val="000000"/>
              </w:rPr>
              <w:t xml:space="preserve"> </w:t>
            </w:r>
            <w:r w:rsidRPr="00B4498C">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9631BCF" w14:textId="77777777" w:rsidTr="00DF1F49">
        <w:trPr>
          <w:trHeight w:val="1282"/>
        </w:trPr>
        <w:tc>
          <w:tcPr>
            <w:tcW w:w="4508" w:type="dxa"/>
            <w:shd w:val="clear" w:color="auto" w:fill="D9E2F3"/>
            <w:vAlign w:val="center"/>
          </w:tcPr>
          <w:p w14:paraId="4AFF8F23"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Вид участия</w:t>
            </w:r>
          </w:p>
        </w:tc>
        <w:tc>
          <w:tcPr>
            <w:tcW w:w="4508" w:type="dxa"/>
            <w:vAlign w:val="center"/>
          </w:tcPr>
          <w:p w14:paraId="4922FD8B"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Прямое участие</w:t>
            </w:r>
          </w:p>
          <w:p w14:paraId="5E659071"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Косвенное участие</w:t>
            </w:r>
          </w:p>
        </w:tc>
      </w:tr>
      <w:tr w:rsidR="00AC34B0" w:rsidRPr="00B4498C" w14:paraId="20D98DB4" w14:textId="77777777" w:rsidTr="00DF1F49">
        <w:tc>
          <w:tcPr>
            <w:tcW w:w="9016" w:type="dxa"/>
            <w:gridSpan w:val="2"/>
            <w:vAlign w:val="center"/>
          </w:tcPr>
          <w:p w14:paraId="6A2ECF74"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б</w:t>
            </w:r>
            <w:r w:rsidR="00AC34B0" w:rsidRPr="00B4498C">
              <w:rPr>
                <w:rFonts w:eastAsia="Cambria Math"/>
              </w:rPr>
              <w:t>․</w:t>
            </w:r>
            <w:r w:rsidR="00AC34B0" w:rsidRPr="00B4498C">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B4498C" w14:paraId="7886961E" w14:textId="77777777" w:rsidTr="00DF1F49">
        <w:tc>
          <w:tcPr>
            <w:tcW w:w="9016" w:type="dxa"/>
            <w:gridSpan w:val="2"/>
            <w:vAlign w:val="center"/>
          </w:tcPr>
          <w:p w14:paraId="551DEFD5" w14:textId="77777777" w:rsidR="00AC34B0" w:rsidRPr="00B4498C" w:rsidRDefault="00B4498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в</w:t>
            </w:r>
            <w:r w:rsidR="00AC34B0" w:rsidRPr="00B4498C">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4498C">
              <w:rPr>
                <w:rFonts w:ascii="GHEA Grapalat" w:eastAsia="GHEA Grapalat" w:hAnsi="GHEA Grapalat" w:cs="GHEA Grapalat"/>
                <w:lang w:val="hy-AM"/>
              </w:rPr>
              <w:t>б</w:t>
            </w:r>
            <w:r w:rsidR="00AC34B0" w:rsidRPr="00B4498C">
              <w:rPr>
                <w:rFonts w:ascii="GHEA Grapalat" w:eastAsia="GHEA Grapalat" w:hAnsi="GHEA Grapalat" w:cs="GHEA Grapalat"/>
              </w:rPr>
              <w:t>"</w:t>
            </w:r>
          </w:p>
        </w:tc>
      </w:tr>
    </w:tbl>
    <w:p w14:paraId="5E39F1A3"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Основания являться реальным бенефициаром</w:t>
      </w:r>
      <w:r w:rsidRPr="00B4498C" w:rsidDel="00F76C18">
        <w:rPr>
          <w:rFonts w:ascii="GHEA Grapalat" w:eastAsia="GHEA Grapalat" w:hAnsi="GHEA Grapalat" w:cs="GHEA Grapalat"/>
          <w:i/>
          <w:color w:val="000000"/>
        </w:rPr>
        <w:t xml:space="preserve"> </w:t>
      </w:r>
      <w:r w:rsidRPr="00B4498C">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B4498C" w14:paraId="118EEEC3" w14:textId="77777777" w:rsidTr="00DF1F49">
        <w:trPr>
          <w:trHeight w:val="924"/>
        </w:trPr>
        <w:tc>
          <w:tcPr>
            <w:tcW w:w="9016" w:type="dxa"/>
            <w:gridSpan w:val="2"/>
            <w:vAlign w:val="center"/>
          </w:tcPr>
          <w:p w14:paraId="6FF7D40D" w14:textId="77777777" w:rsidR="00AC34B0" w:rsidRPr="00B4498C" w:rsidRDefault="00B4498C"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а</w:t>
            </w:r>
            <w:r w:rsidR="00AC34B0" w:rsidRPr="00B4498C">
              <w:rPr>
                <w:rFonts w:eastAsia="Cambria Math"/>
              </w:rPr>
              <w:t>․</w:t>
            </w:r>
            <w:r w:rsidR="00AC34B0" w:rsidRPr="00B4498C">
              <w:rPr>
                <w:rFonts w:ascii="GHEA Grapalat" w:eastAsia="Cambria Math" w:hAnsi="GHEA Grapalat" w:cs="Cambria Math"/>
              </w:rPr>
              <w:t xml:space="preserve"> </w:t>
            </w:r>
            <w:r w:rsidR="00AC34B0" w:rsidRPr="00B4498C">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B4498C">
              <w:rPr>
                <w:rFonts w:ascii="GHEA Grapalat" w:eastAsia="GHEA Grapalat" w:hAnsi="GHEA Grapalat" w:cs="GHEA Grapalat"/>
              </w:rPr>
              <w:lastRenderedPageBreak/>
              <w:t>юридического лица</w:t>
            </w:r>
          </w:p>
        </w:tc>
      </w:tr>
      <w:tr w:rsidR="00AC34B0" w:rsidRPr="00B4498C" w14:paraId="7546E3E8" w14:textId="77777777" w:rsidTr="00DF1F49">
        <w:trPr>
          <w:trHeight w:val="684"/>
        </w:trPr>
        <w:tc>
          <w:tcPr>
            <w:tcW w:w="4508" w:type="dxa"/>
            <w:shd w:val="clear" w:color="auto" w:fill="D9E2F3"/>
            <w:vAlign w:val="center"/>
          </w:tcPr>
          <w:p w14:paraId="336A6204"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4DA7189" w14:textId="77777777" w:rsidTr="00DF1F49">
        <w:trPr>
          <w:trHeight w:val="1282"/>
        </w:trPr>
        <w:tc>
          <w:tcPr>
            <w:tcW w:w="4508" w:type="dxa"/>
            <w:shd w:val="clear" w:color="auto" w:fill="D9E2F3"/>
            <w:vAlign w:val="center"/>
          </w:tcPr>
          <w:p w14:paraId="3BA22E5F"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Вид участия</w:t>
            </w:r>
          </w:p>
        </w:tc>
        <w:tc>
          <w:tcPr>
            <w:tcW w:w="4508" w:type="dxa"/>
            <w:vAlign w:val="center"/>
          </w:tcPr>
          <w:p w14:paraId="57D9CC5A"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Прямое участие</w:t>
            </w:r>
          </w:p>
          <w:p w14:paraId="59816A5E"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Косвенное участие</w:t>
            </w:r>
          </w:p>
        </w:tc>
      </w:tr>
      <w:tr w:rsidR="00AC34B0" w:rsidRPr="00B4498C" w14:paraId="229C5A2D" w14:textId="77777777" w:rsidTr="00DF1F49">
        <w:tc>
          <w:tcPr>
            <w:tcW w:w="9016" w:type="dxa"/>
            <w:gridSpan w:val="2"/>
            <w:vAlign w:val="center"/>
          </w:tcPr>
          <w:p w14:paraId="5B42895B"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б</w:t>
            </w:r>
            <w:r w:rsidR="00AC34B0" w:rsidRPr="00B4498C">
              <w:rPr>
                <w:rFonts w:eastAsia="Cambria Math"/>
              </w:rPr>
              <w:t>․</w:t>
            </w:r>
            <w:r w:rsidR="00AC34B0" w:rsidRPr="00B4498C">
              <w:rPr>
                <w:rFonts w:ascii="GHEA Grapalat" w:eastAsia="Cambria Math" w:hAnsi="GHEA Grapalat" w:cs="Cambria Math"/>
              </w:rPr>
              <w:t xml:space="preserve"> </w:t>
            </w:r>
            <w:r w:rsidR="00AC34B0" w:rsidRPr="00B4498C">
              <w:rPr>
                <w:rFonts w:ascii="GHEA Grapalat" w:eastAsia="GHEA Grapalat" w:hAnsi="GHEA Grapalat" w:cs="GHEA Grapalat"/>
              </w:rPr>
              <w:t xml:space="preserve">имеет право назначать или </w:t>
            </w:r>
            <w:r w:rsidR="00AC34B0" w:rsidRPr="00B4498C">
              <w:rPr>
                <w:rFonts w:ascii="GHEA Grapalat" w:eastAsia="GHEA Grapalat" w:hAnsi="GHEA Grapalat" w:cs="GHEA Grapalat"/>
                <w:lang w:eastAsia="hy-AM"/>
              </w:rPr>
              <w:t>освобождать</w:t>
            </w:r>
            <w:r w:rsidR="00AC34B0" w:rsidRPr="00B4498C">
              <w:rPr>
                <w:rFonts w:ascii="GHEA Grapalat" w:eastAsia="GHEA Grapalat" w:hAnsi="GHEA Grapalat" w:cs="GHEA Grapalat"/>
              </w:rPr>
              <w:t xml:space="preserve"> большинство членов органов управления юридического лица</w:t>
            </w:r>
          </w:p>
        </w:tc>
      </w:tr>
      <w:tr w:rsidR="00AC34B0" w:rsidRPr="00B4498C" w14:paraId="18E31D0A" w14:textId="77777777" w:rsidTr="00DF1F49">
        <w:tc>
          <w:tcPr>
            <w:tcW w:w="9016" w:type="dxa"/>
            <w:gridSpan w:val="2"/>
            <w:vAlign w:val="center"/>
          </w:tcPr>
          <w:p w14:paraId="633C3C53"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в</w:t>
            </w:r>
            <w:r w:rsidR="00AC34B0" w:rsidRPr="00B4498C">
              <w:rPr>
                <w:rFonts w:eastAsia="Cambria Math"/>
              </w:rPr>
              <w:t>․</w:t>
            </w:r>
            <w:r w:rsidR="00AC34B0" w:rsidRPr="00B4498C">
              <w:rPr>
                <w:rFonts w:ascii="GHEA Grapalat" w:eastAsia="Cambria Math" w:hAnsi="GHEA Grapalat" w:cs="Cambria Math"/>
              </w:rPr>
              <w:t xml:space="preserve"> </w:t>
            </w:r>
            <w:r w:rsidR="00AC34B0" w:rsidRPr="00B4498C">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B4498C" w14:paraId="63BA3906" w14:textId="77777777" w:rsidTr="00DF1F49">
        <w:tc>
          <w:tcPr>
            <w:tcW w:w="9016" w:type="dxa"/>
            <w:gridSpan w:val="2"/>
            <w:vAlign w:val="center"/>
          </w:tcPr>
          <w:p w14:paraId="5BDDB6CA"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г</w:t>
            </w:r>
            <w:r w:rsidR="00AC34B0" w:rsidRPr="00B4498C">
              <w:rPr>
                <w:rFonts w:eastAsia="Cambria Math"/>
              </w:rPr>
              <w:t>․</w:t>
            </w:r>
            <w:r w:rsidR="00AC34B0" w:rsidRPr="00B4498C">
              <w:rPr>
                <w:rFonts w:ascii="GHEA Grapalat" w:eastAsia="Cambria Math" w:hAnsi="GHEA Grapalat" w:cs="Cambria Math"/>
              </w:rPr>
              <w:t xml:space="preserve"> </w:t>
            </w:r>
            <w:r w:rsidR="00AC34B0" w:rsidRPr="00B4498C">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B4498C" w14:paraId="4D6189C0" w14:textId="77777777" w:rsidTr="00DF1F49">
        <w:tc>
          <w:tcPr>
            <w:tcW w:w="9016" w:type="dxa"/>
            <w:gridSpan w:val="2"/>
            <w:vAlign w:val="center"/>
          </w:tcPr>
          <w:p w14:paraId="7A2A8C9E" w14:textId="77777777" w:rsidR="00AC34B0" w:rsidRPr="00B4498C" w:rsidRDefault="00B4498C"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r>
            <w:r w:rsidR="00AC34B0" w:rsidRPr="00B4498C">
              <w:rPr>
                <w:rFonts w:ascii="GHEA Grapalat" w:eastAsia="GHEA Grapalat" w:hAnsi="GHEA Grapalat" w:cs="GHEA Grapalat"/>
                <w:lang w:val="hy-AM"/>
              </w:rPr>
              <w:t>д</w:t>
            </w:r>
            <w:r w:rsidR="00AC34B0" w:rsidRPr="00B4498C">
              <w:rPr>
                <w:rFonts w:eastAsia="Cambria Math"/>
              </w:rPr>
              <w:t>․</w:t>
            </w:r>
            <w:r w:rsidR="00AC34B0" w:rsidRPr="00B4498C">
              <w:rPr>
                <w:rFonts w:ascii="GHEA Grapalat" w:eastAsia="Cambria Math" w:hAnsi="GHEA Grapalat" w:cs="Cambria Math"/>
              </w:rPr>
              <w:t xml:space="preserve"> </w:t>
            </w:r>
            <w:r w:rsidR="00AC34B0" w:rsidRPr="00B4498C">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4498C" w14:paraId="0C209A5E" w14:textId="77777777" w:rsidTr="00DF1F49">
        <w:tc>
          <w:tcPr>
            <w:tcW w:w="2837" w:type="dxa"/>
            <w:shd w:val="clear" w:color="auto" w:fill="D9E2F3"/>
            <w:vAlign w:val="center"/>
          </w:tcPr>
          <w:p w14:paraId="2275FC71" w14:textId="77777777" w:rsidR="00AC34B0" w:rsidRPr="00B4498C"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CCFB6DE" w14:textId="77777777" w:rsidTr="00DF1F49">
        <w:tc>
          <w:tcPr>
            <w:tcW w:w="2837" w:type="dxa"/>
            <w:shd w:val="clear" w:color="auto" w:fill="D9E2F3"/>
            <w:vAlign w:val="center"/>
          </w:tcPr>
          <w:p w14:paraId="59CECDC1" w14:textId="77777777" w:rsidR="00AC34B0" w:rsidRPr="00B449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4498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Отдельно</w:t>
            </w:r>
          </w:p>
          <w:p w14:paraId="549B170A" w14:textId="77777777" w:rsidR="00AC34B0" w:rsidRPr="00B4498C" w:rsidRDefault="00B4498C"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Совместно с аффилированными лицами</w:t>
            </w:r>
          </w:p>
        </w:tc>
      </w:tr>
      <w:tr w:rsidR="00AC34B0" w:rsidRPr="00B4498C" w14:paraId="6F3E404A" w14:textId="77777777" w:rsidTr="00DF1F49">
        <w:tc>
          <w:tcPr>
            <w:tcW w:w="2837" w:type="dxa"/>
            <w:shd w:val="clear" w:color="auto" w:fill="D9E2F3"/>
            <w:vAlign w:val="center"/>
          </w:tcPr>
          <w:p w14:paraId="27A7537E" w14:textId="77777777" w:rsidR="00AC34B0" w:rsidRPr="00B449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4498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Да</w:t>
            </w:r>
          </w:p>
          <w:p w14:paraId="407F5074" w14:textId="77777777" w:rsidR="00AC34B0" w:rsidRPr="00B4498C" w:rsidRDefault="00B4498C"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B4498C">
                  <w:rPr>
                    <w:rFonts w:ascii="Segoe UI Symbol" w:eastAsia="MS Gothic" w:hAnsi="Segoe UI Symbol" w:cs="Segoe UI Symbol"/>
                  </w:rPr>
                  <w:t>☐</w:t>
                </w:r>
              </w:sdtContent>
            </w:sdt>
            <w:r w:rsidR="00AC34B0" w:rsidRPr="00B4498C">
              <w:rPr>
                <w:rFonts w:ascii="GHEA Grapalat" w:eastAsia="GHEA Grapalat" w:hAnsi="GHEA Grapalat" w:cs="GHEA Grapalat"/>
              </w:rPr>
              <w:tab/>
              <w:t>Нет</w:t>
            </w:r>
          </w:p>
        </w:tc>
      </w:tr>
    </w:tbl>
    <w:p w14:paraId="42354208"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B4498C" w14:paraId="5A2BE9D5" w14:textId="77777777" w:rsidTr="00DF1F49">
        <w:tc>
          <w:tcPr>
            <w:tcW w:w="2837" w:type="dxa"/>
            <w:shd w:val="clear" w:color="auto" w:fill="D9E2F3"/>
            <w:vAlign w:val="center"/>
          </w:tcPr>
          <w:p w14:paraId="1032FD28"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373E03CE" w14:textId="77777777" w:rsidTr="00DF1F49">
        <w:tc>
          <w:tcPr>
            <w:tcW w:w="2837" w:type="dxa"/>
            <w:shd w:val="clear" w:color="auto" w:fill="D9E2F3"/>
            <w:vAlign w:val="center"/>
          </w:tcPr>
          <w:p w14:paraId="61B67B60"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Номер телефона</w:t>
            </w:r>
          </w:p>
        </w:tc>
        <w:tc>
          <w:tcPr>
            <w:tcW w:w="6180" w:type="dxa"/>
            <w:vAlign w:val="center"/>
          </w:tcPr>
          <w:p w14:paraId="30A7FA67" w14:textId="77777777" w:rsidR="00AC34B0" w:rsidRPr="00B4498C" w:rsidRDefault="00AC34B0" w:rsidP="00DF1F49">
            <w:pPr>
              <w:spacing w:before="240" w:after="240"/>
              <w:rPr>
                <w:rFonts w:ascii="GHEA Grapalat" w:eastAsia="GHEA Grapalat" w:hAnsi="GHEA Grapalat" w:cs="GHEA Grapalat"/>
              </w:rPr>
            </w:pPr>
          </w:p>
        </w:tc>
      </w:tr>
    </w:tbl>
    <w:p w14:paraId="6124CD20" w14:textId="77777777" w:rsidR="00AC34B0" w:rsidRPr="00B4498C"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B4498C">
        <w:rPr>
          <w:rFonts w:ascii="GHEA Grapalat" w:hAnsi="GHEA Grapalat"/>
        </w:rPr>
        <w:br w:type="page"/>
      </w:r>
    </w:p>
    <w:p w14:paraId="5BDE35EA" w14:textId="77777777" w:rsidR="00AC34B0" w:rsidRPr="00B4498C"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B4498C">
        <w:rPr>
          <w:rFonts w:ascii="GHEA Grapalat" w:eastAsia="GHEA Grapalat" w:hAnsi="GHEA Grapalat" w:cs="GHEA Grapalat"/>
          <w:b/>
          <w:color w:val="000000"/>
        </w:rPr>
        <w:lastRenderedPageBreak/>
        <w:t>Промежуточные юридические лица</w:t>
      </w:r>
    </w:p>
    <w:p w14:paraId="76C7446C"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4BFA2116" w14:textId="77777777" w:rsidTr="00DF1F49">
        <w:tc>
          <w:tcPr>
            <w:tcW w:w="2835" w:type="dxa"/>
            <w:shd w:val="clear" w:color="auto" w:fill="D9E2F3"/>
            <w:vAlign w:val="center"/>
          </w:tcPr>
          <w:p w14:paraId="5598CB16"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w:t>
            </w:r>
          </w:p>
        </w:tc>
        <w:tc>
          <w:tcPr>
            <w:tcW w:w="6180" w:type="dxa"/>
            <w:vAlign w:val="center"/>
          </w:tcPr>
          <w:p w14:paraId="61B3DB8A"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C7B81D7" w14:textId="77777777" w:rsidTr="00DF1F49">
        <w:tc>
          <w:tcPr>
            <w:tcW w:w="2835" w:type="dxa"/>
            <w:shd w:val="clear" w:color="auto" w:fill="D9E2F3"/>
            <w:vAlign w:val="center"/>
          </w:tcPr>
          <w:p w14:paraId="55D42EAB"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0D37EB7E" w14:textId="77777777" w:rsidTr="00DF1F49">
        <w:tc>
          <w:tcPr>
            <w:tcW w:w="2835" w:type="dxa"/>
            <w:shd w:val="clear" w:color="auto" w:fill="D9E2F3"/>
            <w:vAlign w:val="center"/>
          </w:tcPr>
          <w:p w14:paraId="7930D1CB"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98788A4" w14:textId="77777777" w:rsidTr="00DF1F49">
        <w:tc>
          <w:tcPr>
            <w:tcW w:w="2835" w:type="dxa"/>
            <w:shd w:val="clear" w:color="auto" w:fill="D9E2F3"/>
            <w:vAlign w:val="center"/>
          </w:tcPr>
          <w:p w14:paraId="3551F752"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457ACB6B" w14:textId="77777777" w:rsidTr="00DF1F49">
        <w:tc>
          <w:tcPr>
            <w:tcW w:w="2835" w:type="dxa"/>
            <w:shd w:val="clear" w:color="auto" w:fill="D9E2F3"/>
            <w:vAlign w:val="center"/>
          </w:tcPr>
          <w:p w14:paraId="3F91D92A"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2DCC2E63" w14:textId="77777777" w:rsidTr="00DF1F49">
        <w:tc>
          <w:tcPr>
            <w:tcW w:w="2835" w:type="dxa"/>
            <w:shd w:val="clear" w:color="auto" w:fill="D9E2F3"/>
            <w:vAlign w:val="center"/>
          </w:tcPr>
          <w:p w14:paraId="12DAA8D5"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E2C269B" w14:textId="77777777" w:rsidTr="00DF1F49">
        <w:tc>
          <w:tcPr>
            <w:tcW w:w="2835" w:type="dxa"/>
            <w:shd w:val="clear" w:color="auto" w:fill="D9E2F3"/>
            <w:vAlign w:val="center"/>
          </w:tcPr>
          <w:p w14:paraId="0D1C576C"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B4498C" w:rsidRDefault="00AC34B0" w:rsidP="00DF1F49">
            <w:pPr>
              <w:spacing w:before="240" w:after="240"/>
              <w:rPr>
                <w:rFonts w:ascii="GHEA Grapalat" w:eastAsia="GHEA Grapalat" w:hAnsi="GHEA Grapalat" w:cs="GHEA Grapalat"/>
              </w:rPr>
            </w:pPr>
          </w:p>
        </w:tc>
      </w:tr>
    </w:tbl>
    <w:p w14:paraId="5ED201B1" w14:textId="77777777" w:rsidR="00AC34B0" w:rsidRPr="00B4498C"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4498C">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42C63BB5" w14:textId="77777777" w:rsidTr="00DF1F49">
        <w:trPr>
          <w:trHeight w:val="853"/>
        </w:trPr>
        <w:tc>
          <w:tcPr>
            <w:tcW w:w="2835" w:type="dxa"/>
            <w:vMerge w:val="restart"/>
            <w:shd w:val="clear" w:color="auto" w:fill="D9E2F3"/>
            <w:vAlign w:val="center"/>
          </w:tcPr>
          <w:p w14:paraId="3997C708" w14:textId="77777777" w:rsidR="00AC34B0" w:rsidRPr="00B4498C"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B4498C">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24EEFEFC" w14:textId="77777777" w:rsidTr="00DF1F49">
        <w:trPr>
          <w:trHeight w:val="850"/>
        </w:trPr>
        <w:tc>
          <w:tcPr>
            <w:tcW w:w="2835" w:type="dxa"/>
            <w:vMerge/>
            <w:shd w:val="clear" w:color="auto" w:fill="D9E2F3"/>
            <w:vAlign w:val="center"/>
          </w:tcPr>
          <w:p w14:paraId="49ED6811"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5B799561" w14:textId="77777777" w:rsidTr="00DF1F49">
        <w:trPr>
          <w:trHeight w:val="850"/>
        </w:trPr>
        <w:tc>
          <w:tcPr>
            <w:tcW w:w="2835" w:type="dxa"/>
            <w:vMerge/>
            <w:shd w:val="clear" w:color="auto" w:fill="D9E2F3"/>
            <w:vAlign w:val="center"/>
          </w:tcPr>
          <w:p w14:paraId="7FB8D525"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452DED53" w14:textId="77777777" w:rsidTr="00DF1F49">
        <w:trPr>
          <w:trHeight w:val="850"/>
        </w:trPr>
        <w:tc>
          <w:tcPr>
            <w:tcW w:w="2835" w:type="dxa"/>
            <w:vMerge/>
            <w:shd w:val="clear" w:color="auto" w:fill="D9E2F3"/>
            <w:vAlign w:val="center"/>
          </w:tcPr>
          <w:p w14:paraId="62647E15"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7F0C0300" w14:textId="77777777" w:rsidTr="00DF1F49">
        <w:trPr>
          <w:trHeight w:val="850"/>
        </w:trPr>
        <w:tc>
          <w:tcPr>
            <w:tcW w:w="2835" w:type="dxa"/>
            <w:vMerge/>
            <w:shd w:val="clear" w:color="auto" w:fill="D9E2F3"/>
            <w:vAlign w:val="center"/>
          </w:tcPr>
          <w:p w14:paraId="0DF65FC6" w14:textId="77777777" w:rsidR="00AC34B0" w:rsidRPr="00B4498C"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B4498C" w:rsidRDefault="00AC34B0" w:rsidP="00DF1F49">
            <w:pPr>
              <w:spacing w:before="240" w:after="240"/>
              <w:rPr>
                <w:rFonts w:ascii="GHEA Grapalat" w:eastAsia="GHEA Grapalat" w:hAnsi="GHEA Grapalat" w:cs="GHEA Grapalat"/>
              </w:rPr>
            </w:pPr>
          </w:p>
        </w:tc>
      </w:tr>
    </w:tbl>
    <w:p w14:paraId="0ADC21D8" w14:textId="77777777" w:rsidR="00AC34B0" w:rsidRPr="00B4498C"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4498C">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B4498C" w14:paraId="5111364C" w14:textId="77777777" w:rsidTr="00DF1F49">
        <w:tc>
          <w:tcPr>
            <w:tcW w:w="2835" w:type="dxa"/>
            <w:shd w:val="clear" w:color="auto" w:fill="D9E2F3"/>
            <w:vAlign w:val="center"/>
          </w:tcPr>
          <w:p w14:paraId="3A0B2546"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B4498C" w:rsidRDefault="00AC34B0" w:rsidP="00DF1F49">
            <w:pPr>
              <w:spacing w:before="240" w:after="240"/>
              <w:rPr>
                <w:rFonts w:ascii="GHEA Grapalat" w:eastAsia="GHEA Grapalat" w:hAnsi="GHEA Grapalat" w:cs="GHEA Grapalat"/>
              </w:rPr>
            </w:pPr>
          </w:p>
        </w:tc>
      </w:tr>
      <w:tr w:rsidR="00AC34B0" w:rsidRPr="00B4498C" w14:paraId="1A18652A" w14:textId="77777777" w:rsidTr="00DF1F49">
        <w:tc>
          <w:tcPr>
            <w:tcW w:w="2835" w:type="dxa"/>
            <w:shd w:val="clear" w:color="auto" w:fill="D9E2F3"/>
            <w:vAlign w:val="center"/>
          </w:tcPr>
          <w:p w14:paraId="1C5CF2C1" w14:textId="77777777" w:rsidR="00AC34B0" w:rsidRPr="00B4498C"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4498C">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B4498C" w:rsidRDefault="00AC34B0" w:rsidP="00DF1F49">
            <w:pPr>
              <w:spacing w:before="240" w:after="240"/>
              <w:rPr>
                <w:rFonts w:ascii="GHEA Grapalat" w:eastAsia="GHEA Grapalat" w:hAnsi="GHEA Grapalat" w:cs="GHEA Grapalat"/>
              </w:rPr>
            </w:pPr>
          </w:p>
        </w:tc>
      </w:tr>
    </w:tbl>
    <w:p w14:paraId="34EDCBE8" w14:textId="77777777" w:rsidR="00AC34B0" w:rsidRPr="00B4498C" w:rsidRDefault="00AC34B0" w:rsidP="00AC34B0">
      <w:pPr>
        <w:pBdr>
          <w:top w:val="nil"/>
          <w:left w:val="nil"/>
          <w:bottom w:val="nil"/>
          <w:right w:val="nil"/>
          <w:between w:val="nil"/>
        </w:pBdr>
        <w:spacing w:before="240"/>
        <w:rPr>
          <w:rFonts w:ascii="GHEA Grapalat" w:eastAsia="GHEA Grapalat" w:hAnsi="GHEA Grapalat" w:cs="GHEA Grapalat"/>
          <w:i/>
        </w:rPr>
      </w:pPr>
      <w:r w:rsidRPr="00B4498C">
        <w:rPr>
          <w:rFonts w:ascii="GHEA Grapalat" w:eastAsia="GHEA Grapalat" w:hAnsi="GHEA Grapalat" w:cs="GHEA Grapalat"/>
          <w:i/>
        </w:rPr>
        <w:br w:type="page"/>
      </w:r>
    </w:p>
    <w:p w14:paraId="21B46058" w14:textId="77777777" w:rsidR="00AC34B0" w:rsidRPr="00B4498C"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B4498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B4498C" w14:paraId="10265684" w14:textId="77777777" w:rsidTr="00DF1F49">
        <w:tc>
          <w:tcPr>
            <w:tcW w:w="9016" w:type="dxa"/>
            <w:shd w:val="clear" w:color="auto" w:fill="DBE5F1" w:themeFill="accent1" w:themeFillTint="33"/>
          </w:tcPr>
          <w:p w14:paraId="1FE0DA60" w14:textId="77777777" w:rsidR="00AC34B0" w:rsidRPr="00B4498C" w:rsidRDefault="00AC34B0" w:rsidP="00DF1F49">
            <w:pPr>
              <w:spacing w:before="240" w:after="160" w:line="259" w:lineRule="auto"/>
              <w:rPr>
                <w:rFonts w:ascii="GHEA Grapalat" w:eastAsia="GHEA Grapalat" w:hAnsi="GHEA Grapalat" w:cs="GHEA Grapalat"/>
                <w:i/>
                <w:color w:val="000000"/>
              </w:rPr>
            </w:pPr>
            <w:r w:rsidRPr="00B4498C">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B4498C" w14:paraId="6E6FFADF" w14:textId="77777777" w:rsidTr="00DF1F49">
        <w:trPr>
          <w:trHeight w:val="10187"/>
        </w:trPr>
        <w:tc>
          <w:tcPr>
            <w:tcW w:w="9016" w:type="dxa"/>
          </w:tcPr>
          <w:p w14:paraId="29D1BDED" w14:textId="77777777" w:rsidR="00AC34B0" w:rsidRPr="00B4498C" w:rsidRDefault="00AC34B0" w:rsidP="00DF1F49">
            <w:pPr>
              <w:rPr>
                <w:rFonts w:ascii="GHEA Grapalat" w:eastAsia="GHEA Grapalat" w:hAnsi="GHEA Grapalat" w:cs="GHEA Grapalat"/>
                <w:b/>
                <w:color w:val="000000"/>
              </w:rPr>
            </w:pPr>
          </w:p>
        </w:tc>
      </w:tr>
    </w:tbl>
    <w:p w14:paraId="58F82BAE" w14:textId="77777777" w:rsidR="00AC34B0" w:rsidRPr="00B4498C"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B4498C" w:rsidRDefault="00AC34B0" w:rsidP="00AC34B0">
      <w:pPr>
        <w:rPr>
          <w:rFonts w:ascii="GHEA Grapalat" w:hAnsi="GHEA Grapalat"/>
          <w:b/>
        </w:rPr>
      </w:pPr>
    </w:p>
    <w:p w14:paraId="689D4D83" w14:textId="77777777" w:rsidR="00AC34B0" w:rsidRPr="00B4498C" w:rsidRDefault="00AC34B0" w:rsidP="00AC34B0">
      <w:pPr>
        <w:rPr>
          <w:ins w:id="14" w:author="Inesa Kocharyan" w:date="2021-09-01T11:45:00Z"/>
          <w:rFonts w:ascii="GHEA Grapalat" w:hAnsi="GHEA Grapalat"/>
          <w:b/>
        </w:rPr>
      </w:pPr>
    </w:p>
    <w:p w14:paraId="75B3801D" w14:textId="77777777" w:rsidR="00AC34B0" w:rsidRPr="00B4498C" w:rsidRDefault="00AC34B0" w:rsidP="00AC34B0">
      <w:pPr>
        <w:rPr>
          <w:rFonts w:ascii="GHEA Grapalat" w:hAnsi="GHEA Grapalat"/>
          <w:b/>
        </w:rPr>
      </w:pPr>
      <w:r w:rsidRPr="00B4498C">
        <w:rPr>
          <w:rFonts w:ascii="GHEA Grapalat" w:hAnsi="GHEA Grapalat"/>
          <w:b/>
        </w:rPr>
        <w:br w:type="page"/>
      </w:r>
    </w:p>
    <w:p w14:paraId="0246DD76" w14:textId="77777777" w:rsidR="00AC34B0" w:rsidRPr="00B4498C" w:rsidRDefault="00AC34B0" w:rsidP="00AC34B0">
      <w:pPr>
        <w:spacing w:line="360" w:lineRule="auto"/>
        <w:contextualSpacing/>
        <w:jc w:val="center"/>
        <w:rPr>
          <w:rFonts w:ascii="GHEA Grapalat" w:hAnsi="GHEA Grapalat"/>
          <w:b/>
        </w:rPr>
      </w:pPr>
    </w:p>
    <w:p w14:paraId="73AAB455" w14:textId="77777777" w:rsidR="00AC34B0" w:rsidRPr="00B4498C" w:rsidRDefault="00AC34B0" w:rsidP="00AC34B0">
      <w:pPr>
        <w:spacing w:line="360" w:lineRule="auto"/>
        <w:contextualSpacing/>
        <w:jc w:val="center"/>
        <w:rPr>
          <w:rFonts w:ascii="GHEA Grapalat" w:hAnsi="GHEA Grapalat"/>
          <w:b/>
          <w:lang w:val="hy-AM"/>
        </w:rPr>
      </w:pPr>
      <w:r w:rsidRPr="00B4498C">
        <w:rPr>
          <w:rFonts w:ascii="GHEA Grapalat" w:hAnsi="GHEA Grapalat"/>
          <w:b/>
        </w:rPr>
        <w:t>Порядок заполнения декларации</w:t>
      </w:r>
    </w:p>
    <w:p w14:paraId="76D5111F" w14:textId="77777777" w:rsidR="00AC34B0" w:rsidRPr="00B4498C" w:rsidRDefault="00AC34B0" w:rsidP="00AC34B0">
      <w:pPr>
        <w:pStyle w:val="ListParagraph"/>
        <w:numPr>
          <w:ilvl w:val="0"/>
          <w:numId w:val="26"/>
        </w:numPr>
        <w:spacing w:after="200" w:line="360" w:lineRule="auto"/>
        <w:ind w:left="0"/>
        <w:contextualSpacing/>
        <w:jc w:val="both"/>
        <w:rPr>
          <w:rFonts w:ascii="GHEA Grapalat" w:hAnsi="GHEA Grapalat"/>
        </w:rPr>
      </w:pPr>
      <w:r w:rsidRPr="00B4498C">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B4498C"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B4498C">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B4498C" w:rsidRDefault="00AC34B0" w:rsidP="00AC34B0">
      <w:pPr>
        <w:pStyle w:val="ListParagraph"/>
        <w:numPr>
          <w:ilvl w:val="0"/>
          <w:numId w:val="27"/>
        </w:numPr>
        <w:spacing w:after="200" w:line="360" w:lineRule="auto"/>
        <w:contextualSpacing/>
        <w:jc w:val="both"/>
        <w:rPr>
          <w:rFonts w:ascii="GHEA Grapalat" w:hAnsi="GHEA Grapalat"/>
        </w:rPr>
      </w:pPr>
      <w:r w:rsidRPr="00B4498C">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B4498C"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B4498C">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B4498C"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B4498C">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B4498C">
        <w:t xml:space="preserve"> </w:t>
      </w:r>
      <w:r w:rsidRPr="00B4498C">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B4498C" w:rsidRDefault="00AC34B0" w:rsidP="00AC34B0">
      <w:pPr>
        <w:pStyle w:val="ListParagraph"/>
        <w:numPr>
          <w:ilvl w:val="0"/>
          <w:numId w:val="28"/>
        </w:numPr>
        <w:spacing w:after="200" w:line="360" w:lineRule="auto"/>
        <w:contextualSpacing/>
        <w:jc w:val="both"/>
        <w:rPr>
          <w:rFonts w:ascii="GHEA Grapalat" w:hAnsi="GHEA Grapalat"/>
        </w:rPr>
      </w:pPr>
      <w:r w:rsidRPr="00B4498C">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B4498C" w:rsidRDefault="00AC34B0" w:rsidP="00AC34B0">
      <w:pPr>
        <w:pStyle w:val="ListParagraph"/>
        <w:numPr>
          <w:ilvl w:val="0"/>
          <w:numId w:val="28"/>
        </w:numPr>
        <w:spacing w:after="200" w:line="360" w:lineRule="auto"/>
        <w:contextualSpacing/>
        <w:jc w:val="both"/>
        <w:rPr>
          <w:rFonts w:ascii="GHEA Grapalat" w:hAnsi="GHEA Grapalat"/>
        </w:rPr>
      </w:pPr>
      <w:r w:rsidRPr="00B4498C">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B4498C" w:rsidRDefault="00AC34B0" w:rsidP="00AC34B0">
      <w:pPr>
        <w:pStyle w:val="ListParagraph"/>
        <w:numPr>
          <w:ilvl w:val="0"/>
          <w:numId w:val="28"/>
        </w:numPr>
        <w:spacing w:after="200" w:line="360" w:lineRule="auto"/>
        <w:contextualSpacing/>
        <w:jc w:val="both"/>
        <w:rPr>
          <w:rFonts w:ascii="GHEA Grapalat" w:hAnsi="GHEA Grapalat"/>
        </w:rPr>
      </w:pPr>
      <w:r w:rsidRPr="00B4498C">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B4498C" w:rsidRDefault="00AC34B0" w:rsidP="00AC34B0">
      <w:pPr>
        <w:pStyle w:val="ListParagraph"/>
        <w:numPr>
          <w:ilvl w:val="0"/>
          <w:numId w:val="26"/>
        </w:numPr>
        <w:spacing w:after="200" w:line="360" w:lineRule="auto"/>
        <w:ind w:left="0"/>
        <w:contextualSpacing/>
        <w:jc w:val="both"/>
        <w:rPr>
          <w:rFonts w:ascii="GHEA Grapalat" w:hAnsi="GHEA Grapalat"/>
        </w:rPr>
      </w:pPr>
      <w:r w:rsidRPr="00B4498C">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4498C">
        <w:rPr>
          <w:rFonts w:ascii="MS Mincho" w:eastAsia="MS Mincho" w:hAnsi="MS Mincho" w:cs="MS Mincho" w:hint="eastAsia"/>
        </w:rPr>
        <w:t>․</w:t>
      </w:r>
    </w:p>
    <w:p w14:paraId="624D039E" w14:textId="77777777" w:rsidR="00AC34B0" w:rsidRPr="00B4498C"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B4498C">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B4498C" w:rsidRDefault="00AC34B0" w:rsidP="00AC34B0">
      <w:pPr>
        <w:spacing w:line="360" w:lineRule="auto"/>
        <w:ind w:left="-360"/>
        <w:contextualSpacing/>
        <w:jc w:val="both"/>
        <w:rPr>
          <w:rFonts w:ascii="GHEA Grapalat" w:hAnsi="GHEA Grapalat"/>
        </w:rPr>
      </w:pPr>
      <w:r w:rsidRPr="00B4498C">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B4498C" w:rsidRDefault="00AC34B0" w:rsidP="00AC34B0">
      <w:pPr>
        <w:pStyle w:val="ListParagraph"/>
        <w:numPr>
          <w:ilvl w:val="0"/>
          <w:numId w:val="26"/>
        </w:numPr>
        <w:spacing w:after="200" w:line="360" w:lineRule="auto"/>
        <w:ind w:left="0"/>
        <w:contextualSpacing/>
        <w:jc w:val="both"/>
        <w:rPr>
          <w:rFonts w:ascii="GHEA Grapalat" w:hAnsi="GHEA Grapalat"/>
        </w:rPr>
      </w:pPr>
      <w:r w:rsidRPr="00B4498C">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4498C">
        <w:rPr>
          <w:rFonts w:ascii="MS Mincho" w:eastAsia="MS Mincho" w:hAnsi="MS Mincho" w:cs="MS Mincho" w:hint="eastAsia"/>
        </w:rPr>
        <w:t>․</w:t>
      </w:r>
    </w:p>
    <w:p w14:paraId="27FE54EA" w14:textId="77777777" w:rsidR="00AC34B0" w:rsidRPr="00B4498C" w:rsidRDefault="00AC34B0" w:rsidP="00AC34B0">
      <w:pPr>
        <w:pStyle w:val="ListParagraph"/>
        <w:numPr>
          <w:ilvl w:val="0"/>
          <w:numId w:val="30"/>
        </w:numPr>
        <w:spacing w:after="200" w:line="360" w:lineRule="auto"/>
        <w:ind w:left="0"/>
        <w:contextualSpacing/>
        <w:jc w:val="both"/>
        <w:rPr>
          <w:rFonts w:ascii="GHEA Grapalat" w:hAnsi="GHEA Grapalat"/>
        </w:rPr>
      </w:pPr>
      <w:r w:rsidRPr="00B4498C">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B4498C" w:rsidRDefault="00AC34B0" w:rsidP="00AC34B0">
      <w:pPr>
        <w:spacing w:line="360" w:lineRule="auto"/>
        <w:ind w:left="-375"/>
        <w:contextualSpacing/>
        <w:jc w:val="both"/>
        <w:rPr>
          <w:rFonts w:ascii="GHEA Grapalat" w:hAnsi="GHEA Grapalat"/>
        </w:rPr>
      </w:pPr>
      <w:r w:rsidRPr="00B4498C">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B4498C" w:rsidRDefault="00AC34B0" w:rsidP="00AC34B0">
      <w:pPr>
        <w:spacing w:line="360" w:lineRule="auto"/>
        <w:ind w:left="-375"/>
        <w:contextualSpacing/>
        <w:jc w:val="both"/>
        <w:rPr>
          <w:rFonts w:ascii="GHEA Grapalat" w:hAnsi="GHEA Grapalat"/>
        </w:rPr>
      </w:pPr>
      <w:r w:rsidRPr="00B4498C">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B4498C" w:rsidRDefault="00AC34B0" w:rsidP="00AC34B0">
      <w:pPr>
        <w:spacing w:line="360" w:lineRule="auto"/>
        <w:ind w:left="-375"/>
        <w:contextualSpacing/>
        <w:jc w:val="both"/>
        <w:rPr>
          <w:rFonts w:ascii="GHEA Grapalat" w:hAnsi="GHEA Grapalat"/>
        </w:rPr>
      </w:pPr>
      <w:r w:rsidRPr="00B4498C">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B4498C" w:rsidRDefault="00AC34B0" w:rsidP="00AC34B0">
      <w:pPr>
        <w:spacing w:line="360" w:lineRule="auto"/>
        <w:ind w:left="-375"/>
        <w:contextualSpacing/>
        <w:jc w:val="both"/>
        <w:rPr>
          <w:rFonts w:ascii="GHEA Grapalat" w:hAnsi="GHEA Grapalat"/>
        </w:rPr>
      </w:pPr>
      <w:r w:rsidRPr="00B4498C">
        <w:rPr>
          <w:rFonts w:ascii="GHEA Grapalat" w:hAnsi="GHEA Grapalat"/>
        </w:rPr>
        <w:t xml:space="preserve">5) подраздел "Основания </w:t>
      </w:r>
      <w:r w:rsidRPr="00B4498C">
        <w:rPr>
          <w:rFonts w:ascii="GHEA Grapalat" w:eastAsiaTheme="minorHAnsi" w:hAnsi="GHEA Grapalat" w:cstheme="minorBidi"/>
        </w:rPr>
        <w:t>являться</w:t>
      </w:r>
      <w:r w:rsidRPr="00B4498C">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B4498C">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B4498C" w:rsidRDefault="00AC34B0" w:rsidP="00AC34B0">
      <w:pPr>
        <w:spacing w:line="360" w:lineRule="auto"/>
        <w:contextualSpacing/>
        <w:jc w:val="both"/>
        <w:rPr>
          <w:rFonts w:ascii="GHEA Grapalat" w:eastAsia="GHEA Grapalat" w:hAnsi="GHEA Grapalat" w:cs="GHEA Grapalat"/>
        </w:rPr>
      </w:pPr>
      <w:r w:rsidRPr="00B4498C">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4498C">
        <w:rPr>
          <w:rFonts w:ascii="GHEA Grapalat" w:hAnsi="GHEA Grapalat"/>
          <w:lang w:val="hy-AM"/>
        </w:rPr>
        <w:t>Օ</w:t>
      </w:r>
      <w:r w:rsidRPr="00B4498C">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4498C">
        <w:rPr>
          <w:rFonts w:ascii="GHEA Grapalat" w:hAnsi="GHEA Grapalat"/>
          <w:lang w:val="hy-AM"/>
        </w:rPr>
        <w:t>Օ</w:t>
      </w:r>
      <w:r w:rsidRPr="00B4498C">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4498C">
        <w:rPr>
          <w:rFonts w:ascii="GHEA Grapalat" w:hAnsi="GHEA Grapalat"/>
          <w:lang w:val="hy-AM"/>
        </w:rPr>
        <w:t>Օ</w:t>
      </w:r>
      <w:r w:rsidRPr="00B4498C">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4498C">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B4498C" w:rsidRDefault="00AC34B0" w:rsidP="00AC34B0">
      <w:pPr>
        <w:spacing w:line="360" w:lineRule="auto"/>
        <w:contextualSpacing/>
        <w:jc w:val="both"/>
        <w:rPr>
          <w:rFonts w:ascii="GHEA Grapalat" w:hAnsi="GHEA Grapalat"/>
          <w:lang w:val="hy-AM"/>
        </w:rPr>
      </w:pPr>
      <w:r w:rsidRPr="00B4498C">
        <w:rPr>
          <w:rFonts w:ascii="GHEA Grapalat" w:hAnsi="GHEA Grapalat"/>
        </w:rPr>
        <w:t xml:space="preserve">б. в пункте </w:t>
      </w:r>
      <w:r w:rsidRPr="00B4498C">
        <w:rPr>
          <w:rFonts w:ascii="GHEA Grapalat" w:eastAsia="GHEA Grapalat" w:hAnsi="GHEA Grapalat" w:cs="GHEA Grapalat"/>
        </w:rPr>
        <w:t>"</w:t>
      </w:r>
      <w:r w:rsidRPr="00B4498C">
        <w:rPr>
          <w:rFonts w:ascii="GHEA Grapalat" w:hAnsi="GHEA Grapalat"/>
        </w:rPr>
        <w:t>б</w:t>
      </w:r>
      <w:r w:rsidRPr="00B4498C">
        <w:rPr>
          <w:rFonts w:ascii="GHEA Grapalat" w:eastAsia="GHEA Grapalat" w:hAnsi="GHEA Grapalat" w:cs="GHEA Grapalat"/>
        </w:rPr>
        <w:t>"</w:t>
      </w:r>
      <w:r w:rsidRPr="00B4498C">
        <w:rPr>
          <w:rFonts w:ascii="GHEA Grapalat" w:hAnsi="GHEA Grapalat"/>
        </w:rPr>
        <w:t xml:space="preserve"> этого подраздела делается отметка, если лицо по смыслу пункта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w:t>
      </w:r>
      <w:r w:rsidRPr="00B4498C">
        <w:rPr>
          <w:rFonts w:ascii="GHEA Grapalat" w:hAnsi="GHEA Grapalat"/>
        </w:rPr>
        <w:t xml:space="preserve"> не является реальным бенефициаром Организации, но контролирует </w:t>
      </w:r>
      <w:r w:rsidRPr="00B4498C">
        <w:rPr>
          <w:rFonts w:ascii="GHEA Grapalat" w:hAnsi="GHEA Grapalat"/>
          <w:lang w:val="hy-AM"/>
        </w:rPr>
        <w:t>Օ</w:t>
      </w:r>
      <w:r w:rsidRPr="00B4498C">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в</w:t>
      </w:r>
      <w:r w:rsidRPr="00B4498C">
        <w:rPr>
          <w:rFonts w:ascii="GHEA Grapalat" w:hAnsi="GHEA Grapalat"/>
          <w:lang w:val="hy-AM"/>
        </w:rPr>
        <w:t xml:space="preserve">. </w:t>
      </w:r>
      <w:r w:rsidRPr="00B4498C">
        <w:rPr>
          <w:rFonts w:ascii="GHEA Grapalat" w:hAnsi="GHEA Grapalat"/>
        </w:rPr>
        <w:t>в</w:t>
      </w:r>
      <w:r w:rsidRPr="00B4498C">
        <w:rPr>
          <w:rFonts w:ascii="GHEA Grapalat" w:hAnsi="GHEA Grapalat"/>
          <w:lang w:val="hy-AM"/>
        </w:rPr>
        <w:t xml:space="preserve"> пункте </w:t>
      </w:r>
      <w:r w:rsidRPr="00B4498C">
        <w:rPr>
          <w:rFonts w:ascii="GHEA Grapalat" w:eastAsia="GHEA Grapalat" w:hAnsi="GHEA Grapalat" w:cs="GHEA Grapalat"/>
        </w:rPr>
        <w:t>"</w:t>
      </w:r>
      <w:r w:rsidRPr="00B4498C">
        <w:rPr>
          <w:rFonts w:ascii="GHEA Grapalat" w:hAnsi="GHEA Grapalat"/>
        </w:rPr>
        <w:t>в</w:t>
      </w:r>
      <w:r w:rsidRPr="00B4498C">
        <w:rPr>
          <w:rFonts w:ascii="GHEA Grapalat" w:eastAsia="GHEA Grapalat" w:hAnsi="GHEA Grapalat" w:cs="GHEA Grapalat"/>
        </w:rPr>
        <w:t>"</w:t>
      </w:r>
      <w:r w:rsidRPr="00B4498C">
        <w:rPr>
          <w:rFonts w:ascii="GHEA Grapalat" w:hAnsi="GHEA Grapalat"/>
        </w:rPr>
        <w:t xml:space="preserve"> </w:t>
      </w:r>
      <w:r w:rsidRPr="00B4498C">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B4498C">
        <w:rPr>
          <w:rFonts w:ascii="GHEA Grapalat" w:hAnsi="GHEA Grapalat"/>
          <w:lang w:val="hy-AM"/>
        </w:rPr>
        <w:lastRenderedPageBreak/>
        <w:t xml:space="preserve">деятельностью </w:t>
      </w:r>
      <w:r w:rsidRPr="00B4498C">
        <w:rPr>
          <w:rFonts w:ascii="GHEA Grapalat" w:hAnsi="GHEA Grapalat"/>
        </w:rPr>
        <w:t>О</w:t>
      </w:r>
      <w:r w:rsidRPr="00B4498C">
        <w:rPr>
          <w:rFonts w:ascii="GHEA Grapalat" w:hAnsi="GHEA Grapalat"/>
          <w:lang w:val="hy-AM"/>
        </w:rPr>
        <w:t xml:space="preserve">рганизации, в случае если не имеется физическое лицо, соответствующее требованиям пунктов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w:t>
      </w:r>
      <w:r w:rsidRPr="00B4498C">
        <w:rPr>
          <w:rFonts w:ascii="GHEA Grapalat" w:hAnsi="GHEA Grapalat"/>
        </w:rPr>
        <w:t xml:space="preserve"> </w:t>
      </w:r>
      <w:r w:rsidRPr="00B4498C">
        <w:rPr>
          <w:rFonts w:ascii="GHEA Grapalat" w:hAnsi="GHEA Grapalat"/>
          <w:lang w:val="hy-AM"/>
        </w:rPr>
        <w:t xml:space="preserve">и </w:t>
      </w:r>
      <w:r w:rsidRPr="00B4498C">
        <w:rPr>
          <w:rFonts w:ascii="GHEA Grapalat" w:eastAsia="GHEA Grapalat" w:hAnsi="GHEA Grapalat" w:cs="GHEA Grapalat"/>
        </w:rPr>
        <w:t>"</w:t>
      </w:r>
      <w:r w:rsidRPr="00B4498C">
        <w:rPr>
          <w:rFonts w:ascii="GHEA Grapalat" w:hAnsi="GHEA Grapalat"/>
        </w:rPr>
        <w:t>б</w:t>
      </w:r>
      <w:r w:rsidRPr="00B4498C">
        <w:rPr>
          <w:rFonts w:ascii="GHEA Grapalat" w:eastAsia="GHEA Grapalat" w:hAnsi="GHEA Grapalat" w:cs="GHEA Grapalat"/>
        </w:rPr>
        <w:t>"</w:t>
      </w:r>
      <w:r w:rsidRPr="00B4498C">
        <w:rPr>
          <w:rFonts w:ascii="GHEA Grapalat" w:hAnsi="GHEA Grapalat"/>
        </w:rPr>
        <w:t xml:space="preserve"> </w:t>
      </w:r>
      <w:r w:rsidRPr="00B4498C">
        <w:rPr>
          <w:rFonts w:ascii="GHEA Grapalat" w:hAnsi="GHEA Grapalat"/>
          <w:lang w:val="hy-AM"/>
        </w:rPr>
        <w:t>этого подраздела</w:t>
      </w:r>
      <w:r w:rsidRPr="00B4498C">
        <w:rPr>
          <w:rFonts w:ascii="GHEA Grapalat" w:hAnsi="GHEA Grapalat"/>
        </w:rPr>
        <w:t>.</w:t>
      </w:r>
    </w:p>
    <w:p w14:paraId="324019B9" w14:textId="77777777" w:rsidR="00AC34B0" w:rsidRPr="00B4498C" w:rsidRDefault="00AC34B0" w:rsidP="00AC34B0">
      <w:pPr>
        <w:spacing w:line="360" w:lineRule="auto"/>
        <w:contextualSpacing/>
        <w:jc w:val="both"/>
        <w:rPr>
          <w:rFonts w:ascii="Cambria Math" w:hAnsi="Cambria Math" w:cs="Cambria Math"/>
        </w:rPr>
      </w:pPr>
      <w:r w:rsidRPr="00B4498C">
        <w:rPr>
          <w:rFonts w:ascii="GHEA Grapalat" w:hAnsi="GHEA Grapalat"/>
          <w:lang w:val="hy-AM"/>
        </w:rPr>
        <w:t xml:space="preserve">6) </w:t>
      </w:r>
      <w:r w:rsidRPr="00B4498C">
        <w:rPr>
          <w:rFonts w:ascii="GHEA Grapalat" w:hAnsi="GHEA Grapalat"/>
        </w:rPr>
        <w:t>П</w:t>
      </w:r>
      <w:r w:rsidRPr="00B4498C">
        <w:rPr>
          <w:rFonts w:ascii="GHEA Grapalat" w:hAnsi="GHEA Grapalat"/>
          <w:lang w:val="hy-AM"/>
        </w:rPr>
        <w:t xml:space="preserve">одраздел </w:t>
      </w:r>
      <w:r w:rsidRPr="00B4498C">
        <w:rPr>
          <w:rFonts w:ascii="GHEA Grapalat" w:eastAsia="GHEA Grapalat" w:hAnsi="GHEA Grapalat" w:cs="GHEA Grapalat"/>
        </w:rPr>
        <w:t>"</w:t>
      </w:r>
      <w:r w:rsidRPr="00B4498C">
        <w:rPr>
          <w:rFonts w:ascii="GHEA Grapalat" w:hAnsi="GHEA Grapalat"/>
        </w:rPr>
        <w:t>О</w:t>
      </w:r>
      <w:r w:rsidRPr="00B4498C">
        <w:rPr>
          <w:rFonts w:ascii="GHEA Grapalat" w:hAnsi="GHEA Grapalat"/>
          <w:lang w:val="hy-AM"/>
        </w:rPr>
        <w:t xml:space="preserve">снования </w:t>
      </w:r>
      <w:r w:rsidRPr="00B4498C">
        <w:rPr>
          <w:rFonts w:ascii="GHEA Grapalat" w:hAnsi="GHEA Grapalat"/>
        </w:rPr>
        <w:t>являться</w:t>
      </w:r>
      <w:r w:rsidRPr="00B4498C">
        <w:rPr>
          <w:rFonts w:ascii="GHEA Grapalat" w:hAnsi="GHEA Grapalat"/>
          <w:lang w:val="hy-AM"/>
        </w:rPr>
        <w:t xml:space="preserve"> реальн</w:t>
      </w:r>
      <w:r w:rsidRPr="00B4498C">
        <w:rPr>
          <w:rFonts w:ascii="GHEA Grapalat" w:hAnsi="GHEA Grapalat"/>
        </w:rPr>
        <w:t>ым</w:t>
      </w:r>
      <w:r w:rsidRPr="00B4498C">
        <w:rPr>
          <w:rFonts w:ascii="GHEA Grapalat" w:hAnsi="GHEA Grapalat"/>
          <w:lang w:val="hy-AM"/>
        </w:rPr>
        <w:t xml:space="preserve"> </w:t>
      </w:r>
      <w:r w:rsidRPr="00B4498C">
        <w:rPr>
          <w:rFonts w:ascii="GHEA Grapalat" w:hAnsi="GHEA Grapalat"/>
        </w:rPr>
        <w:t>бенефициаром</w:t>
      </w:r>
      <w:r w:rsidRPr="00B4498C">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4498C">
        <w:t xml:space="preserve"> </w:t>
      </w:r>
      <w:r w:rsidRPr="00B4498C">
        <w:rPr>
          <w:rFonts w:ascii="GHEA Grapalat" w:hAnsi="GHEA Grapalat"/>
          <w:lang w:val="hy-AM"/>
        </w:rPr>
        <w:t xml:space="preserve">Раскрытие реальных </w:t>
      </w:r>
      <w:r w:rsidRPr="00B4498C">
        <w:rPr>
          <w:rFonts w:ascii="GHEA Grapalat" w:hAnsi="GHEA Grapalat"/>
        </w:rPr>
        <w:t>бенефициаров</w:t>
      </w:r>
      <w:r w:rsidRPr="00B4498C">
        <w:rPr>
          <w:rFonts w:ascii="GHEA Grapalat" w:hAnsi="GHEA Grapalat"/>
          <w:lang w:val="hy-AM"/>
        </w:rPr>
        <w:t xml:space="preserve"> осуществляется по критериям, установленным Кодексом О недрах</w:t>
      </w:r>
      <w:r w:rsidRPr="00B4498C">
        <w:rPr>
          <w:rFonts w:ascii="GHEA Grapalat" w:hAnsi="GHEA Grapalat"/>
        </w:rPr>
        <w:t>.</w:t>
      </w:r>
      <w:r w:rsidRPr="00B4498C">
        <w:t xml:space="preserve"> </w:t>
      </w:r>
      <w:r w:rsidRPr="00B4498C">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4498C">
        <w:rPr>
          <w:rFonts w:ascii="Cambria Math" w:hAnsi="Cambria Math" w:cs="Cambria Math"/>
        </w:rPr>
        <w:t>:</w:t>
      </w:r>
    </w:p>
    <w:p w14:paraId="6027A6C6"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а. в пункте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w:t>
      </w:r>
      <w:r w:rsidRPr="00B4498C">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w:t>
      </w:r>
      <w:r w:rsidRPr="00B4498C">
        <w:rPr>
          <w:rFonts w:ascii="GHEA Grapalat" w:hAnsi="GHEA Grapalat"/>
        </w:rPr>
        <w:t xml:space="preserve"> подпункта 5 пункта 4 настоящего Порядка;</w:t>
      </w:r>
    </w:p>
    <w:p w14:paraId="6C35D3BB" w14:textId="77777777" w:rsidR="00AC34B0" w:rsidRPr="00B4498C" w:rsidRDefault="00AC34B0" w:rsidP="00AC34B0">
      <w:pPr>
        <w:spacing w:line="360" w:lineRule="auto"/>
        <w:contextualSpacing/>
        <w:jc w:val="both"/>
        <w:rPr>
          <w:rFonts w:ascii="GHEA Grapalat" w:hAnsi="GHEA Grapalat"/>
          <w:lang w:val="hy-AM"/>
        </w:rPr>
      </w:pPr>
      <w:r w:rsidRPr="00B4498C">
        <w:rPr>
          <w:rFonts w:ascii="GHEA Grapalat" w:hAnsi="GHEA Grapalat"/>
          <w:lang w:val="hy-AM"/>
        </w:rPr>
        <w:t xml:space="preserve">б.в пункте </w:t>
      </w:r>
      <w:r w:rsidRPr="00B4498C">
        <w:rPr>
          <w:rFonts w:ascii="GHEA Grapalat" w:eastAsia="GHEA Grapalat" w:hAnsi="GHEA Grapalat" w:cs="GHEA Grapalat"/>
        </w:rPr>
        <w:t>"</w:t>
      </w:r>
      <w:r w:rsidRPr="00B4498C">
        <w:rPr>
          <w:rFonts w:ascii="GHEA Grapalat" w:hAnsi="GHEA Grapalat"/>
        </w:rPr>
        <w:t>б</w:t>
      </w:r>
      <w:r w:rsidRPr="00B4498C">
        <w:rPr>
          <w:rFonts w:ascii="GHEA Grapalat" w:eastAsia="GHEA Grapalat" w:hAnsi="GHEA Grapalat" w:cs="GHEA Grapalat"/>
        </w:rPr>
        <w:t>"</w:t>
      </w:r>
      <w:r w:rsidRPr="00B4498C">
        <w:rPr>
          <w:rFonts w:ascii="GHEA Grapalat" w:hAnsi="GHEA Grapalat"/>
        </w:rPr>
        <w:t xml:space="preserve"> </w:t>
      </w:r>
      <w:r w:rsidRPr="00B4498C">
        <w:rPr>
          <w:rFonts w:ascii="GHEA Grapalat" w:hAnsi="GHEA Grapalat"/>
          <w:lang w:val="hy-AM"/>
        </w:rPr>
        <w:t xml:space="preserve">этого подраздела производится отметка, если лицо имеет право назначать или </w:t>
      </w:r>
      <w:r w:rsidRPr="00B4498C">
        <w:rPr>
          <w:rFonts w:ascii="GHEA Grapalat" w:hAnsi="GHEA Grapalat"/>
        </w:rPr>
        <w:t>отстраня</w:t>
      </w:r>
      <w:r w:rsidRPr="00B4498C">
        <w:rPr>
          <w:rFonts w:ascii="GHEA Grapalat" w:hAnsi="GHEA Grapalat"/>
          <w:lang w:val="hy-AM"/>
        </w:rPr>
        <w:t>ть большинство членов органов управления юридического лица;</w:t>
      </w:r>
    </w:p>
    <w:p w14:paraId="68088E57"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в. В пункте </w:t>
      </w:r>
      <w:r w:rsidRPr="00B4498C">
        <w:rPr>
          <w:rFonts w:ascii="GHEA Grapalat" w:eastAsia="GHEA Grapalat" w:hAnsi="GHEA Grapalat" w:cs="GHEA Grapalat"/>
        </w:rPr>
        <w:t>"</w:t>
      </w:r>
      <w:r w:rsidRPr="00B4498C">
        <w:rPr>
          <w:rFonts w:ascii="GHEA Grapalat" w:hAnsi="GHEA Grapalat"/>
        </w:rPr>
        <w:t>в</w:t>
      </w:r>
      <w:r w:rsidRPr="00B4498C">
        <w:rPr>
          <w:rFonts w:ascii="GHEA Grapalat" w:eastAsia="GHEA Grapalat" w:hAnsi="GHEA Grapalat" w:cs="GHEA Grapalat"/>
        </w:rPr>
        <w:t>"</w:t>
      </w:r>
      <w:r w:rsidRPr="00B4498C">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г. в пункте </w:t>
      </w:r>
      <w:r w:rsidRPr="00B4498C">
        <w:rPr>
          <w:rFonts w:ascii="GHEA Grapalat" w:eastAsia="GHEA Grapalat" w:hAnsi="GHEA Grapalat" w:cs="GHEA Grapalat"/>
        </w:rPr>
        <w:t>"</w:t>
      </w:r>
      <w:r w:rsidRPr="00B4498C">
        <w:rPr>
          <w:rFonts w:ascii="GHEA Grapalat" w:hAnsi="GHEA Grapalat"/>
        </w:rPr>
        <w:t>г</w:t>
      </w:r>
      <w:r w:rsidRPr="00B4498C">
        <w:rPr>
          <w:rFonts w:ascii="GHEA Grapalat" w:eastAsia="GHEA Grapalat" w:hAnsi="GHEA Grapalat" w:cs="GHEA Grapalat"/>
        </w:rPr>
        <w:t>"</w:t>
      </w:r>
      <w:r w:rsidRPr="00B4498C">
        <w:rPr>
          <w:rFonts w:ascii="GHEA Grapalat" w:hAnsi="GHEA Grapalat"/>
        </w:rPr>
        <w:t xml:space="preserve"> этого подраздела производится отметка, если лицо по смыслу пунктов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w:t>
      </w:r>
      <w:r w:rsidRPr="00B4498C">
        <w:rPr>
          <w:rFonts w:ascii="GHEA Grapalat" w:eastAsia="GHEA Grapalat" w:hAnsi="GHEA Grapalat" w:cs="GHEA Grapalat"/>
          <w:lang w:val="hy-AM"/>
        </w:rPr>
        <w:t xml:space="preserve"> </w:t>
      </w:r>
      <w:r w:rsidRPr="00B4498C">
        <w:rPr>
          <w:rFonts w:ascii="GHEA Grapalat" w:hAnsi="GHEA Grapalat"/>
        </w:rPr>
        <w:t>-</w:t>
      </w:r>
      <w:r w:rsidRPr="00B4498C">
        <w:rPr>
          <w:rFonts w:ascii="GHEA Grapalat" w:hAnsi="GHEA Grapalat"/>
          <w:lang w:val="hy-AM"/>
        </w:rPr>
        <w:t xml:space="preserve"> </w:t>
      </w:r>
      <w:r w:rsidRPr="00B4498C">
        <w:rPr>
          <w:rFonts w:ascii="GHEA Grapalat" w:eastAsia="GHEA Grapalat" w:hAnsi="GHEA Grapalat" w:cs="GHEA Grapalat"/>
        </w:rPr>
        <w:t>"</w:t>
      </w:r>
      <w:r w:rsidRPr="00B4498C">
        <w:rPr>
          <w:rFonts w:ascii="GHEA Grapalat" w:hAnsi="GHEA Grapalat"/>
        </w:rPr>
        <w:t>в</w:t>
      </w:r>
      <w:r w:rsidRPr="00B4498C">
        <w:rPr>
          <w:rFonts w:ascii="GHEA Grapalat" w:eastAsia="GHEA Grapalat" w:hAnsi="GHEA Grapalat" w:cs="GHEA Grapalat"/>
        </w:rPr>
        <w:t>"</w:t>
      </w:r>
      <w:r w:rsidRPr="00B4498C">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д. в пункте </w:t>
      </w:r>
      <w:r w:rsidRPr="00B4498C">
        <w:rPr>
          <w:rFonts w:ascii="GHEA Grapalat" w:eastAsia="GHEA Grapalat" w:hAnsi="GHEA Grapalat" w:cs="GHEA Grapalat"/>
        </w:rPr>
        <w:t>"</w:t>
      </w:r>
      <w:r w:rsidRPr="00B4498C">
        <w:rPr>
          <w:rFonts w:ascii="GHEA Grapalat" w:hAnsi="GHEA Grapalat"/>
        </w:rPr>
        <w:t>д</w:t>
      </w:r>
      <w:r w:rsidRPr="00B4498C">
        <w:rPr>
          <w:rFonts w:ascii="GHEA Grapalat" w:eastAsia="GHEA Grapalat" w:hAnsi="GHEA Grapalat" w:cs="GHEA Grapalat"/>
        </w:rPr>
        <w:t>"</w:t>
      </w:r>
      <w:r w:rsidRPr="00B4498C">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4498C">
        <w:rPr>
          <w:rFonts w:ascii="GHEA Grapalat" w:eastAsia="GHEA Grapalat" w:hAnsi="GHEA Grapalat" w:cs="GHEA Grapalat"/>
        </w:rPr>
        <w:t>"</w:t>
      </w:r>
      <w:r w:rsidRPr="00B4498C">
        <w:rPr>
          <w:rFonts w:ascii="GHEA Grapalat" w:hAnsi="GHEA Grapalat"/>
        </w:rPr>
        <w:t>а</w:t>
      </w:r>
      <w:r w:rsidRPr="00B4498C">
        <w:rPr>
          <w:rFonts w:ascii="GHEA Grapalat" w:eastAsia="GHEA Grapalat" w:hAnsi="GHEA Grapalat" w:cs="GHEA Grapalat"/>
        </w:rPr>
        <w:t xml:space="preserve">" </w:t>
      </w:r>
      <w:r w:rsidRPr="00B4498C">
        <w:rPr>
          <w:rFonts w:ascii="GHEA Grapalat" w:hAnsi="GHEA Grapalat"/>
        </w:rPr>
        <w:t xml:space="preserve">- </w:t>
      </w:r>
      <w:r w:rsidRPr="00B4498C">
        <w:rPr>
          <w:rFonts w:ascii="GHEA Grapalat" w:eastAsia="GHEA Grapalat" w:hAnsi="GHEA Grapalat" w:cs="GHEA Grapalat"/>
        </w:rPr>
        <w:t>"</w:t>
      </w:r>
      <w:r w:rsidRPr="00B4498C">
        <w:rPr>
          <w:rFonts w:ascii="GHEA Grapalat" w:hAnsi="GHEA Grapalat"/>
        </w:rPr>
        <w:t>г</w:t>
      </w:r>
      <w:r w:rsidRPr="00B4498C">
        <w:rPr>
          <w:rFonts w:ascii="GHEA Grapalat" w:eastAsia="GHEA Grapalat" w:hAnsi="GHEA Grapalat" w:cs="GHEA Grapalat"/>
        </w:rPr>
        <w:t>"</w:t>
      </w:r>
      <w:r w:rsidRPr="00B4498C">
        <w:rPr>
          <w:rFonts w:ascii="GHEA Grapalat" w:hAnsi="GHEA Grapalat"/>
        </w:rPr>
        <w:t xml:space="preserve"> этого подраздела.</w:t>
      </w:r>
    </w:p>
    <w:p w14:paraId="31F031F3"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4498C">
        <w:rPr>
          <w:rFonts w:ascii="GHEA Grapalat" w:hAnsi="GHEA Grapalat"/>
          <w:lang w:val="hy-AM"/>
        </w:rPr>
        <w:t>Օ</w:t>
      </w:r>
      <w:r w:rsidRPr="00B4498C">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B4498C" w:rsidRDefault="00AC34B0" w:rsidP="00AC34B0">
      <w:pPr>
        <w:spacing w:line="360" w:lineRule="auto"/>
        <w:contextualSpacing/>
        <w:jc w:val="both"/>
        <w:rPr>
          <w:rFonts w:ascii="GHEA Grapalat" w:eastAsia="GHEA Grapalat" w:hAnsi="GHEA Grapalat" w:cs="GHEA Grapalat"/>
        </w:rPr>
      </w:pPr>
      <w:r w:rsidRPr="00B4498C">
        <w:rPr>
          <w:rFonts w:ascii="GHEA Grapalat" w:eastAsia="GHEA Grapalat" w:hAnsi="GHEA Grapalat" w:cs="GHEA Grapalat"/>
        </w:rPr>
        <w:t>8) в подразделе</w:t>
      </w:r>
      <w:r w:rsidRPr="00B4498C">
        <w:rPr>
          <w:rFonts w:ascii="GHEA Grapalat" w:eastAsia="GHEA Grapalat" w:hAnsi="GHEA Grapalat" w:cs="GHEA Grapalat"/>
          <w:lang w:val="hy-AM"/>
        </w:rPr>
        <w:t xml:space="preserve"> </w:t>
      </w:r>
      <w:r w:rsidRPr="00B4498C">
        <w:rPr>
          <w:rFonts w:ascii="GHEA Grapalat" w:eastAsia="GHEA Grapalat" w:hAnsi="GHEA Grapalat" w:cs="GHEA Grapalat"/>
        </w:rPr>
        <w:t xml:space="preserve">"Контактные данные реального </w:t>
      </w:r>
      <w:r w:rsidRPr="00B4498C">
        <w:rPr>
          <w:rFonts w:ascii="GHEA Grapalat" w:hAnsi="GHEA Grapalat"/>
        </w:rPr>
        <w:t>бенефициара</w:t>
      </w:r>
      <w:r w:rsidRPr="00B4498C">
        <w:rPr>
          <w:rFonts w:ascii="GHEA Grapalat" w:eastAsia="GHEA Grapalat" w:hAnsi="GHEA Grapalat" w:cs="GHEA Grapalat"/>
        </w:rPr>
        <w:t xml:space="preserve">" заполняются адрес электронной почты и номер телефона реального </w:t>
      </w:r>
      <w:r w:rsidRPr="00B4498C">
        <w:rPr>
          <w:rFonts w:ascii="GHEA Grapalat" w:hAnsi="GHEA Grapalat"/>
        </w:rPr>
        <w:t>бенефициара</w:t>
      </w:r>
      <w:r w:rsidRPr="00B4498C">
        <w:rPr>
          <w:rFonts w:ascii="GHEA Grapalat" w:eastAsia="GHEA Grapalat" w:hAnsi="GHEA Grapalat" w:cs="GHEA Grapalat"/>
        </w:rPr>
        <w:t>.</w:t>
      </w:r>
    </w:p>
    <w:p w14:paraId="612687DC"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5. Раздел 5 декларации (Промежуточные юридические лица) заполняется, </w:t>
      </w:r>
    </w:p>
    <w:p w14:paraId="1E36E12F"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4498C">
        <w:rPr>
          <w:rFonts w:ascii="MS Mincho" w:eastAsia="MS Mincho" w:hAnsi="MS Mincho" w:cs="MS Mincho" w:hint="eastAsia"/>
        </w:rPr>
        <w:t>․</w:t>
      </w:r>
    </w:p>
    <w:p w14:paraId="3A698EE2"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1) в подразделе</w:t>
      </w:r>
      <w:r w:rsidRPr="00B4498C">
        <w:rPr>
          <w:rFonts w:ascii="GHEA Grapalat" w:hAnsi="GHEA Grapalat"/>
          <w:lang w:val="hy-AM"/>
        </w:rPr>
        <w:t xml:space="preserve"> </w:t>
      </w:r>
      <w:r w:rsidRPr="00B4498C">
        <w:rPr>
          <w:rFonts w:ascii="GHEA Grapalat" w:eastAsia="GHEA Grapalat" w:hAnsi="GHEA Grapalat" w:cs="GHEA Grapalat"/>
        </w:rPr>
        <w:t>"</w:t>
      </w:r>
      <w:r w:rsidRPr="00B4498C">
        <w:rPr>
          <w:rFonts w:ascii="GHEA Grapalat" w:hAnsi="GHEA Grapalat"/>
        </w:rPr>
        <w:t>Данные организации"</w:t>
      </w:r>
      <w:r w:rsidRPr="00B4498C">
        <w:rPr>
          <w:rFonts w:ascii="GHEA Grapalat" w:hAnsi="GHEA Grapalat"/>
          <w:lang w:val="hy-AM"/>
        </w:rPr>
        <w:t xml:space="preserve"> </w:t>
      </w:r>
      <w:r w:rsidRPr="00B4498C">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3) Подраздел</w:t>
      </w:r>
      <w:r w:rsidRPr="00B4498C">
        <w:rPr>
          <w:rFonts w:ascii="GHEA Grapalat" w:hAnsi="GHEA Grapalat"/>
          <w:lang w:val="hy-AM"/>
        </w:rPr>
        <w:t xml:space="preserve"> </w:t>
      </w:r>
      <w:r w:rsidRPr="00B4498C">
        <w:rPr>
          <w:rFonts w:ascii="GHEA Grapalat" w:eastAsia="GHEA Grapalat" w:hAnsi="GHEA Grapalat" w:cs="GHEA Grapalat"/>
        </w:rPr>
        <w:t>"</w:t>
      </w:r>
      <w:r w:rsidRPr="00B4498C">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B4498C">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 xml:space="preserve">6. Раздел 6 декларации (Дополнительные </w:t>
      </w:r>
      <w:r w:rsidR="003C2C15" w:rsidRPr="00B4498C">
        <w:rPr>
          <w:rFonts w:ascii="GHEA Grapalat" w:hAnsi="GHEA Grapalat"/>
        </w:rPr>
        <w:t>примечания</w:t>
      </w:r>
      <w:r w:rsidRPr="00B4498C">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B4498C" w:rsidRDefault="00AC34B0" w:rsidP="00AC34B0">
      <w:pPr>
        <w:spacing w:line="360" w:lineRule="auto"/>
        <w:contextualSpacing/>
        <w:jc w:val="both"/>
        <w:rPr>
          <w:rFonts w:ascii="GHEA Grapalat" w:hAnsi="GHEA Grapalat"/>
        </w:rPr>
      </w:pPr>
      <w:r w:rsidRPr="00B4498C">
        <w:rPr>
          <w:rFonts w:ascii="GHEA Grapalat" w:hAnsi="GHEA Grapalat"/>
        </w:rPr>
        <w:t>7. Декларация заполняется и подписывается лицом, подающим заявку.</w:t>
      </w:r>
      <w:r w:rsidRPr="00B4498C">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B4498C" w:rsidRDefault="00AC34B0" w:rsidP="00AC34B0">
      <w:pPr>
        <w:contextualSpacing/>
        <w:jc w:val="both"/>
        <w:rPr>
          <w:rFonts w:ascii="GHEA Grapalat" w:hAnsi="GHEA Grapalat"/>
          <w:i/>
          <w:sz w:val="18"/>
          <w:szCs w:val="18"/>
        </w:rPr>
      </w:pPr>
      <w:r w:rsidRPr="00B4498C">
        <w:rPr>
          <w:rFonts w:ascii="GHEA Grapalat" w:hAnsi="GHEA Grapalat"/>
          <w:sz w:val="18"/>
          <w:szCs w:val="18"/>
        </w:rPr>
        <w:t xml:space="preserve">* </w:t>
      </w:r>
      <w:r w:rsidRPr="00B4498C">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B4498C" w:rsidRDefault="00AC34B0" w:rsidP="00AC34B0">
      <w:pPr>
        <w:contextualSpacing/>
        <w:jc w:val="both"/>
        <w:rPr>
          <w:rFonts w:ascii="GHEA Grapalat" w:hAnsi="GHEA Grapalat"/>
          <w:i/>
          <w:sz w:val="18"/>
          <w:szCs w:val="18"/>
        </w:rPr>
      </w:pPr>
      <w:r w:rsidRPr="00B4498C">
        <w:rPr>
          <w:rFonts w:ascii="GHEA Grapalat" w:hAnsi="GHEA Grapalat"/>
          <w:i/>
          <w:sz w:val="18"/>
          <w:szCs w:val="18"/>
        </w:rPr>
        <w:t>** Приложение 1.</w:t>
      </w:r>
      <w:r w:rsidR="00204930" w:rsidRPr="00B4498C">
        <w:rPr>
          <w:rFonts w:ascii="GHEA Grapalat" w:hAnsi="GHEA Grapalat"/>
          <w:i/>
          <w:sz w:val="18"/>
          <w:szCs w:val="18"/>
        </w:rPr>
        <w:t>2</w:t>
      </w:r>
      <w:r w:rsidRPr="00B4498C">
        <w:rPr>
          <w:rFonts w:ascii="GHEA Grapalat" w:hAnsi="GHEA Grapalat"/>
          <w:i/>
          <w:sz w:val="18"/>
          <w:szCs w:val="18"/>
        </w:rPr>
        <w:t xml:space="preserve"> не представляется участником </w:t>
      </w:r>
      <w:r w:rsidR="001E069E" w:rsidRPr="00B4498C">
        <w:rPr>
          <w:rFonts w:ascii="GHEA Grapalat" w:hAnsi="GHEA Grapalat"/>
          <w:i/>
          <w:sz w:val="18"/>
          <w:szCs w:val="18"/>
        </w:rPr>
        <w:t xml:space="preserve">если он является резидентом РА, </w:t>
      </w:r>
      <w:r w:rsidRPr="00B4498C">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B4498C"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B4498C"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B4498C"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B4498C" w:rsidRDefault="00DB6B33">
      <w:pPr>
        <w:rPr>
          <w:rFonts w:ascii="GHEA Grapalat" w:hAnsi="GHEA Grapalat"/>
          <w:b/>
        </w:rPr>
      </w:pPr>
      <w:r w:rsidRPr="00B4498C">
        <w:rPr>
          <w:rFonts w:ascii="GHEA Grapalat" w:hAnsi="GHEA Grapalat"/>
          <w:b/>
        </w:rPr>
        <w:br w:type="page"/>
      </w:r>
    </w:p>
    <w:p w14:paraId="72DFAF61" w14:textId="77777777" w:rsidR="00B2572B" w:rsidRPr="00B4498C" w:rsidRDefault="00B2572B" w:rsidP="00B46D58">
      <w:pPr>
        <w:pStyle w:val="BodyTextIndent3"/>
        <w:widowControl w:val="0"/>
        <w:spacing w:after="160" w:line="240" w:lineRule="auto"/>
        <w:ind w:firstLine="0"/>
        <w:jc w:val="right"/>
        <w:rPr>
          <w:rFonts w:ascii="GHEA Grapalat" w:hAnsi="GHEA Grapalat" w:cs="Arial"/>
          <w:b/>
          <w:sz w:val="24"/>
          <w:szCs w:val="24"/>
        </w:rPr>
      </w:pPr>
      <w:r w:rsidRPr="00B4498C">
        <w:rPr>
          <w:rFonts w:ascii="GHEA Grapalat" w:hAnsi="GHEA Grapalat"/>
          <w:b/>
          <w:sz w:val="24"/>
          <w:szCs w:val="24"/>
        </w:rPr>
        <w:lastRenderedPageBreak/>
        <w:t xml:space="preserve">Приложение № </w:t>
      </w:r>
      <w:r w:rsidR="00B048B2" w:rsidRPr="00B4498C">
        <w:rPr>
          <w:rFonts w:ascii="GHEA Grapalat" w:hAnsi="GHEA Grapalat"/>
          <w:b/>
          <w:sz w:val="24"/>
          <w:szCs w:val="24"/>
        </w:rPr>
        <w:t>2</w:t>
      </w:r>
    </w:p>
    <w:p w14:paraId="0A581ADF" w14:textId="37C246BA" w:rsidR="00B2572B" w:rsidRPr="00B4498C" w:rsidRDefault="00B2572B" w:rsidP="00B46D58">
      <w:pPr>
        <w:pStyle w:val="BodyTextIndent3"/>
        <w:widowControl w:val="0"/>
        <w:spacing w:after="160" w:line="240" w:lineRule="auto"/>
        <w:jc w:val="right"/>
        <w:rPr>
          <w:rFonts w:ascii="GHEA Grapalat" w:hAnsi="GHEA Grapalat" w:cs="Arial"/>
          <w:b/>
          <w:sz w:val="24"/>
          <w:szCs w:val="24"/>
        </w:rPr>
      </w:pPr>
      <w:r w:rsidRPr="00B4498C">
        <w:rPr>
          <w:rFonts w:ascii="GHEA Grapalat" w:hAnsi="GHEA Grapalat"/>
          <w:b/>
          <w:sz w:val="24"/>
          <w:szCs w:val="24"/>
        </w:rPr>
        <w:t xml:space="preserve">к Приглашению на </w:t>
      </w:r>
      <w:r w:rsidR="00916B57" w:rsidRPr="00B4498C">
        <w:rPr>
          <w:rFonts w:ascii="GHEA Grapalat" w:hAnsi="GHEA Grapalat"/>
          <w:b/>
          <w:sz w:val="24"/>
          <w:szCs w:val="24"/>
        </w:rPr>
        <w:t>запрос котировок</w:t>
      </w:r>
      <w:r w:rsidR="005744FC" w:rsidRPr="00B4498C">
        <w:rPr>
          <w:rFonts w:ascii="GHEA Grapalat" w:hAnsi="GHEA Grapalat" w:cs="Arial"/>
          <w:b/>
          <w:sz w:val="24"/>
          <w:szCs w:val="24"/>
        </w:rPr>
        <w:br/>
      </w:r>
      <w:r w:rsidRPr="00B4498C">
        <w:rPr>
          <w:rFonts w:ascii="GHEA Grapalat" w:hAnsi="GHEA Grapalat"/>
          <w:b/>
          <w:sz w:val="24"/>
          <w:szCs w:val="24"/>
        </w:rPr>
        <w:t xml:space="preserve">под кодом </w:t>
      </w:r>
      <w:r w:rsidR="004E486B" w:rsidRPr="00B4498C">
        <w:rPr>
          <w:rFonts w:ascii="GHEA Grapalat" w:hAnsi="GHEA Grapalat"/>
          <w:b/>
          <w:sz w:val="24"/>
          <w:szCs w:val="24"/>
        </w:rPr>
        <w:t>ԵՔ-ԳՀԽԾՁԲ-</w:t>
      </w:r>
      <w:r w:rsidR="00D20132" w:rsidRPr="00B4498C">
        <w:rPr>
          <w:rFonts w:ascii="GHEA Grapalat" w:hAnsi="GHEA Grapalat"/>
          <w:b/>
          <w:sz w:val="24"/>
          <w:szCs w:val="24"/>
        </w:rPr>
        <w:t>26/13</w:t>
      </w:r>
    </w:p>
    <w:p w14:paraId="710B8F96" w14:textId="77777777" w:rsidR="00B2572B" w:rsidRPr="00B4498C" w:rsidRDefault="00B2572B" w:rsidP="00B46D58">
      <w:pPr>
        <w:widowControl w:val="0"/>
        <w:spacing w:after="120"/>
        <w:ind w:firstLine="567"/>
        <w:jc w:val="center"/>
        <w:rPr>
          <w:rFonts w:ascii="GHEA Grapalat" w:hAnsi="GHEA Grapalat"/>
        </w:rPr>
      </w:pPr>
    </w:p>
    <w:p w14:paraId="63905EA2" w14:textId="77777777" w:rsidR="00B2572B" w:rsidRPr="00B4498C" w:rsidRDefault="00B2572B" w:rsidP="00B46D58">
      <w:pPr>
        <w:widowControl w:val="0"/>
        <w:spacing w:after="120"/>
        <w:ind w:left="-66"/>
        <w:jc w:val="center"/>
        <w:rPr>
          <w:rFonts w:ascii="GHEA Grapalat" w:hAnsi="GHEA Grapalat"/>
          <w:b/>
        </w:rPr>
      </w:pPr>
      <w:r w:rsidRPr="00B4498C">
        <w:rPr>
          <w:rFonts w:ascii="GHEA Grapalat" w:hAnsi="GHEA Grapalat"/>
          <w:b/>
        </w:rPr>
        <w:t>ЦЕНОВОЕ ПРЕДЛОЖЕНИЕ</w:t>
      </w:r>
    </w:p>
    <w:p w14:paraId="348B517B" w14:textId="77777777" w:rsidR="00B2572B" w:rsidRPr="00B4498C" w:rsidRDefault="00B2572B" w:rsidP="00B46D58">
      <w:pPr>
        <w:widowControl w:val="0"/>
        <w:spacing w:after="120"/>
        <w:ind w:firstLine="567"/>
        <w:jc w:val="center"/>
        <w:rPr>
          <w:rFonts w:ascii="GHEA Grapalat" w:hAnsi="GHEA Grapalat"/>
        </w:rPr>
      </w:pPr>
    </w:p>
    <w:p w14:paraId="5FC1B359" w14:textId="6FE3035D" w:rsidR="005744FC" w:rsidRPr="00B4498C" w:rsidRDefault="00B2572B" w:rsidP="00B46D58">
      <w:pPr>
        <w:widowControl w:val="0"/>
        <w:spacing w:after="160"/>
        <w:ind w:firstLine="567"/>
        <w:jc w:val="both"/>
        <w:rPr>
          <w:rFonts w:ascii="GHEA Grapalat" w:hAnsi="GHEA Grapalat"/>
        </w:rPr>
      </w:pPr>
      <w:r w:rsidRPr="00B4498C">
        <w:rPr>
          <w:rFonts w:ascii="GHEA Grapalat" w:hAnsi="GHEA Grapalat"/>
          <w:spacing w:val="-6"/>
        </w:rPr>
        <w:t xml:space="preserve">Рассмотрев приглашение на </w:t>
      </w:r>
      <w:r w:rsidR="00916B57" w:rsidRPr="00B4498C">
        <w:rPr>
          <w:rFonts w:ascii="GHEA Grapalat" w:hAnsi="GHEA Grapalat"/>
          <w:spacing w:val="-6"/>
        </w:rPr>
        <w:t>запрос котировок</w:t>
      </w:r>
      <w:r w:rsidRPr="00B4498C">
        <w:rPr>
          <w:rFonts w:ascii="GHEA Grapalat" w:hAnsi="GHEA Grapalat"/>
          <w:spacing w:val="-6"/>
        </w:rPr>
        <w:t xml:space="preserve"> под кодом </w:t>
      </w:r>
      <w:r w:rsidR="004E486B" w:rsidRPr="00B4498C">
        <w:rPr>
          <w:rFonts w:ascii="GHEA Grapalat" w:hAnsi="GHEA Grapalat"/>
          <w:spacing w:val="-6"/>
        </w:rPr>
        <w:t>ԵՔ-ԳՀԽԾՁԲ-</w:t>
      </w:r>
      <w:r w:rsidR="00D20132" w:rsidRPr="00B4498C">
        <w:rPr>
          <w:rFonts w:ascii="GHEA Grapalat" w:hAnsi="GHEA Grapalat"/>
          <w:spacing w:val="-6"/>
        </w:rPr>
        <w:t>26/13</w:t>
      </w:r>
      <w:r w:rsidRPr="00B4498C">
        <w:rPr>
          <w:rFonts w:ascii="GHEA Grapalat" w:hAnsi="GHEA Grapalat"/>
          <w:spacing w:val="-6"/>
        </w:rPr>
        <w:t>,</w:t>
      </w:r>
      <w:r w:rsidRPr="00B4498C">
        <w:rPr>
          <w:rFonts w:ascii="GHEA Grapalat" w:hAnsi="GHEA Grapalat"/>
        </w:rPr>
        <w:t xml:space="preserve"> </w:t>
      </w:r>
    </w:p>
    <w:p w14:paraId="250A4B1B" w14:textId="77777777" w:rsidR="005646FC" w:rsidRPr="00B4498C" w:rsidRDefault="005744FC" w:rsidP="00B46D58">
      <w:pPr>
        <w:widowControl w:val="0"/>
        <w:jc w:val="both"/>
        <w:rPr>
          <w:rFonts w:ascii="GHEA Grapalat" w:hAnsi="GHEA Grapalat"/>
        </w:rPr>
      </w:pPr>
      <w:r w:rsidRPr="00B4498C">
        <w:rPr>
          <w:rFonts w:ascii="GHEA Grapalat" w:hAnsi="GHEA Grapalat"/>
        </w:rPr>
        <w:t xml:space="preserve">в </w:t>
      </w:r>
      <w:r w:rsidR="00B2572B" w:rsidRPr="00B4498C">
        <w:rPr>
          <w:rFonts w:ascii="GHEA Grapalat" w:hAnsi="GHEA Grapalat"/>
        </w:rPr>
        <w:t>том числе проект заключаемого договора</w:t>
      </w:r>
      <w:r w:rsidRPr="00B4498C">
        <w:rPr>
          <w:rFonts w:ascii="GHEA Grapalat" w:hAnsi="GHEA Grapalat"/>
        </w:rPr>
        <w:t xml:space="preserve"> </w:t>
      </w:r>
      <w:r w:rsidR="00B2572B" w:rsidRPr="00B4498C">
        <w:rPr>
          <w:rFonts w:ascii="GHEA Grapalat" w:hAnsi="GHEA Grapalat"/>
        </w:rPr>
        <w:t>___</w:t>
      </w:r>
      <w:r w:rsidRPr="00B4498C">
        <w:rPr>
          <w:rFonts w:ascii="GHEA Grapalat" w:hAnsi="GHEA Grapalat"/>
        </w:rPr>
        <w:t>________________________</w:t>
      </w:r>
      <w:r w:rsidR="00B2572B" w:rsidRPr="00B4498C">
        <w:rPr>
          <w:rFonts w:ascii="GHEA Grapalat" w:hAnsi="GHEA Grapalat"/>
        </w:rPr>
        <w:t>____</w:t>
      </w:r>
      <w:r w:rsidR="00191D27" w:rsidRPr="00B4498C">
        <w:rPr>
          <w:rFonts w:ascii="GHEA Grapalat" w:hAnsi="GHEA Grapalat"/>
        </w:rPr>
        <w:t>___</w:t>
      </w:r>
    </w:p>
    <w:p w14:paraId="16F00242" w14:textId="77777777" w:rsidR="005646FC" w:rsidRPr="00B4498C" w:rsidRDefault="005646FC" w:rsidP="00B46D58">
      <w:pPr>
        <w:widowControl w:val="0"/>
        <w:spacing w:after="160"/>
        <w:ind w:left="6237"/>
        <w:jc w:val="both"/>
        <w:rPr>
          <w:rFonts w:ascii="GHEA Grapalat" w:hAnsi="GHEA Grapalat"/>
          <w:vertAlign w:val="superscript"/>
        </w:rPr>
      </w:pPr>
      <w:r w:rsidRPr="00B4498C">
        <w:rPr>
          <w:rFonts w:ascii="GHEA Grapalat" w:hAnsi="GHEA Grapalat"/>
          <w:vertAlign w:val="superscript"/>
        </w:rPr>
        <w:t>наименование участника</w:t>
      </w:r>
    </w:p>
    <w:p w14:paraId="10936157" w14:textId="77777777" w:rsidR="00B2572B" w:rsidRPr="00B4498C" w:rsidRDefault="00B2572B" w:rsidP="00B46D58">
      <w:pPr>
        <w:widowControl w:val="0"/>
        <w:spacing w:after="160"/>
        <w:jc w:val="both"/>
        <w:rPr>
          <w:rFonts w:ascii="GHEA Grapalat" w:hAnsi="GHEA Grapalat"/>
        </w:rPr>
      </w:pPr>
      <w:r w:rsidRPr="00B4498C">
        <w:rPr>
          <w:rFonts w:ascii="GHEA Grapalat" w:hAnsi="GHEA Grapalat"/>
        </w:rPr>
        <w:t>предлагает</w:t>
      </w:r>
      <w:r w:rsidR="005646FC" w:rsidRPr="00B4498C">
        <w:rPr>
          <w:rFonts w:ascii="GHEA Grapalat" w:hAnsi="GHEA Grapalat"/>
        </w:rPr>
        <w:t xml:space="preserve"> </w:t>
      </w:r>
      <w:r w:rsidRPr="00B4498C">
        <w:rPr>
          <w:rFonts w:ascii="GHEA Grapalat" w:hAnsi="GHEA Grapalat"/>
        </w:rPr>
        <w:t>выполнить договор по нижеуказанным общим ценам:</w:t>
      </w:r>
    </w:p>
    <w:p w14:paraId="010A0566" w14:textId="77777777" w:rsidR="00B2572B" w:rsidRPr="00B4498C" w:rsidRDefault="005646FC" w:rsidP="00B46D58">
      <w:pPr>
        <w:widowControl w:val="0"/>
        <w:spacing w:after="160"/>
        <w:jc w:val="right"/>
        <w:rPr>
          <w:rFonts w:ascii="GHEA Grapalat" w:hAnsi="GHEA Grapalat"/>
        </w:rPr>
      </w:pPr>
      <w:r w:rsidRPr="00B4498C">
        <w:rPr>
          <w:rFonts w:ascii="GHEA Grapalat" w:hAnsi="GHEA Grapalat"/>
        </w:rPr>
        <w:t>д</w:t>
      </w:r>
      <w:r w:rsidR="00B2572B" w:rsidRPr="00B4498C">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B4498C" w14:paraId="4AFB58A7" w14:textId="77777777" w:rsidTr="00351092">
        <w:trPr>
          <w:trHeight w:val="916"/>
          <w:jc w:val="center"/>
        </w:trPr>
        <w:tc>
          <w:tcPr>
            <w:tcW w:w="1084" w:type="dxa"/>
            <w:vAlign w:val="center"/>
          </w:tcPr>
          <w:p w14:paraId="787DD5C5" w14:textId="77777777" w:rsidR="003D2166" w:rsidRPr="00B4498C" w:rsidRDefault="003D2166" w:rsidP="00B46D58">
            <w:pPr>
              <w:widowControl w:val="0"/>
              <w:jc w:val="center"/>
              <w:rPr>
                <w:rFonts w:ascii="GHEA Grapalat" w:hAnsi="GHEA Grapalat"/>
                <w:b/>
                <w:bCs/>
                <w:sz w:val="20"/>
                <w:szCs w:val="20"/>
                <w:lang w:val="en-US"/>
              </w:rPr>
            </w:pPr>
            <w:r w:rsidRPr="00B4498C">
              <w:rPr>
                <w:rFonts w:ascii="GHEA Grapalat" w:hAnsi="GHEA Grapalat"/>
                <w:b/>
                <w:sz w:val="20"/>
                <w:szCs w:val="20"/>
              </w:rPr>
              <w:t>Номера лотов</w:t>
            </w:r>
          </w:p>
        </w:tc>
        <w:tc>
          <w:tcPr>
            <w:tcW w:w="3781" w:type="dxa"/>
            <w:vAlign w:val="center"/>
          </w:tcPr>
          <w:p w14:paraId="0E7EDDDB" w14:textId="77777777" w:rsidR="003D2166" w:rsidRPr="00B4498C" w:rsidRDefault="003D2166" w:rsidP="00423B3F">
            <w:pPr>
              <w:widowControl w:val="0"/>
              <w:jc w:val="center"/>
              <w:rPr>
                <w:rFonts w:ascii="GHEA Grapalat" w:hAnsi="GHEA Grapalat"/>
                <w:b/>
                <w:bCs/>
                <w:sz w:val="20"/>
                <w:szCs w:val="20"/>
              </w:rPr>
            </w:pPr>
            <w:r w:rsidRPr="00B4498C">
              <w:rPr>
                <w:rFonts w:ascii="GHEA Grapalat" w:hAnsi="GHEA Grapalat"/>
                <w:b/>
                <w:sz w:val="20"/>
                <w:szCs w:val="20"/>
              </w:rPr>
              <w:t>Наименование</w:t>
            </w:r>
            <w:r w:rsidRPr="00B4498C">
              <w:rPr>
                <w:rFonts w:ascii="Courier New" w:hAnsi="Courier New" w:cs="Courier New"/>
                <w:b/>
                <w:sz w:val="20"/>
                <w:szCs w:val="20"/>
              </w:rPr>
              <w:t> </w:t>
            </w:r>
            <w:r w:rsidRPr="00B4498C">
              <w:rPr>
                <w:rFonts w:ascii="GHEA Grapalat" w:hAnsi="GHEA Grapalat"/>
                <w:b/>
                <w:sz w:val="20"/>
                <w:szCs w:val="20"/>
              </w:rPr>
              <w:t>услуги</w:t>
            </w:r>
          </w:p>
        </w:tc>
        <w:tc>
          <w:tcPr>
            <w:tcW w:w="1701" w:type="dxa"/>
            <w:vAlign w:val="center"/>
          </w:tcPr>
          <w:p w14:paraId="3411E02B" w14:textId="77777777" w:rsidR="003D2166" w:rsidRPr="00B4498C" w:rsidRDefault="003D2166" w:rsidP="00B46D58">
            <w:pPr>
              <w:widowControl w:val="0"/>
              <w:jc w:val="center"/>
              <w:rPr>
                <w:rFonts w:ascii="GHEA Grapalat" w:hAnsi="GHEA Grapalat"/>
                <w:b/>
                <w:sz w:val="20"/>
                <w:szCs w:val="20"/>
              </w:rPr>
            </w:pPr>
            <w:r w:rsidRPr="00B4498C">
              <w:rPr>
                <w:rFonts w:ascii="GHEA Grapalat" w:hAnsi="GHEA Grapalat"/>
                <w:b/>
                <w:sz w:val="20"/>
                <w:szCs w:val="20"/>
              </w:rPr>
              <w:t>Стоимость</w:t>
            </w:r>
          </w:p>
          <w:p w14:paraId="2CD1A1A5" w14:textId="77777777" w:rsidR="003D2166" w:rsidRPr="00B4498C" w:rsidRDefault="003D2166" w:rsidP="00B46D58">
            <w:pPr>
              <w:widowControl w:val="0"/>
              <w:jc w:val="center"/>
              <w:rPr>
                <w:rFonts w:ascii="GHEA Grapalat" w:hAnsi="GHEA Grapalat"/>
                <w:b/>
                <w:bCs/>
                <w:sz w:val="20"/>
                <w:szCs w:val="20"/>
              </w:rPr>
            </w:pPr>
            <w:r w:rsidRPr="00B4498C">
              <w:rPr>
                <w:rFonts w:ascii="GHEA Grapalat" w:hAnsi="GHEA Grapalat"/>
                <w:sz w:val="16"/>
                <w:szCs w:val="16"/>
              </w:rPr>
              <w:t>(совокупность себестоимости и прогнозируемой прибыли)</w:t>
            </w:r>
            <w:r w:rsidRPr="00B4498C">
              <w:rPr>
                <w:rFonts w:ascii="GHEA Grapalat" w:hAnsi="GHEA Grapalat"/>
              </w:rPr>
              <w:t xml:space="preserve"> </w:t>
            </w:r>
            <w:r w:rsidRPr="00B4498C">
              <w:rPr>
                <w:rFonts w:ascii="GHEA Grapalat" w:hAnsi="GHEA Grapalat"/>
                <w:b/>
                <w:sz w:val="20"/>
                <w:szCs w:val="20"/>
              </w:rPr>
              <w:t xml:space="preserve"> /прописью и цифрами/</w:t>
            </w:r>
          </w:p>
        </w:tc>
        <w:tc>
          <w:tcPr>
            <w:tcW w:w="1559" w:type="dxa"/>
            <w:vAlign w:val="center"/>
          </w:tcPr>
          <w:p w14:paraId="0133107C" w14:textId="77777777" w:rsidR="00FD08EB" w:rsidRPr="00B4498C" w:rsidRDefault="003D2166" w:rsidP="00B46D58">
            <w:pPr>
              <w:widowControl w:val="0"/>
              <w:jc w:val="center"/>
              <w:rPr>
                <w:rFonts w:ascii="GHEA Grapalat" w:hAnsi="GHEA Grapalat"/>
                <w:b/>
                <w:sz w:val="20"/>
                <w:szCs w:val="20"/>
                <w:lang w:val="en-US"/>
              </w:rPr>
            </w:pPr>
            <w:r w:rsidRPr="00B4498C">
              <w:rPr>
                <w:rFonts w:ascii="GHEA Grapalat" w:hAnsi="GHEA Grapalat"/>
                <w:b/>
                <w:sz w:val="20"/>
                <w:szCs w:val="20"/>
              </w:rPr>
              <w:t>НДС</w:t>
            </w:r>
            <w:r w:rsidRPr="00B4498C">
              <w:rPr>
                <w:rStyle w:val="FootnoteReference"/>
                <w:rFonts w:ascii="GHEA Grapalat" w:hAnsi="GHEA Grapalat"/>
                <w:b/>
                <w:sz w:val="20"/>
                <w:szCs w:val="20"/>
              </w:rPr>
              <w:footnoteReference w:customMarkFollows="1" w:id="6"/>
              <w:t>**</w:t>
            </w:r>
          </w:p>
          <w:p w14:paraId="1F0C1AD9" w14:textId="77777777" w:rsidR="003D2166" w:rsidRPr="00B4498C" w:rsidRDefault="003D2166" w:rsidP="00B46D58">
            <w:pPr>
              <w:widowControl w:val="0"/>
              <w:jc w:val="center"/>
              <w:rPr>
                <w:rFonts w:ascii="GHEA Grapalat" w:hAnsi="GHEA Grapalat"/>
                <w:b/>
                <w:bCs/>
                <w:sz w:val="20"/>
                <w:szCs w:val="20"/>
              </w:rPr>
            </w:pPr>
            <w:r w:rsidRPr="00B4498C">
              <w:rPr>
                <w:rFonts w:ascii="GHEA Grapalat" w:hAnsi="GHEA Grapalat"/>
                <w:b/>
                <w:sz w:val="20"/>
                <w:szCs w:val="20"/>
              </w:rPr>
              <w:t>/прописью и цифрами/</w:t>
            </w:r>
          </w:p>
        </w:tc>
        <w:tc>
          <w:tcPr>
            <w:tcW w:w="1649" w:type="dxa"/>
            <w:vAlign w:val="center"/>
          </w:tcPr>
          <w:p w14:paraId="2E6EBA58" w14:textId="77777777" w:rsidR="003D2166" w:rsidRPr="00B4498C" w:rsidRDefault="003D2166" w:rsidP="00B46D58">
            <w:pPr>
              <w:widowControl w:val="0"/>
              <w:jc w:val="center"/>
              <w:rPr>
                <w:rFonts w:ascii="GHEA Grapalat" w:hAnsi="GHEA Grapalat"/>
                <w:b/>
                <w:bCs/>
                <w:sz w:val="20"/>
                <w:szCs w:val="20"/>
              </w:rPr>
            </w:pPr>
            <w:r w:rsidRPr="00B4498C">
              <w:rPr>
                <w:rFonts w:ascii="GHEA Grapalat" w:hAnsi="GHEA Grapalat"/>
                <w:b/>
                <w:sz w:val="20"/>
                <w:szCs w:val="20"/>
              </w:rPr>
              <w:t>Общая цена</w:t>
            </w:r>
          </w:p>
          <w:p w14:paraId="68EF9A32" w14:textId="77777777" w:rsidR="003D2166" w:rsidRPr="00B4498C" w:rsidRDefault="003D2166" w:rsidP="00B46D58">
            <w:pPr>
              <w:widowControl w:val="0"/>
              <w:jc w:val="center"/>
              <w:rPr>
                <w:rFonts w:ascii="GHEA Grapalat" w:hAnsi="GHEA Grapalat"/>
                <w:b/>
                <w:bCs/>
                <w:sz w:val="20"/>
                <w:szCs w:val="20"/>
              </w:rPr>
            </w:pPr>
            <w:r w:rsidRPr="00B4498C">
              <w:rPr>
                <w:rFonts w:ascii="GHEA Grapalat" w:hAnsi="GHEA Grapalat"/>
                <w:b/>
                <w:sz w:val="20"/>
                <w:szCs w:val="20"/>
              </w:rPr>
              <w:t>/прописью и цифрами/</w:t>
            </w:r>
          </w:p>
        </w:tc>
      </w:tr>
      <w:tr w:rsidR="003D2166" w:rsidRPr="00B4498C" w14:paraId="0B8EF1FF" w14:textId="77777777" w:rsidTr="00351092">
        <w:trPr>
          <w:jc w:val="center"/>
        </w:trPr>
        <w:tc>
          <w:tcPr>
            <w:tcW w:w="1084" w:type="dxa"/>
            <w:shd w:val="clear" w:color="auto" w:fill="99CCFF"/>
            <w:vAlign w:val="center"/>
          </w:tcPr>
          <w:p w14:paraId="2784D0CB" w14:textId="77777777" w:rsidR="003D2166" w:rsidRPr="00B4498C" w:rsidRDefault="003D2166" w:rsidP="00B46D58">
            <w:pPr>
              <w:widowControl w:val="0"/>
              <w:jc w:val="center"/>
              <w:rPr>
                <w:rFonts w:ascii="GHEA Grapalat" w:hAnsi="GHEA Grapalat"/>
                <w:b/>
                <w:i/>
                <w:sz w:val="20"/>
                <w:szCs w:val="20"/>
              </w:rPr>
            </w:pPr>
            <w:r w:rsidRPr="00B4498C">
              <w:rPr>
                <w:rFonts w:ascii="GHEA Grapalat" w:hAnsi="GHEA Grapalat"/>
                <w:b/>
                <w:i/>
                <w:sz w:val="20"/>
                <w:szCs w:val="20"/>
              </w:rPr>
              <w:t>1</w:t>
            </w:r>
          </w:p>
        </w:tc>
        <w:tc>
          <w:tcPr>
            <w:tcW w:w="3781" w:type="dxa"/>
            <w:shd w:val="clear" w:color="auto" w:fill="99CCFF"/>
          </w:tcPr>
          <w:p w14:paraId="2D4AB238" w14:textId="77777777" w:rsidR="003D2166" w:rsidRPr="00B4498C" w:rsidRDefault="003D2166" w:rsidP="00B46D58">
            <w:pPr>
              <w:widowControl w:val="0"/>
              <w:jc w:val="center"/>
              <w:rPr>
                <w:rFonts w:ascii="GHEA Grapalat" w:hAnsi="GHEA Grapalat"/>
                <w:b/>
                <w:i/>
                <w:sz w:val="20"/>
                <w:szCs w:val="20"/>
              </w:rPr>
            </w:pPr>
            <w:r w:rsidRPr="00B4498C">
              <w:rPr>
                <w:rFonts w:ascii="GHEA Grapalat" w:hAnsi="GHEA Grapalat"/>
                <w:b/>
                <w:i/>
                <w:sz w:val="20"/>
                <w:szCs w:val="20"/>
              </w:rPr>
              <w:t>2</w:t>
            </w:r>
          </w:p>
        </w:tc>
        <w:tc>
          <w:tcPr>
            <w:tcW w:w="1701" w:type="dxa"/>
            <w:shd w:val="clear" w:color="auto" w:fill="99CCFF"/>
          </w:tcPr>
          <w:p w14:paraId="25A3EA35" w14:textId="77777777" w:rsidR="003D2166" w:rsidRPr="00B4498C" w:rsidRDefault="003D2166" w:rsidP="00B46D58">
            <w:pPr>
              <w:widowControl w:val="0"/>
              <w:jc w:val="center"/>
              <w:rPr>
                <w:rFonts w:ascii="GHEA Grapalat" w:hAnsi="GHEA Grapalat"/>
                <w:i/>
                <w:sz w:val="20"/>
                <w:szCs w:val="20"/>
              </w:rPr>
            </w:pPr>
            <w:r w:rsidRPr="00B4498C">
              <w:rPr>
                <w:rFonts w:ascii="GHEA Grapalat" w:hAnsi="GHEA Grapalat"/>
                <w:b/>
                <w:i/>
                <w:sz w:val="20"/>
                <w:szCs w:val="20"/>
              </w:rPr>
              <w:t>3</w:t>
            </w:r>
          </w:p>
        </w:tc>
        <w:tc>
          <w:tcPr>
            <w:tcW w:w="1559" w:type="dxa"/>
            <w:shd w:val="clear" w:color="auto" w:fill="99CCFF"/>
          </w:tcPr>
          <w:p w14:paraId="1C5CC142" w14:textId="77777777" w:rsidR="003D2166" w:rsidRPr="00B4498C" w:rsidRDefault="009754BB" w:rsidP="00B46D58">
            <w:pPr>
              <w:widowControl w:val="0"/>
              <w:jc w:val="center"/>
              <w:rPr>
                <w:rFonts w:ascii="GHEA Grapalat" w:hAnsi="GHEA Grapalat"/>
                <w:i/>
                <w:sz w:val="20"/>
                <w:szCs w:val="20"/>
                <w:lang w:val="en-US"/>
              </w:rPr>
            </w:pPr>
            <w:r w:rsidRPr="00B4498C">
              <w:rPr>
                <w:rFonts w:ascii="GHEA Grapalat" w:hAnsi="GHEA Grapalat"/>
                <w:b/>
                <w:i/>
                <w:sz w:val="20"/>
                <w:szCs w:val="20"/>
                <w:lang w:val="en-US"/>
              </w:rPr>
              <w:t>4</w:t>
            </w:r>
          </w:p>
        </w:tc>
        <w:tc>
          <w:tcPr>
            <w:tcW w:w="1649" w:type="dxa"/>
            <w:shd w:val="clear" w:color="auto" w:fill="99CCFF"/>
          </w:tcPr>
          <w:p w14:paraId="2D6EB7D3" w14:textId="77777777" w:rsidR="003D2166" w:rsidRPr="00B4498C" w:rsidRDefault="009754BB" w:rsidP="009754BB">
            <w:pPr>
              <w:widowControl w:val="0"/>
              <w:jc w:val="center"/>
              <w:rPr>
                <w:rFonts w:ascii="GHEA Grapalat" w:hAnsi="GHEA Grapalat"/>
                <w:i/>
                <w:sz w:val="20"/>
                <w:szCs w:val="20"/>
              </w:rPr>
            </w:pPr>
            <w:r w:rsidRPr="00B4498C">
              <w:rPr>
                <w:rFonts w:ascii="GHEA Grapalat" w:hAnsi="GHEA Grapalat"/>
                <w:b/>
                <w:i/>
                <w:sz w:val="20"/>
                <w:szCs w:val="20"/>
                <w:lang w:val="en-US"/>
              </w:rPr>
              <w:t>5</w:t>
            </w:r>
            <w:r w:rsidR="003D2166" w:rsidRPr="00B4498C">
              <w:rPr>
                <w:rFonts w:ascii="GHEA Grapalat" w:hAnsi="GHEA Grapalat"/>
                <w:b/>
                <w:i/>
                <w:sz w:val="20"/>
                <w:szCs w:val="20"/>
              </w:rPr>
              <w:t>=3+4</w:t>
            </w:r>
          </w:p>
        </w:tc>
      </w:tr>
      <w:tr w:rsidR="007063E7" w:rsidRPr="00B4498C" w14:paraId="3D762C76" w14:textId="77777777" w:rsidTr="00351092">
        <w:trPr>
          <w:trHeight w:val="20"/>
          <w:jc w:val="center"/>
        </w:trPr>
        <w:tc>
          <w:tcPr>
            <w:tcW w:w="1084" w:type="dxa"/>
            <w:vAlign w:val="center"/>
          </w:tcPr>
          <w:p w14:paraId="05E67D09" w14:textId="77777777" w:rsidR="007063E7" w:rsidRPr="00B4498C" w:rsidRDefault="007063E7" w:rsidP="007063E7">
            <w:pPr>
              <w:widowControl w:val="0"/>
              <w:jc w:val="center"/>
              <w:rPr>
                <w:rFonts w:ascii="GHEA Grapalat" w:hAnsi="GHEA Grapalat"/>
                <w:b/>
                <w:bCs/>
                <w:sz w:val="20"/>
                <w:szCs w:val="20"/>
              </w:rPr>
            </w:pPr>
            <w:r w:rsidRPr="00B4498C">
              <w:rPr>
                <w:rFonts w:ascii="GHEA Grapalat" w:hAnsi="GHEA Grapalat"/>
                <w:b/>
                <w:sz w:val="20"/>
                <w:szCs w:val="20"/>
              </w:rPr>
              <w:t>1</w:t>
            </w:r>
          </w:p>
        </w:tc>
        <w:tc>
          <w:tcPr>
            <w:tcW w:w="3781" w:type="dxa"/>
            <w:vAlign w:val="center"/>
          </w:tcPr>
          <w:p w14:paraId="76577AFD" w14:textId="6361B52F" w:rsidR="007063E7" w:rsidRPr="00B4498C" w:rsidRDefault="004E486B" w:rsidP="007063E7">
            <w:pPr>
              <w:widowControl w:val="0"/>
              <w:jc w:val="center"/>
              <w:rPr>
                <w:rFonts w:ascii="GHEA Grapalat" w:hAnsi="GHEA Grapalat"/>
                <w:b/>
                <w:bCs/>
                <w:sz w:val="20"/>
                <w:szCs w:val="20"/>
              </w:rPr>
            </w:pPr>
            <w:r w:rsidRPr="00B4498C">
              <w:rPr>
                <w:rFonts w:ascii="GHEA Grapalat" w:hAnsi="GHEA Grapalat"/>
                <w:sz w:val="20"/>
                <w:szCs w:val="20"/>
                <w:lang w:val="hy-AM"/>
              </w:rPr>
              <w:t xml:space="preserve">Консультационных услуг </w:t>
            </w:r>
            <w:r w:rsidR="00D20132" w:rsidRPr="00B4498C">
              <w:rPr>
                <w:rFonts w:ascii="GHEA Grapalat" w:hAnsi="GHEA Grapalat"/>
                <w:sz w:val="20"/>
                <w:szCs w:val="20"/>
                <w:lang w:val="hy-AM"/>
              </w:rPr>
              <w:t>по контролю качества работ по реконструкции канализационной линии по адресу: улица Андраник, 124 (детский сад № 95), административный район Малатия-Себастия, город Ереван.</w:t>
            </w:r>
          </w:p>
        </w:tc>
        <w:tc>
          <w:tcPr>
            <w:tcW w:w="1701" w:type="dxa"/>
          </w:tcPr>
          <w:p w14:paraId="15162902" w14:textId="77777777" w:rsidR="007063E7" w:rsidRPr="00B4498C" w:rsidRDefault="007063E7" w:rsidP="007063E7">
            <w:pPr>
              <w:widowControl w:val="0"/>
              <w:jc w:val="center"/>
              <w:rPr>
                <w:rFonts w:ascii="GHEA Grapalat" w:hAnsi="GHEA Grapalat"/>
                <w:sz w:val="20"/>
                <w:szCs w:val="20"/>
              </w:rPr>
            </w:pPr>
          </w:p>
        </w:tc>
        <w:tc>
          <w:tcPr>
            <w:tcW w:w="1559" w:type="dxa"/>
          </w:tcPr>
          <w:p w14:paraId="0E2FF730" w14:textId="77777777" w:rsidR="007063E7" w:rsidRPr="00B4498C" w:rsidRDefault="007063E7" w:rsidP="007063E7">
            <w:pPr>
              <w:widowControl w:val="0"/>
              <w:jc w:val="center"/>
              <w:rPr>
                <w:rFonts w:ascii="GHEA Grapalat" w:hAnsi="GHEA Grapalat"/>
                <w:sz w:val="20"/>
                <w:szCs w:val="20"/>
              </w:rPr>
            </w:pPr>
          </w:p>
        </w:tc>
        <w:tc>
          <w:tcPr>
            <w:tcW w:w="1649" w:type="dxa"/>
          </w:tcPr>
          <w:p w14:paraId="612AAE86" w14:textId="77777777" w:rsidR="007063E7" w:rsidRPr="00B4498C" w:rsidRDefault="007063E7" w:rsidP="007063E7">
            <w:pPr>
              <w:widowControl w:val="0"/>
              <w:jc w:val="center"/>
              <w:rPr>
                <w:rFonts w:ascii="GHEA Grapalat" w:hAnsi="GHEA Grapalat"/>
                <w:sz w:val="20"/>
                <w:szCs w:val="20"/>
              </w:rPr>
            </w:pPr>
          </w:p>
        </w:tc>
      </w:tr>
    </w:tbl>
    <w:p w14:paraId="6ECBAEF0" w14:textId="77777777" w:rsidR="00374F4A" w:rsidRPr="00B4498C" w:rsidRDefault="00374F4A" w:rsidP="00B46D58">
      <w:pPr>
        <w:widowControl w:val="0"/>
        <w:tabs>
          <w:tab w:val="left" w:pos="6804"/>
        </w:tabs>
        <w:jc w:val="center"/>
        <w:rPr>
          <w:rFonts w:ascii="GHEA Grapalat" w:hAnsi="GHEA Grapalat"/>
        </w:rPr>
      </w:pPr>
      <w:r w:rsidRPr="00B4498C">
        <w:rPr>
          <w:rFonts w:ascii="GHEA Grapalat" w:hAnsi="GHEA Grapalat"/>
        </w:rPr>
        <w:t>_________________________________________________</w:t>
      </w:r>
      <w:r w:rsidRPr="00B4498C">
        <w:rPr>
          <w:rFonts w:ascii="GHEA Grapalat" w:hAnsi="GHEA Grapalat"/>
        </w:rPr>
        <w:tab/>
        <w:t>_________________</w:t>
      </w:r>
    </w:p>
    <w:p w14:paraId="1703308A" w14:textId="77777777" w:rsidR="00374F4A" w:rsidRPr="00B4498C" w:rsidRDefault="00374F4A" w:rsidP="00B46D58">
      <w:pPr>
        <w:widowControl w:val="0"/>
        <w:tabs>
          <w:tab w:val="left" w:pos="7513"/>
        </w:tabs>
        <w:spacing w:after="160"/>
        <w:ind w:left="709"/>
        <w:jc w:val="both"/>
        <w:rPr>
          <w:rFonts w:ascii="GHEA Grapalat" w:hAnsi="GHEA Grapalat" w:cs="Arial"/>
          <w:sz w:val="16"/>
        </w:rPr>
      </w:pPr>
      <w:r w:rsidRPr="00B4498C">
        <w:rPr>
          <w:rFonts w:ascii="GHEA Grapalat" w:hAnsi="GHEA Grapalat"/>
          <w:sz w:val="16"/>
        </w:rPr>
        <w:t>наименование участника (должность, имя, фамилия руководителя</w:t>
      </w:r>
      <w:r w:rsidR="00335DAA" w:rsidRPr="00B4498C">
        <w:rPr>
          <w:rFonts w:ascii="GHEA Grapalat" w:hAnsi="GHEA Grapalat"/>
          <w:sz w:val="16"/>
        </w:rPr>
        <w:t>)</w:t>
      </w:r>
      <w:r w:rsidRPr="00B4498C">
        <w:rPr>
          <w:rFonts w:ascii="GHEA Grapalat" w:hAnsi="GHEA Grapalat"/>
          <w:sz w:val="16"/>
        </w:rPr>
        <w:tab/>
        <w:t>подпись</w:t>
      </w:r>
    </w:p>
    <w:p w14:paraId="7069E1A4" w14:textId="77777777" w:rsidR="00DC619D" w:rsidRPr="00B4498C" w:rsidRDefault="00DC619D" w:rsidP="00B46D58">
      <w:pPr>
        <w:widowControl w:val="0"/>
        <w:spacing w:after="160"/>
        <w:jc w:val="both"/>
        <w:rPr>
          <w:rFonts w:ascii="GHEA Grapalat" w:hAnsi="GHEA Grapalat"/>
          <w:lang w:val="es-ES"/>
        </w:rPr>
      </w:pPr>
    </w:p>
    <w:p w14:paraId="290243AB" w14:textId="77777777" w:rsidR="00B2572B" w:rsidRPr="00B4498C" w:rsidRDefault="00B2572B" w:rsidP="00B46D58">
      <w:pPr>
        <w:widowControl w:val="0"/>
        <w:spacing w:after="160"/>
        <w:jc w:val="right"/>
        <w:rPr>
          <w:rFonts w:ascii="GHEA Grapalat" w:hAnsi="GHEA Grapalat"/>
        </w:rPr>
      </w:pPr>
      <w:r w:rsidRPr="00B4498C">
        <w:rPr>
          <w:rFonts w:ascii="GHEA Grapalat" w:hAnsi="GHEA Grapalat"/>
        </w:rPr>
        <w:t>М. П.</w:t>
      </w:r>
    </w:p>
    <w:p w14:paraId="56EAD0F6" w14:textId="77777777" w:rsidR="00B217BB" w:rsidRPr="00B4498C" w:rsidRDefault="00B217BB" w:rsidP="00B46D58">
      <w:pPr>
        <w:rPr>
          <w:rFonts w:ascii="GHEA Grapalat" w:hAnsi="GHEA Grapalat"/>
          <w:b/>
        </w:rPr>
      </w:pPr>
      <w:r w:rsidRPr="00B4498C">
        <w:rPr>
          <w:rFonts w:ascii="GHEA Grapalat" w:hAnsi="GHEA Grapalat"/>
          <w:b/>
        </w:rPr>
        <w:br w:type="page"/>
      </w:r>
    </w:p>
    <w:p w14:paraId="3D6D696F" w14:textId="77777777" w:rsidR="001005B0" w:rsidRPr="00B4498C"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4498C" w:rsidRDefault="00235549" w:rsidP="00235549">
      <w:pPr>
        <w:widowControl w:val="0"/>
        <w:spacing w:after="160"/>
        <w:ind w:firstLine="567"/>
        <w:jc w:val="right"/>
        <w:rPr>
          <w:rFonts w:ascii="GHEA Grapalat" w:hAnsi="GHEA Grapalat" w:cs="Arial"/>
          <w:b/>
        </w:rPr>
      </w:pPr>
      <w:r w:rsidRPr="00B4498C">
        <w:rPr>
          <w:rFonts w:ascii="GHEA Grapalat" w:hAnsi="GHEA Grapalat"/>
          <w:b/>
        </w:rPr>
        <w:t>Приложение № 5</w:t>
      </w:r>
    </w:p>
    <w:p w14:paraId="2CBD6F7C" w14:textId="1F0FF5F1" w:rsidR="00235549" w:rsidRPr="00B4498C" w:rsidRDefault="00235549" w:rsidP="00235549">
      <w:pPr>
        <w:pStyle w:val="BodyTextIndent3"/>
        <w:widowControl w:val="0"/>
        <w:spacing w:after="160" w:line="240" w:lineRule="auto"/>
        <w:jc w:val="right"/>
        <w:rPr>
          <w:rFonts w:ascii="GHEA Grapalat" w:hAnsi="GHEA Grapalat" w:cs="Arial"/>
          <w:b/>
          <w:sz w:val="24"/>
          <w:szCs w:val="24"/>
        </w:rPr>
      </w:pPr>
      <w:r w:rsidRPr="00B4498C">
        <w:rPr>
          <w:rFonts w:ascii="GHEA Grapalat" w:hAnsi="GHEA Grapalat"/>
          <w:b/>
          <w:sz w:val="24"/>
          <w:szCs w:val="24"/>
        </w:rPr>
        <w:t xml:space="preserve">к Приглашению на </w:t>
      </w:r>
      <w:r w:rsidR="00916B57" w:rsidRPr="00B4498C">
        <w:rPr>
          <w:rFonts w:ascii="GHEA Grapalat" w:hAnsi="GHEA Grapalat"/>
          <w:b/>
          <w:sz w:val="24"/>
          <w:szCs w:val="24"/>
        </w:rPr>
        <w:t>запрос котировок</w:t>
      </w:r>
      <w:r w:rsidRPr="00B4498C">
        <w:rPr>
          <w:rFonts w:ascii="GHEA Grapalat" w:hAnsi="GHEA Grapalat" w:cs="Arial"/>
          <w:b/>
          <w:sz w:val="24"/>
          <w:szCs w:val="24"/>
        </w:rPr>
        <w:br/>
      </w:r>
      <w:r w:rsidRPr="00B4498C">
        <w:rPr>
          <w:rFonts w:ascii="GHEA Grapalat" w:hAnsi="GHEA Grapalat"/>
          <w:b/>
          <w:sz w:val="24"/>
          <w:szCs w:val="24"/>
        </w:rPr>
        <w:t xml:space="preserve">под кодом </w:t>
      </w:r>
      <w:r w:rsidR="004E486B" w:rsidRPr="00B4498C">
        <w:rPr>
          <w:rFonts w:ascii="GHEA Grapalat" w:hAnsi="GHEA Grapalat"/>
          <w:b/>
          <w:sz w:val="24"/>
          <w:szCs w:val="24"/>
        </w:rPr>
        <w:t>ԵՔ-ԳՀԽԾՁԲ-</w:t>
      </w:r>
      <w:r w:rsidR="00D20132" w:rsidRPr="00B4498C">
        <w:rPr>
          <w:rFonts w:ascii="GHEA Grapalat" w:hAnsi="GHEA Grapalat"/>
          <w:b/>
          <w:sz w:val="24"/>
          <w:szCs w:val="24"/>
        </w:rPr>
        <w:t>26/13</w:t>
      </w:r>
    </w:p>
    <w:p w14:paraId="7A6AA197" w14:textId="77777777" w:rsidR="001005B0" w:rsidRPr="00B4498C" w:rsidRDefault="001005B0" w:rsidP="00B46D58">
      <w:pPr>
        <w:widowControl w:val="0"/>
        <w:spacing w:after="160"/>
        <w:ind w:left="567" w:right="565"/>
        <w:jc w:val="center"/>
        <w:rPr>
          <w:rFonts w:ascii="GHEA Grapalat" w:hAnsi="GHEA Grapalat"/>
          <w:b/>
        </w:rPr>
      </w:pPr>
    </w:p>
    <w:p w14:paraId="67C60AE0" w14:textId="77777777" w:rsidR="0075061D" w:rsidRPr="00B4498C" w:rsidRDefault="0075061D" w:rsidP="0075061D">
      <w:pPr>
        <w:pStyle w:val="BodyTextIndent3"/>
        <w:widowControl w:val="0"/>
        <w:spacing w:after="160" w:line="240" w:lineRule="auto"/>
        <w:jc w:val="center"/>
        <w:rPr>
          <w:rFonts w:ascii="GHEA Grapalat" w:hAnsi="GHEA Grapalat"/>
          <w:sz w:val="24"/>
          <w:szCs w:val="24"/>
          <w:lang w:val="hy-AM"/>
        </w:rPr>
      </w:pPr>
      <w:r w:rsidRPr="00B4498C">
        <w:rPr>
          <w:rFonts w:ascii="GHEA Grapalat" w:hAnsi="GHEA Grapalat"/>
          <w:sz w:val="24"/>
          <w:szCs w:val="24"/>
        </w:rPr>
        <w:t xml:space="preserve">ГАРАНТИЯ </w:t>
      </w:r>
      <w:r w:rsidRPr="00B4498C">
        <w:rPr>
          <w:rFonts w:ascii="GHEA Grapalat" w:hAnsi="GHEA Grapalat"/>
          <w:sz w:val="24"/>
          <w:szCs w:val="24"/>
          <w:lang w:val="en-US"/>
        </w:rPr>
        <w:t>N</w:t>
      </w:r>
      <w:r w:rsidRPr="00B4498C">
        <w:rPr>
          <w:rFonts w:ascii="GHEA Grapalat" w:hAnsi="GHEA Grapalat"/>
          <w:sz w:val="24"/>
          <w:szCs w:val="24"/>
          <w:lang w:val="hy-AM"/>
        </w:rPr>
        <w:t>________</w:t>
      </w:r>
    </w:p>
    <w:p w14:paraId="339C184E" w14:textId="77777777" w:rsidR="0075061D" w:rsidRPr="00B4498C" w:rsidRDefault="0075061D" w:rsidP="0075061D">
      <w:pPr>
        <w:widowControl w:val="0"/>
        <w:spacing w:after="160"/>
        <w:ind w:left="567" w:right="565"/>
        <w:jc w:val="center"/>
        <w:rPr>
          <w:rFonts w:ascii="GHEA Grapalat" w:hAnsi="GHEA Grapalat"/>
          <w:b/>
        </w:rPr>
      </w:pPr>
      <w:r w:rsidRPr="00B4498C">
        <w:rPr>
          <w:rFonts w:ascii="GHEA Grapalat" w:hAnsi="GHEA Grapalat"/>
          <w:b/>
        </w:rPr>
        <w:t>(обеспечение договора)</w:t>
      </w:r>
    </w:p>
    <w:p w14:paraId="065D3584" w14:textId="77777777" w:rsidR="001005B0" w:rsidRPr="00B4498C" w:rsidRDefault="001005B0" w:rsidP="00B46D58">
      <w:pPr>
        <w:widowControl w:val="0"/>
        <w:spacing w:after="160"/>
        <w:ind w:left="567" w:right="565"/>
        <w:jc w:val="center"/>
        <w:rPr>
          <w:rFonts w:ascii="GHEA Grapalat" w:hAnsi="GHEA Grapalat"/>
          <w:b/>
        </w:rPr>
      </w:pPr>
    </w:p>
    <w:p w14:paraId="40DABFE0" w14:textId="77777777" w:rsidR="005B3A59" w:rsidRPr="00B449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4498C">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4498C">
        <w:rPr>
          <w:rFonts w:eastAsiaTheme="minorHAnsi" w:cstheme="minorBidi"/>
        </w:rPr>
        <w:t>N</w:t>
      </w:r>
      <w:r w:rsidRPr="00B4498C">
        <w:rPr>
          <w:rFonts w:eastAsiaTheme="minorHAnsi" w:cstheme="minorBidi"/>
          <w:lang w:val="hy-AM"/>
        </w:rPr>
        <w:t xml:space="preserve">  </w:t>
      </w:r>
      <w:r w:rsidRPr="00B4498C">
        <w:rPr>
          <w:rStyle w:val="Strong"/>
          <w:rFonts w:ascii="GHEA Grapalat" w:hAnsi="GHEA Grapalat"/>
          <w:sz w:val="20"/>
          <w:szCs w:val="20"/>
          <w:u w:val="single"/>
          <w:lang w:val="hy-AM"/>
        </w:rPr>
        <w:tab/>
      </w:r>
      <w:r w:rsidRPr="00B4498C">
        <w:rPr>
          <w:rStyle w:val="Strong"/>
          <w:rFonts w:ascii="GHEA Grapalat" w:hAnsi="GHEA Grapalat"/>
          <w:sz w:val="20"/>
          <w:szCs w:val="20"/>
          <w:u w:val="single"/>
          <w:lang w:val="hy-AM"/>
        </w:rPr>
        <w:tab/>
      </w:r>
      <w:r w:rsidRPr="00B4498C">
        <w:rPr>
          <w:rStyle w:val="Strong"/>
          <w:rFonts w:ascii="GHEA Grapalat" w:hAnsi="GHEA Grapalat"/>
          <w:sz w:val="20"/>
          <w:szCs w:val="20"/>
          <w:u w:val="single"/>
          <w:lang w:val="hy-AM"/>
        </w:rPr>
        <w:tab/>
      </w:r>
      <w:r w:rsidRPr="00B4498C">
        <w:rPr>
          <w:rStyle w:val="Strong"/>
          <w:rFonts w:ascii="GHEA Grapalat" w:hAnsi="GHEA Grapalat"/>
          <w:sz w:val="20"/>
          <w:szCs w:val="20"/>
          <w:u w:val="single"/>
          <w:lang w:val="hy-AM"/>
        </w:rPr>
        <w:tab/>
      </w:r>
      <w:r w:rsidRPr="00B4498C">
        <w:rPr>
          <w:rStyle w:val="Strong"/>
          <w:rFonts w:ascii="GHEA Grapalat" w:hAnsi="GHEA Grapalat"/>
          <w:sz w:val="20"/>
          <w:szCs w:val="20"/>
          <w:u w:val="single"/>
          <w:lang w:val="hy-AM"/>
        </w:rPr>
        <w:tab/>
      </w:r>
      <w:r w:rsidRPr="00B4498C">
        <w:rPr>
          <w:rStyle w:val="Strong"/>
          <w:rFonts w:ascii="GHEA Grapalat" w:hAnsi="GHEA Grapalat"/>
          <w:sz w:val="20"/>
          <w:szCs w:val="20"/>
          <w:u w:val="single"/>
          <w:lang w:val="hy-AM"/>
        </w:rPr>
        <w:tab/>
      </w:r>
      <w:r w:rsidRPr="00B4498C">
        <w:rPr>
          <w:rStyle w:val="Strong"/>
          <w:rFonts w:ascii="GHEA Grapalat" w:hAnsi="GHEA Grapalat"/>
          <w:sz w:val="20"/>
          <w:szCs w:val="20"/>
        </w:rPr>
        <w:t xml:space="preserve">   </w:t>
      </w:r>
      <w:r w:rsidRPr="00B4498C">
        <w:rPr>
          <w:rFonts w:ascii="GHEA Grapalat" w:eastAsiaTheme="minorHAnsi" w:hAnsi="GHEA Grapalat" w:cstheme="minorBidi"/>
        </w:rPr>
        <w:t>заключаемым</w:t>
      </w:r>
      <w:r w:rsidRPr="00B4498C">
        <w:rPr>
          <w:rStyle w:val="Strong"/>
          <w:rFonts w:ascii="GHEA Grapalat" w:hAnsi="GHEA Grapalat"/>
          <w:sz w:val="22"/>
          <w:szCs w:val="22"/>
        </w:rPr>
        <w:t xml:space="preserve">  </w:t>
      </w:r>
      <w:r w:rsidRPr="00B4498C">
        <w:rPr>
          <w:rFonts w:ascii="GHEA Grapalat" w:eastAsiaTheme="minorHAnsi" w:hAnsi="GHEA Grapalat" w:cstheme="minorBidi"/>
          <w:bCs/>
        </w:rPr>
        <w:t>между</w:t>
      </w:r>
    </w:p>
    <w:p w14:paraId="22FFD3B0" w14:textId="77777777" w:rsidR="005B3A59" w:rsidRPr="00B4498C"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4498C">
        <w:rPr>
          <w:rStyle w:val="Strong"/>
          <w:rFonts w:ascii="GHEA Grapalat" w:hAnsi="GHEA Grapalat"/>
          <w:sz w:val="20"/>
          <w:szCs w:val="20"/>
          <w:lang w:val="hy-AM"/>
        </w:rPr>
        <w:tab/>
      </w:r>
      <w:r w:rsidRPr="00B4498C">
        <w:rPr>
          <w:rStyle w:val="Strong"/>
          <w:rFonts w:ascii="GHEA Grapalat" w:hAnsi="GHEA Grapalat"/>
          <w:sz w:val="20"/>
          <w:szCs w:val="20"/>
          <w:lang w:val="hy-AM"/>
        </w:rPr>
        <w:tab/>
      </w:r>
      <w:r w:rsidRPr="00B4498C">
        <w:rPr>
          <w:rStyle w:val="Strong"/>
          <w:rFonts w:ascii="GHEA Grapalat" w:hAnsi="GHEA Grapalat"/>
          <w:b w:val="0"/>
          <w:sz w:val="20"/>
          <w:szCs w:val="20"/>
        </w:rPr>
        <w:t xml:space="preserve">      номер заключаемого договора</w:t>
      </w:r>
      <w:r w:rsidRPr="00B4498C">
        <w:rPr>
          <w:rStyle w:val="Strong"/>
          <w:rFonts w:ascii="GHEA Grapalat" w:hAnsi="GHEA Grapalat"/>
          <w:b w:val="0"/>
          <w:sz w:val="20"/>
          <w:szCs w:val="20"/>
          <w:lang w:val="hy-AM"/>
        </w:rPr>
        <w:tab/>
      </w:r>
      <w:r w:rsidRPr="00B4498C">
        <w:rPr>
          <w:rStyle w:val="Strong"/>
          <w:rFonts w:ascii="GHEA Grapalat" w:hAnsi="GHEA Grapalat"/>
          <w:b w:val="0"/>
          <w:sz w:val="20"/>
          <w:szCs w:val="20"/>
          <w:lang w:val="hy-AM"/>
        </w:rPr>
        <w:tab/>
      </w:r>
      <w:r w:rsidRPr="00B4498C">
        <w:rPr>
          <w:rStyle w:val="Strong"/>
          <w:rFonts w:ascii="GHEA Grapalat" w:hAnsi="GHEA Grapalat"/>
          <w:b w:val="0"/>
          <w:sz w:val="20"/>
          <w:szCs w:val="20"/>
          <w:lang w:val="hy-AM"/>
        </w:rPr>
        <w:tab/>
      </w:r>
    </w:p>
    <w:p w14:paraId="4B68BC36" w14:textId="77777777" w:rsidR="005B3A59" w:rsidRPr="00B4498C"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00875F09" w:rsidRPr="00B4498C">
        <w:rPr>
          <w:rFonts w:ascii="GHEA Grapalat" w:hAnsi="GHEA Grapalat"/>
          <w:sz w:val="20"/>
          <w:szCs w:val="20"/>
          <w:u w:val="single"/>
        </w:rPr>
        <w:t>_____</w:t>
      </w:r>
      <w:r w:rsidRPr="00B4498C">
        <w:rPr>
          <w:rFonts w:ascii="GHEA Grapalat" w:hAnsi="GHEA Grapalat"/>
          <w:sz w:val="20"/>
          <w:szCs w:val="20"/>
          <w:lang w:val="hy-AM"/>
        </w:rPr>
        <w:t xml:space="preserve"> </w:t>
      </w:r>
      <w:r w:rsidRPr="00B4498C">
        <w:rPr>
          <w:rFonts w:ascii="GHEA Grapalat" w:eastAsiaTheme="minorHAnsi" w:hAnsi="GHEA Grapalat" w:cstheme="minorBidi"/>
        </w:rPr>
        <w:t xml:space="preserve">   (далее-бенефициар) и</w:t>
      </w:r>
      <w:r w:rsidRPr="00B4498C">
        <w:rPr>
          <w:rStyle w:val="Strong"/>
          <w:rFonts w:ascii="GHEA Grapalat" w:hAnsi="GHEA Grapalat"/>
          <w:b w:val="0"/>
          <w:sz w:val="20"/>
          <w:szCs w:val="20"/>
        </w:rPr>
        <w:t xml:space="preserve">   </w:t>
      </w:r>
      <w:r w:rsidRPr="00B4498C">
        <w:rPr>
          <w:rStyle w:val="Strong"/>
          <w:rFonts w:ascii="GHEA Grapalat" w:hAnsi="GHEA Grapalat"/>
          <w:b w:val="0"/>
          <w:sz w:val="20"/>
          <w:szCs w:val="20"/>
          <w:u w:val="single"/>
          <w:lang w:val="hy-AM"/>
        </w:rPr>
        <w:tab/>
      </w:r>
      <w:r w:rsidRPr="00B4498C">
        <w:rPr>
          <w:rStyle w:val="Strong"/>
          <w:rFonts w:ascii="GHEA Grapalat" w:hAnsi="GHEA Grapalat"/>
          <w:b w:val="0"/>
          <w:sz w:val="20"/>
          <w:szCs w:val="20"/>
          <w:u w:val="single"/>
          <w:lang w:val="hy-AM"/>
        </w:rPr>
        <w:tab/>
      </w:r>
      <w:r w:rsidRPr="00B4498C">
        <w:rPr>
          <w:rStyle w:val="Strong"/>
          <w:rFonts w:ascii="GHEA Grapalat" w:hAnsi="GHEA Grapalat"/>
          <w:b w:val="0"/>
          <w:sz w:val="20"/>
          <w:szCs w:val="20"/>
          <w:u w:val="single"/>
          <w:lang w:val="hy-AM"/>
        </w:rPr>
        <w:tab/>
      </w:r>
      <w:r w:rsidRPr="00B4498C">
        <w:rPr>
          <w:rStyle w:val="Strong"/>
          <w:rFonts w:ascii="GHEA Grapalat" w:hAnsi="GHEA Grapalat"/>
          <w:b w:val="0"/>
          <w:sz w:val="20"/>
          <w:szCs w:val="20"/>
          <w:u w:val="single"/>
          <w:lang w:val="hy-AM"/>
        </w:rPr>
        <w:tab/>
      </w:r>
      <w:r w:rsidRPr="00B4498C">
        <w:rPr>
          <w:rStyle w:val="Strong"/>
          <w:rFonts w:ascii="GHEA Grapalat" w:hAnsi="GHEA Grapalat"/>
          <w:b w:val="0"/>
          <w:sz w:val="20"/>
          <w:szCs w:val="20"/>
          <w:u w:val="single"/>
          <w:lang w:val="hy-AM"/>
        </w:rPr>
        <w:tab/>
      </w:r>
      <w:r w:rsidR="00875F09" w:rsidRPr="00B4498C">
        <w:rPr>
          <w:rStyle w:val="Strong"/>
          <w:rFonts w:ascii="GHEA Grapalat" w:hAnsi="GHEA Grapalat"/>
          <w:b w:val="0"/>
          <w:sz w:val="20"/>
          <w:szCs w:val="20"/>
          <w:u w:val="single"/>
        </w:rPr>
        <w:t>____</w:t>
      </w:r>
      <w:r w:rsidRPr="00B4498C">
        <w:rPr>
          <w:rFonts w:eastAsiaTheme="minorHAnsi" w:cstheme="minorBidi"/>
        </w:rPr>
        <w:t xml:space="preserve">    </w:t>
      </w:r>
    </w:p>
    <w:p w14:paraId="0C094314" w14:textId="77777777" w:rsidR="005B3A59" w:rsidRPr="00B4498C"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4498C">
        <w:rPr>
          <w:rStyle w:val="Strong"/>
          <w:rFonts w:ascii="GHEA Grapalat" w:hAnsi="GHEA Grapalat"/>
          <w:b w:val="0"/>
          <w:sz w:val="18"/>
          <w:szCs w:val="18"/>
        </w:rPr>
        <w:t>наименование заказчика</w:t>
      </w:r>
      <w:r w:rsidRPr="00B4498C">
        <w:rPr>
          <w:rStyle w:val="Strong"/>
          <w:rFonts w:ascii="GHEA Grapalat" w:hAnsi="GHEA Grapalat"/>
          <w:b w:val="0"/>
          <w:sz w:val="20"/>
          <w:szCs w:val="20"/>
        </w:rPr>
        <w:t xml:space="preserve">                                    </w:t>
      </w:r>
      <w:r w:rsidR="00875F09" w:rsidRPr="00B4498C">
        <w:rPr>
          <w:rStyle w:val="Strong"/>
          <w:rFonts w:ascii="GHEA Grapalat" w:hAnsi="GHEA Grapalat"/>
          <w:b w:val="0"/>
          <w:sz w:val="20"/>
          <w:szCs w:val="20"/>
        </w:rPr>
        <w:t xml:space="preserve">        </w:t>
      </w:r>
      <w:r w:rsidRPr="00B4498C">
        <w:rPr>
          <w:rStyle w:val="Strong"/>
          <w:rFonts w:ascii="GHEA Grapalat" w:hAnsi="GHEA Grapalat"/>
          <w:b w:val="0"/>
          <w:sz w:val="20"/>
          <w:szCs w:val="20"/>
        </w:rPr>
        <w:t>наименование отобранного участника</w:t>
      </w:r>
    </w:p>
    <w:p w14:paraId="5A5F197A" w14:textId="77777777" w:rsidR="005B3A59" w:rsidRPr="00B4498C" w:rsidRDefault="005B3A59" w:rsidP="005B3A59">
      <w:pPr>
        <w:pStyle w:val="NormalWeb"/>
        <w:shd w:val="clear" w:color="auto" w:fill="FFFFFF"/>
        <w:spacing w:before="0" w:beforeAutospacing="0" w:after="0" w:afterAutospacing="0"/>
        <w:ind w:left="-142"/>
        <w:rPr>
          <w:rFonts w:cs="Sylfaen"/>
          <w:vertAlign w:val="superscript"/>
          <w:lang w:val="hy-AM"/>
        </w:rPr>
      </w:pPr>
      <w:r w:rsidRPr="00B4498C">
        <w:rPr>
          <w:rStyle w:val="Strong"/>
          <w:rFonts w:ascii="GHEA Grapalat" w:hAnsi="GHEA Grapalat"/>
          <w:b w:val="0"/>
          <w:sz w:val="20"/>
          <w:szCs w:val="20"/>
        </w:rPr>
        <w:t xml:space="preserve">                                                                </w:t>
      </w:r>
      <w:r w:rsidRPr="00B4498C">
        <w:rPr>
          <w:rStyle w:val="Strong"/>
          <w:rFonts w:ascii="GHEA Grapalat" w:hAnsi="GHEA Grapalat"/>
          <w:b w:val="0"/>
          <w:sz w:val="20"/>
          <w:szCs w:val="20"/>
          <w:lang w:val="hy-AM"/>
        </w:rPr>
        <w:tab/>
      </w:r>
    </w:p>
    <w:p w14:paraId="0D61348A" w14:textId="77777777" w:rsidR="005B3A59" w:rsidRPr="00B4498C"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4498C">
        <w:rPr>
          <w:rFonts w:eastAsiaTheme="minorHAnsi" w:cstheme="minorBidi"/>
        </w:rPr>
        <w:t>(</w:t>
      </w:r>
      <w:r w:rsidRPr="00B4498C">
        <w:rPr>
          <w:rFonts w:ascii="GHEA Grapalat" w:eastAsiaTheme="minorHAnsi" w:hAnsi="GHEA Grapalat" w:cstheme="minorBidi"/>
        </w:rPr>
        <w:t>далее-принципал).</w:t>
      </w:r>
    </w:p>
    <w:p w14:paraId="65295617"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Style w:val="Strong"/>
          <w:rFonts w:ascii="GHEA Grapalat" w:hAnsi="GHEA Grapalat"/>
          <w:sz w:val="20"/>
          <w:szCs w:val="20"/>
          <w:lang w:val="hy-AM"/>
        </w:rPr>
        <w:tab/>
      </w:r>
      <w:r w:rsidRPr="00B4498C">
        <w:rPr>
          <w:rStyle w:val="Strong"/>
          <w:rFonts w:ascii="GHEA Grapalat" w:hAnsi="GHEA Grapalat"/>
          <w:sz w:val="20"/>
          <w:szCs w:val="20"/>
          <w:lang w:val="hy-AM"/>
        </w:rPr>
        <w:tab/>
      </w:r>
      <w:r w:rsidRPr="00B4498C">
        <w:rPr>
          <w:rFonts w:eastAsiaTheme="minorHAnsi" w:cstheme="minorBidi"/>
        </w:rPr>
        <w:t xml:space="preserve"> </w:t>
      </w:r>
    </w:p>
    <w:p w14:paraId="7DD8A6E3" w14:textId="77777777" w:rsidR="005B3A59"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4498C">
        <w:rPr>
          <w:rFonts w:ascii="GHEA Grapalat" w:eastAsiaTheme="minorHAnsi" w:hAnsi="GHEA Grapalat" w:cstheme="minorBidi"/>
        </w:rPr>
        <w:t xml:space="preserve">  2.  По гарантии </w:t>
      </w:r>
      <w:r w:rsidRPr="00B4498C">
        <w:rPr>
          <w:rFonts w:ascii="GHEA Grapalat" w:eastAsiaTheme="minorHAnsi" w:hAnsi="GHEA Grapalat" w:cstheme="minorBidi"/>
          <w:lang w:val="hy-AM"/>
        </w:rPr>
        <w:t xml:space="preserve">---------------------------------------------------------------------------- </w:t>
      </w:r>
    </w:p>
    <w:p w14:paraId="7B87604D" w14:textId="77777777" w:rsidR="005B3A59"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4498C">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4498C">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4498C">
        <w:rPr>
          <w:rFonts w:ascii="GHEA Grapalat" w:eastAsiaTheme="minorHAnsi" w:hAnsi="GHEA Grapalat" w:cstheme="minorBidi"/>
        </w:rPr>
        <w:t>-------------</w:t>
      </w:r>
      <w:r w:rsidRPr="00B4498C">
        <w:rPr>
          <w:rFonts w:ascii="GHEA Grapalat" w:eastAsiaTheme="minorHAnsi" w:hAnsi="GHEA Grapalat" w:cstheme="minorBidi"/>
        </w:rPr>
        <w:t xml:space="preserve"> </w:t>
      </w:r>
    </w:p>
    <w:p w14:paraId="65E2BF9A" w14:textId="77777777" w:rsidR="00286CDB" w:rsidRPr="00B4498C"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4498C">
        <w:rPr>
          <w:rFonts w:ascii="GHEA Grapalat" w:eastAsiaTheme="minorHAnsi" w:hAnsi="GHEA Grapalat" w:cstheme="minorBidi"/>
          <w:sz w:val="18"/>
          <w:szCs w:val="18"/>
        </w:rPr>
        <w:t xml:space="preserve">                                                       сумма в цифрах и прописью</w:t>
      </w:r>
    </w:p>
    <w:p w14:paraId="46DD708E" w14:textId="77777777" w:rsidR="005B3A59"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4498C">
        <w:rPr>
          <w:rFonts w:ascii="GHEA Grapalat" w:eastAsiaTheme="minorHAnsi" w:hAnsi="GHEA Grapalat" w:cstheme="minorBidi"/>
        </w:rPr>
        <w:t xml:space="preserve">                         </w:t>
      </w:r>
    </w:p>
    <w:p w14:paraId="3833C9DC" w14:textId="32D4C641" w:rsidR="005B3A59" w:rsidRPr="00B4498C"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4498C">
        <w:rPr>
          <w:rFonts w:ascii="GHEA Grapalat" w:eastAsiaTheme="minorHAnsi" w:hAnsi="GHEA Grapalat" w:cstheme="minorBidi"/>
        </w:rPr>
        <w:t xml:space="preserve">(далее-сумма гарантии) в течение </w:t>
      </w:r>
      <w:r w:rsidR="009D6B1A" w:rsidRPr="00B4498C">
        <w:rPr>
          <w:rFonts w:ascii="GHEA Grapalat" w:eastAsiaTheme="minorHAnsi" w:hAnsi="GHEA Grapalat" w:cstheme="minorBidi"/>
        </w:rPr>
        <w:t xml:space="preserve">пяти </w:t>
      </w:r>
      <w:r w:rsidR="005B3A59" w:rsidRPr="00B4498C">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B4498C">
        <w:rPr>
          <w:rFonts w:ascii="GHEA Grapalat" w:eastAsiaTheme="minorHAnsi" w:hAnsi="GHEA Grapalat" w:cstheme="minorBidi"/>
          <w:b/>
          <w:bCs/>
          <w:u w:val="single"/>
        </w:rPr>
        <w:t>900015211429</w:t>
      </w:r>
      <w:r w:rsidR="005B3A59" w:rsidRPr="00B4498C">
        <w:rPr>
          <w:rFonts w:ascii="GHEA Grapalat" w:eastAsiaTheme="minorHAnsi" w:hAnsi="GHEA Grapalat" w:cstheme="minorBidi"/>
        </w:rPr>
        <w:t>______ бенефициара.</w:t>
      </w:r>
    </w:p>
    <w:p w14:paraId="35D3C155" w14:textId="77777777" w:rsidR="005B3A59" w:rsidRPr="00B4498C"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4498C">
        <w:rPr>
          <w:rFonts w:ascii="GHEA Grapalat" w:eastAsiaTheme="minorHAnsi" w:hAnsi="GHEA Grapalat" w:cstheme="minorBidi"/>
        </w:rPr>
        <w:t xml:space="preserve">             </w:t>
      </w:r>
      <w:r w:rsidRPr="00B4498C">
        <w:rPr>
          <w:rFonts w:ascii="GHEA Grapalat" w:eastAsiaTheme="minorHAnsi" w:hAnsi="GHEA Grapalat" w:cstheme="minorBidi"/>
          <w:sz w:val="18"/>
          <w:szCs w:val="18"/>
        </w:rPr>
        <w:t>расчетный счет</w:t>
      </w:r>
      <w:r w:rsidR="007B69B6" w:rsidRPr="00B4498C">
        <w:rPr>
          <w:rFonts w:ascii="GHEA Grapalat" w:eastAsiaTheme="minorHAnsi" w:hAnsi="GHEA Grapalat" w:cstheme="minorBidi"/>
        </w:rPr>
        <w:t>*</w:t>
      </w:r>
    </w:p>
    <w:p w14:paraId="17ACAD80" w14:textId="77777777" w:rsidR="005B3A59" w:rsidRPr="00B449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4498C">
        <w:rPr>
          <w:rStyle w:val="Strong"/>
          <w:rFonts w:ascii="GHEA Grapalat" w:hAnsi="GHEA Grapalat"/>
          <w:sz w:val="20"/>
          <w:szCs w:val="20"/>
        </w:rPr>
        <w:t xml:space="preserve">3. </w:t>
      </w:r>
      <w:r w:rsidRPr="00B4498C">
        <w:rPr>
          <w:rFonts w:ascii="GHEA Grapalat" w:eastAsiaTheme="minorHAnsi" w:hAnsi="GHEA Grapalat" w:cstheme="minorBidi"/>
        </w:rPr>
        <w:t>Настоящая гарантия является безотзывной.</w:t>
      </w:r>
    </w:p>
    <w:p w14:paraId="5688D640" w14:textId="77777777" w:rsidR="005B3A59" w:rsidRPr="00B4498C"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B4498C" w:rsidRDefault="00ED3432" w:rsidP="00ED3432">
      <w:pPr>
        <w:pStyle w:val="NormalWeb"/>
        <w:shd w:val="clear" w:color="auto" w:fill="FFFFFF"/>
        <w:ind w:firstLine="374"/>
        <w:contextualSpacing/>
        <w:jc w:val="both"/>
        <w:rPr>
          <w:rFonts w:ascii="GHEA Grapalat" w:eastAsiaTheme="minorHAnsi" w:hAnsi="GHEA Grapalat" w:cstheme="minorBidi"/>
        </w:rPr>
      </w:pPr>
      <w:r w:rsidRPr="00B4498C">
        <w:rPr>
          <w:rFonts w:ascii="GHEA Grapalat" w:eastAsiaTheme="minorHAnsi" w:hAnsi="GHEA Grapalat" w:cstheme="minorBidi"/>
        </w:rPr>
        <w:t>5. Гарантия действует</w:t>
      </w:r>
      <w:r w:rsidR="009B3563" w:rsidRPr="00B4498C">
        <w:rPr>
          <w:rFonts w:ascii="GHEA Grapalat" w:eastAsiaTheme="minorHAnsi" w:hAnsi="GHEA Grapalat" w:cstheme="minorBidi"/>
        </w:rPr>
        <w:t xml:space="preserve"> с момента выпуска и в силе  </w:t>
      </w:r>
      <w:r w:rsidRPr="00B4498C">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B4498C" w:rsidRDefault="009B3563" w:rsidP="00ED3432">
      <w:pPr>
        <w:pStyle w:val="NormalWeb"/>
        <w:shd w:val="clear" w:color="auto" w:fill="FFFFFF"/>
        <w:ind w:firstLine="374"/>
        <w:contextualSpacing/>
        <w:jc w:val="both"/>
        <w:rPr>
          <w:rFonts w:ascii="GHEA Grapalat" w:eastAsiaTheme="minorHAnsi" w:hAnsi="GHEA Grapalat" w:cstheme="minorBidi"/>
        </w:rPr>
      </w:pPr>
      <w:r w:rsidRPr="00B4498C">
        <w:rPr>
          <w:rFonts w:ascii="GHEA Grapalat" w:eastAsiaTheme="minorHAnsi" w:hAnsi="GHEA Grapalat" w:cstheme="minorBidi"/>
          <w:sz w:val="18"/>
          <w:szCs w:val="18"/>
        </w:rPr>
        <w:t xml:space="preserve">                 </w:t>
      </w:r>
      <w:del w:id="16" w:author="Inesa Kocharyan" w:date="2023-07-07T10:08:00Z">
        <w:r w:rsidRPr="00B4498C" w:rsidDel="00B61F90">
          <w:rPr>
            <w:rFonts w:ascii="GHEA Grapalat" w:eastAsiaTheme="minorHAnsi" w:hAnsi="GHEA Grapalat" w:cstheme="minorBidi"/>
            <w:sz w:val="18"/>
            <w:szCs w:val="18"/>
          </w:rPr>
          <w:delText xml:space="preserve"> </w:delText>
        </w:r>
      </w:del>
      <w:r w:rsidRPr="00B4498C">
        <w:rPr>
          <w:rFonts w:ascii="GHEA Grapalat" w:eastAsiaTheme="minorHAnsi" w:hAnsi="GHEA Grapalat" w:cstheme="minorBidi"/>
          <w:sz w:val="18"/>
          <w:szCs w:val="18"/>
        </w:rPr>
        <w:t xml:space="preserve"> </w:t>
      </w:r>
      <w:r w:rsidR="00ED3432" w:rsidRPr="00B4498C">
        <w:rPr>
          <w:rFonts w:ascii="GHEA Grapalat" w:eastAsiaTheme="minorHAnsi" w:hAnsi="GHEA Grapalat" w:cstheme="minorBidi"/>
          <w:sz w:val="18"/>
          <w:szCs w:val="18"/>
        </w:rPr>
        <w:t>номер заключаемого договара</w:t>
      </w:r>
    </w:p>
    <w:p w14:paraId="0221C51E" w14:textId="77777777" w:rsidR="00ED3432" w:rsidRPr="00B4498C" w:rsidRDefault="009B3563" w:rsidP="00ED3432">
      <w:pPr>
        <w:pStyle w:val="NormalWeb"/>
        <w:shd w:val="clear" w:color="auto" w:fill="FFFFFF"/>
        <w:contextualSpacing/>
        <w:jc w:val="both"/>
        <w:rPr>
          <w:rFonts w:ascii="GHEA Grapalat" w:eastAsiaTheme="minorHAnsi" w:hAnsi="GHEA Grapalat" w:cstheme="minorBidi"/>
          <w:lang w:val="hy-AM"/>
        </w:rPr>
      </w:pPr>
      <w:r w:rsidRPr="00B4498C">
        <w:rPr>
          <w:rFonts w:ascii="GHEA Grapalat" w:eastAsiaTheme="minorHAnsi" w:hAnsi="GHEA Grapalat" w:cstheme="minorBidi"/>
        </w:rPr>
        <w:t>принципало</w:t>
      </w:r>
      <w:r w:rsidR="00A16E60" w:rsidRPr="00B4498C">
        <w:rPr>
          <w:rFonts w:ascii="GHEA Grapalat" w:eastAsiaTheme="minorHAnsi" w:hAnsi="GHEA Grapalat" w:cstheme="minorBidi"/>
        </w:rPr>
        <w:t xml:space="preserve">м </w:t>
      </w:r>
      <w:r w:rsidR="00ED3432" w:rsidRPr="00B4498C">
        <w:rPr>
          <w:rFonts w:ascii="GHEA Grapalat" w:eastAsiaTheme="minorHAnsi" w:hAnsi="GHEA Grapalat" w:cstheme="minorBidi"/>
        </w:rPr>
        <w:t xml:space="preserve">и  действует </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в</w:t>
      </w:r>
      <w:r w:rsidR="00ED3432" w:rsidRPr="00B4498C">
        <w:rPr>
          <w:rFonts w:ascii="GHEA Grapalat" w:hAnsi="GHEA Grapalat"/>
        </w:rPr>
        <w:t>ключительно</w:t>
      </w:r>
      <w:r w:rsidR="00ED3432" w:rsidRPr="00B4498C">
        <w:rPr>
          <w:rFonts w:ascii="GHEA Grapalat" w:eastAsiaTheme="minorHAnsi" w:hAnsi="GHEA Grapalat" w:cstheme="minorBidi"/>
        </w:rPr>
        <w:t xml:space="preserve"> </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 xml:space="preserve">до </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 xml:space="preserve">девяностого </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 xml:space="preserve">рабочего </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дня</w:t>
      </w:r>
      <w:r w:rsidR="00ED3432" w:rsidRPr="00B4498C">
        <w:rPr>
          <w:rFonts w:ascii="GHEA Grapalat" w:eastAsiaTheme="minorHAnsi" w:hAnsi="GHEA Grapalat" w:cstheme="minorBidi"/>
          <w:lang w:val="hy-AM"/>
        </w:rPr>
        <w:t xml:space="preserve">   </w:t>
      </w:r>
      <w:r w:rsidR="00ED3432" w:rsidRPr="00B4498C">
        <w:rPr>
          <w:rFonts w:ascii="GHEA Grapalat" w:eastAsiaTheme="minorHAnsi" w:hAnsi="GHEA Grapalat" w:cstheme="minorBidi"/>
        </w:rPr>
        <w:t xml:space="preserve">следующего за днем </w:t>
      </w:r>
    </w:p>
    <w:p w14:paraId="6493C864" w14:textId="77777777" w:rsidR="00ED3432" w:rsidRPr="00B4498C"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B4498C" w:rsidRDefault="00ED3432" w:rsidP="00ED3432">
      <w:pPr>
        <w:pStyle w:val="NormalWeb"/>
        <w:shd w:val="clear" w:color="auto" w:fill="FFFFFF"/>
        <w:contextualSpacing/>
        <w:jc w:val="center"/>
        <w:rPr>
          <w:rFonts w:eastAsiaTheme="minorHAnsi" w:cstheme="minorBidi"/>
        </w:rPr>
      </w:pPr>
      <w:r w:rsidRPr="00B4498C">
        <w:rPr>
          <w:rFonts w:ascii="GHEA Grapalat" w:eastAsiaTheme="minorHAnsi" w:hAnsi="GHEA Grapalat" w:cstheme="minorBidi"/>
          <w:lang w:val="hy-AM"/>
        </w:rPr>
        <w:t>--------------------------------------------------------</w:t>
      </w:r>
      <w:r w:rsidRPr="00B4498C">
        <w:rPr>
          <w:rFonts w:ascii="GHEA Grapalat" w:eastAsiaTheme="minorHAnsi" w:hAnsi="GHEA Grapalat" w:cstheme="minorBidi"/>
        </w:rPr>
        <w:t>------------------</w:t>
      </w:r>
      <w:r w:rsidRPr="00B4498C">
        <w:rPr>
          <w:rFonts w:ascii="GHEA Grapalat" w:eastAsiaTheme="minorHAnsi" w:hAnsi="GHEA Grapalat" w:cstheme="minorBidi"/>
          <w:lang w:val="hy-AM"/>
        </w:rPr>
        <w:t>----------------------</w:t>
      </w:r>
      <w:r w:rsidRPr="00B4498C">
        <w:rPr>
          <w:rFonts w:eastAsiaTheme="minorHAnsi" w:cstheme="minorBidi"/>
        </w:rPr>
        <w:t xml:space="preserve"> </w:t>
      </w:r>
      <w:r w:rsidRPr="00B4498C">
        <w:rPr>
          <w:rFonts w:eastAsiaTheme="minorHAnsi" w:cstheme="minorBidi"/>
          <w:lang w:val="hy-AM"/>
        </w:rPr>
        <w:t>.</w:t>
      </w:r>
      <w:r w:rsidRPr="00B4498C">
        <w:rPr>
          <w:rFonts w:eastAsiaTheme="minorHAnsi" w:cstheme="minorBidi"/>
        </w:rPr>
        <w:t xml:space="preserve">                    </w:t>
      </w:r>
      <w:r w:rsidRPr="00B4498C">
        <w:rPr>
          <w:rFonts w:ascii="GHEA Grapalat" w:hAnsi="GHEA Grapalat"/>
          <w:sz w:val="16"/>
          <w:szCs w:val="16"/>
        </w:rPr>
        <w:t>крайний   срок</w:t>
      </w:r>
      <w:r w:rsidRPr="00B4498C">
        <w:rPr>
          <w:rFonts w:ascii="GHEA Grapalat" w:eastAsiaTheme="minorHAnsi" w:hAnsi="GHEA Grapalat" w:cstheme="minorBidi"/>
          <w:sz w:val="16"/>
          <w:szCs w:val="16"/>
        </w:rPr>
        <w:t xml:space="preserve"> </w:t>
      </w:r>
      <w:r w:rsidR="00CF75C9" w:rsidRPr="00B4498C">
        <w:rPr>
          <w:rFonts w:ascii="GHEA Grapalat" w:eastAsiaTheme="minorHAnsi" w:hAnsi="GHEA Grapalat" w:cstheme="minorBidi"/>
          <w:sz w:val="16"/>
          <w:szCs w:val="16"/>
        </w:rPr>
        <w:t>оказания услуг</w:t>
      </w:r>
      <w:r w:rsidRPr="00B4498C">
        <w:rPr>
          <w:rFonts w:ascii="GHEA Grapalat" w:hAnsi="GHEA Grapalat"/>
          <w:sz w:val="16"/>
          <w:szCs w:val="16"/>
        </w:rPr>
        <w:t>, предусмотренный заключаемым договором, включая гарантийный срок</w:t>
      </w:r>
    </w:p>
    <w:p w14:paraId="6624A0ED" w14:textId="0016964D" w:rsidR="00B61F90" w:rsidRPr="00B4498C" w:rsidRDefault="00ED3432" w:rsidP="00ED3432">
      <w:pPr>
        <w:pStyle w:val="NormalWeb"/>
        <w:shd w:val="clear" w:color="auto" w:fill="FFFFFF"/>
        <w:contextualSpacing/>
        <w:jc w:val="both"/>
        <w:rPr>
          <w:rFonts w:ascii="GHEA Grapalat" w:eastAsiaTheme="minorHAnsi" w:hAnsi="GHEA Grapalat" w:cstheme="minorBidi"/>
        </w:rPr>
      </w:pPr>
      <w:r w:rsidRPr="00B4498C">
        <w:rPr>
          <w:rFonts w:ascii="GHEA Grapalat" w:eastAsiaTheme="minorHAnsi" w:hAnsi="GHEA Grapalat" w:cstheme="minorBidi"/>
        </w:rPr>
        <w:t>В день предоставления гарантии лицо</w:t>
      </w:r>
      <w:r w:rsidR="00AF1572" w:rsidRPr="00B4498C">
        <w:rPr>
          <w:rFonts w:ascii="GHEA Grapalat" w:eastAsiaTheme="minorHAnsi" w:hAnsi="GHEA Grapalat" w:cstheme="minorBidi"/>
        </w:rPr>
        <w:t>,</w:t>
      </w:r>
      <w:r w:rsidRPr="00B4498C">
        <w:rPr>
          <w:rFonts w:ascii="GHEA Grapalat" w:eastAsiaTheme="minorHAnsi" w:hAnsi="GHEA Grapalat" w:cstheme="minorBidi"/>
        </w:rPr>
        <w:t xml:space="preserve"> выдающее гарантию</w:t>
      </w:r>
      <w:r w:rsidR="00AF1572" w:rsidRPr="00B4498C">
        <w:rPr>
          <w:rFonts w:ascii="GHEA Grapalat" w:eastAsiaTheme="minorHAnsi" w:hAnsi="GHEA Grapalat" w:cstheme="minorBidi"/>
        </w:rPr>
        <w:t>,</w:t>
      </w:r>
      <w:r w:rsidRPr="00B4498C">
        <w:rPr>
          <w:rFonts w:ascii="GHEA Grapalat" w:eastAsiaTheme="minorHAnsi" w:hAnsi="GHEA Grapalat" w:cstheme="minorBidi"/>
        </w:rPr>
        <w:t xml:space="preserve"> с официального адреса</w:t>
      </w:r>
      <w:r w:rsidRPr="00B4498C">
        <w:rPr>
          <w:rFonts w:ascii="GHEA Grapalat" w:eastAsiaTheme="minorHAnsi" w:hAnsi="GHEA Grapalat" w:cstheme="minorBidi"/>
          <w:lang w:val="hy-AM"/>
        </w:rPr>
        <w:t xml:space="preserve"> </w:t>
      </w:r>
      <w:r w:rsidRPr="00B4498C">
        <w:rPr>
          <w:rFonts w:ascii="GHEA Grapalat" w:eastAsiaTheme="minorHAnsi" w:hAnsi="GHEA Grapalat" w:cstheme="minorBidi"/>
        </w:rPr>
        <w:t>электронной почты высылает воспроизведенный (отсканированный) с оригинала</w:t>
      </w:r>
      <w:r w:rsidR="00AF1572" w:rsidRPr="00B4498C">
        <w:rPr>
          <w:rFonts w:ascii="GHEA Grapalat" w:eastAsiaTheme="minorHAnsi" w:hAnsi="GHEA Grapalat" w:cstheme="minorBidi"/>
        </w:rPr>
        <w:t xml:space="preserve"> настоящей гарантии</w:t>
      </w:r>
      <w:r w:rsidRPr="00B4498C">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B4498C">
        <w:rPr>
          <w:rFonts w:ascii="GHEA Grapalat" w:eastAsiaTheme="minorHAnsi" w:hAnsi="GHEA Grapalat" w:cstheme="minorBidi"/>
        </w:rPr>
        <w:t xml:space="preserve"> </w:t>
      </w:r>
      <w:hyperlink r:id="rId11" w:history="1">
        <w:r w:rsidR="00D20132" w:rsidRPr="00B4498C">
          <w:rPr>
            <w:rFonts w:ascii="GHEA Grapalat" w:hAnsi="GHEA Grapalat"/>
            <w:color w:val="0000FF"/>
            <w:sz w:val="20"/>
            <w:szCs w:val="20"/>
            <w:u w:val="single"/>
            <w:lang w:val="en-US" w:eastAsia="en-US" w:bidi="ar-SA"/>
          </w:rPr>
          <w:t>edita</w:t>
        </w:r>
        <w:r w:rsidR="00C428A0" w:rsidRPr="00B4498C">
          <w:rPr>
            <w:rFonts w:ascii="GHEA Grapalat" w:hAnsi="GHEA Grapalat"/>
            <w:color w:val="0000FF"/>
            <w:sz w:val="20"/>
            <w:szCs w:val="20"/>
            <w:u w:val="single"/>
            <w:lang w:val="hy-AM" w:eastAsia="en-US" w:bidi="ar-SA"/>
          </w:rPr>
          <w:t>.</w:t>
        </w:r>
        <w:r w:rsidR="00D20132" w:rsidRPr="00B4498C">
          <w:rPr>
            <w:rFonts w:ascii="GHEA Grapalat" w:hAnsi="GHEA Grapalat"/>
            <w:color w:val="0000FF"/>
            <w:sz w:val="20"/>
            <w:szCs w:val="20"/>
            <w:u w:val="single"/>
            <w:lang w:val="hy-AM" w:eastAsia="en-US" w:bidi="ar-SA"/>
          </w:rPr>
          <w:t>simonyan</w:t>
        </w:r>
        <w:r w:rsidR="00C428A0" w:rsidRPr="00B4498C">
          <w:rPr>
            <w:rFonts w:ascii="GHEA Grapalat" w:hAnsi="GHEA Grapalat"/>
            <w:color w:val="0000FF"/>
            <w:sz w:val="20"/>
            <w:szCs w:val="20"/>
            <w:u w:val="single"/>
            <w:lang w:val="hy-AM" w:eastAsia="en-US" w:bidi="ar-SA"/>
          </w:rPr>
          <w:t>@yerevan.am</w:t>
        </w:r>
      </w:hyperlink>
      <w:r w:rsidRPr="00B4498C">
        <w:rPr>
          <w:rFonts w:ascii="GHEA Grapalat" w:eastAsiaTheme="minorHAnsi" w:hAnsi="GHEA Grapalat" w:cstheme="minorBidi"/>
        </w:rPr>
        <w:t xml:space="preserve"> </w:t>
      </w:r>
    </w:p>
    <w:p w14:paraId="263E825C" w14:textId="77777777" w:rsidR="00B61F90" w:rsidRPr="00B4498C" w:rsidRDefault="00B61F90" w:rsidP="00ED3432">
      <w:pPr>
        <w:pStyle w:val="NormalWeb"/>
        <w:shd w:val="clear" w:color="auto" w:fill="FFFFFF"/>
        <w:contextualSpacing/>
        <w:jc w:val="both"/>
        <w:rPr>
          <w:rFonts w:ascii="GHEA Grapalat" w:eastAsiaTheme="minorHAnsi" w:hAnsi="GHEA Grapalat" w:cstheme="minorBidi"/>
        </w:rPr>
      </w:pPr>
      <w:r w:rsidRPr="00B4498C">
        <w:rPr>
          <w:rStyle w:val="Strong"/>
          <w:b w:val="0"/>
          <w:bCs w:val="0"/>
          <w:sz w:val="20"/>
          <w:szCs w:val="20"/>
        </w:rPr>
        <w:t xml:space="preserve">                                                                                               адрес эл. почты секретаря</w:t>
      </w:r>
    </w:p>
    <w:p w14:paraId="471BCA3B" w14:textId="77777777" w:rsidR="00ED3432" w:rsidRPr="00B4498C" w:rsidRDefault="00ED3432" w:rsidP="00ED3432">
      <w:pPr>
        <w:pStyle w:val="NormalWeb"/>
        <w:shd w:val="clear" w:color="auto" w:fill="FFFFFF"/>
        <w:contextualSpacing/>
        <w:jc w:val="both"/>
        <w:rPr>
          <w:rFonts w:ascii="GHEA Grapalat" w:eastAsiaTheme="minorHAnsi" w:hAnsi="GHEA Grapalat" w:cstheme="minorBidi"/>
        </w:rPr>
      </w:pPr>
      <w:r w:rsidRPr="00B4498C">
        <w:rPr>
          <w:rFonts w:ascii="GHEA Grapalat" w:eastAsiaTheme="minorHAnsi" w:hAnsi="GHEA Grapalat" w:cstheme="minorBidi"/>
        </w:rPr>
        <w:lastRenderedPageBreak/>
        <w:t xml:space="preserve">указанный </w:t>
      </w:r>
      <w:r w:rsidR="002461B3" w:rsidRPr="00B4498C">
        <w:rPr>
          <w:rFonts w:ascii="GHEA Grapalat" w:eastAsiaTheme="minorHAnsi" w:hAnsi="GHEA Grapalat" w:cstheme="minorBidi"/>
        </w:rPr>
        <w:t>в приглашении к процедуре закуп</w:t>
      </w:r>
      <w:r w:rsidRPr="00B4498C">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4498C"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4498C"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4498C" w:rsidRDefault="005B3A59" w:rsidP="005B3A59">
      <w:pPr>
        <w:pStyle w:val="NormalWeb"/>
        <w:shd w:val="clear" w:color="auto" w:fill="FFFFFF"/>
        <w:ind w:firstLine="374"/>
        <w:contextualSpacing/>
        <w:jc w:val="both"/>
        <w:rPr>
          <w:rFonts w:ascii="GHEA Grapalat" w:eastAsiaTheme="minorHAnsi" w:hAnsi="GHEA Grapalat" w:cstheme="minorBidi"/>
        </w:rPr>
      </w:pPr>
      <w:r w:rsidRPr="00B4498C">
        <w:rPr>
          <w:rFonts w:ascii="GHEA Grapalat" w:eastAsiaTheme="minorHAnsi" w:hAnsi="GHEA Grapalat" w:cstheme="minorBidi"/>
        </w:rPr>
        <w:t>1) копии заключенного договора N</w:t>
      </w:r>
      <w:r w:rsidRPr="00B4498C">
        <w:rPr>
          <w:rFonts w:ascii="GHEA Grapalat" w:eastAsiaTheme="minorHAnsi" w:hAnsi="GHEA Grapalat" w:cstheme="minorBidi"/>
          <w:lang w:val="hy-AM"/>
        </w:rPr>
        <w:t xml:space="preserve"> </w:t>
      </w:r>
      <w:r w:rsidRPr="00B4498C">
        <w:rPr>
          <w:rFonts w:ascii="GHEA Grapalat" w:eastAsiaTheme="minorHAnsi" w:hAnsi="GHEA Grapalat" w:cstheme="minorBidi"/>
        </w:rPr>
        <w:t xml:space="preserve">_____________________, включая </w:t>
      </w:r>
    </w:p>
    <w:p w14:paraId="39B89DCC" w14:textId="77777777" w:rsidR="005B3A59" w:rsidRPr="00B4498C" w:rsidRDefault="005B3A59" w:rsidP="005B3A59">
      <w:pPr>
        <w:pStyle w:val="NormalWeb"/>
        <w:shd w:val="clear" w:color="auto" w:fill="FFFFFF"/>
        <w:contextualSpacing/>
        <w:jc w:val="both"/>
        <w:rPr>
          <w:rFonts w:ascii="GHEA Grapalat" w:eastAsiaTheme="minorHAnsi" w:hAnsi="GHEA Grapalat" w:cstheme="minorBidi"/>
          <w:sz w:val="18"/>
          <w:szCs w:val="18"/>
        </w:rPr>
      </w:pPr>
      <w:r w:rsidRPr="00B4498C">
        <w:rPr>
          <w:rFonts w:eastAsiaTheme="minorHAnsi" w:cstheme="minorBidi"/>
        </w:rPr>
        <w:t xml:space="preserve">                                                               </w:t>
      </w:r>
      <w:r w:rsidR="00D273E6" w:rsidRPr="00B4498C">
        <w:rPr>
          <w:rFonts w:eastAsiaTheme="minorHAnsi" w:cstheme="minorBidi"/>
        </w:rPr>
        <w:t xml:space="preserve">          </w:t>
      </w:r>
      <w:r w:rsidRPr="00B4498C">
        <w:rPr>
          <w:rFonts w:ascii="GHEA Grapalat" w:eastAsiaTheme="minorHAnsi" w:hAnsi="GHEA Grapalat" w:cstheme="minorBidi"/>
          <w:sz w:val="18"/>
          <w:szCs w:val="18"/>
        </w:rPr>
        <w:t>номер заключаемого договара</w:t>
      </w:r>
    </w:p>
    <w:p w14:paraId="7A8A6C8E"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B4498C">
        <w:fldChar w:fldCharType="begin"/>
      </w:r>
      <w:r w:rsidRPr="00B4498C">
        <w:instrText>HYPERLINK "http://www.procurement.am"</w:instrText>
      </w:r>
      <w:r w:rsidRPr="00B4498C">
        <w:fldChar w:fldCharType="separate"/>
      </w:r>
      <w:r w:rsidRPr="00B4498C">
        <w:rPr>
          <w:rStyle w:val="Hyperlink"/>
          <w:rFonts w:ascii="GHEA Grapalat" w:hAnsi="GHEA Grapalat"/>
          <w:color w:val="auto"/>
          <w:sz w:val="20"/>
          <w:szCs w:val="20"/>
          <w:lang w:val="hy-AM"/>
        </w:rPr>
        <w:t>www.procurement.am</w:t>
      </w:r>
      <w:r w:rsidRPr="00B4498C">
        <w:fldChar w:fldCharType="end"/>
      </w:r>
      <w:r w:rsidRPr="00B4498C">
        <w:rPr>
          <w:rFonts w:ascii="GHEA Grapalat" w:eastAsiaTheme="minorHAnsi" w:hAnsi="GHEA Grapalat" w:cstheme="minorBidi"/>
        </w:rPr>
        <w:t xml:space="preserve"> .</w:t>
      </w:r>
    </w:p>
    <w:p w14:paraId="3D2B0561"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7.</w:t>
      </w:r>
      <w:r w:rsidRPr="00B4498C">
        <w:t xml:space="preserve"> </w:t>
      </w:r>
      <w:r w:rsidRPr="00B4498C">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8.</w:t>
      </w:r>
      <w:r w:rsidRPr="00B4498C">
        <w:t xml:space="preserve"> </w:t>
      </w:r>
      <w:r w:rsidRPr="00B4498C">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449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4498C">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449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449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4498C">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4498C"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4498C">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4498C">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4498C">
        <w:rPr>
          <w:rFonts w:ascii="GHEA Grapalat" w:hAnsi="GHEA Grapalat"/>
          <w:sz w:val="20"/>
          <w:szCs w:val="20"/>
          <w:lang w:val="hy-AM"/>
        </w:rPr>
        <w:t>Руководитель исполнительного органа</w:t>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p>
    <w:p w14:paraId="0C76631C"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r w:rsidRPr="00B4498C">
        <w:rPr>
          <w:rFonts w:ascii="GHEA Grapalat" w:hAnsi="GHEA Grapalat"/>
          <w:sz w:val="20"/>
          <w:szCs w:val="20"/>
          <w:u w:val="single"/>
          <w:lang w:val="hy-AM"/>
        </w:rPr>
        <w:tab/>
      </w:r>
    </w:p>
    <w:p w14:paraId="18CBBD4E" w14:textId="77777777" w:rsidR="005B3A59" w:rsidRPr="00B4498C"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4498C">
        <w:rPr>
          <w:rFonts w:ascii="GHEA Grapalat" w:hAnsi="GHEA Grapalat" w:cs="Sylfaen"/>
          <w:vertAlign w:val="superscript"/>
          <w:lang w:val="hy-AM"/>
        </w:rPr>
        <w:t xml:space="preserve">                                                        </w:t>
      </w:r>
      <w:r w:rsidRPr="00B4498C">
        <w:rPr>
          <w:rFonts w:ascii="GHEA Grapalat" w:hAnsi="GHEA Grapalat" w:cs="Sylfaen"/>
          <w:vertAlign w:val="superscript"/>
        </w:rPr>
        <w:t>число, месяц, год</w:t>
      </w:r>
    </w:p>
    <w:p w14:paraId="5B2A0BE9"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4498C"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4498C" w:rsidRDefault="001005B0" w:rsidP="00B46D58">
      <w:pPr>
        <w:widowControl w:val="0"/>
        <w:spacing w:after="160"/>
        <w:ind w:left="567" w:right="565"/>
        <w:jc w:val="center"/>
        <w:rPr>
          <w:rFonts w:ascii="GHEA Grapalat" w:hAnsi="GHEA Grapalat"/>
          <w:b/>
        </w:rPr>
      </w:pPr>
    </w:p>
    <w:p w14:paraId="1FDE394F" w14:textId="77777777" w:rsidR="001005B0" w:rsidRPr="00B4498C" w:rsidRDefault="001005B0" w:rsidP="00B46D58">
      <w:pPr>
        <w:widowControl w:val="0"/>
        <w:spacing w:after="160"/>
        <w:ind w:left="567" w:right="565"/>
        <w:jc w:val="center"/>
        <w:rPr>
          <w:rFonts w:ascii="GHEA Grapalat" w:hAnsi="GHEA Grapalat"/>
          <w:b/>
        </w:rPr>
      </w:pPr>
    </w:p>
    <w:p w14:paraId="2B493BF4" w14:textId="77777777" w:rsidR="00E15A1C" w:rsidRPr="00B4498C" w:rsidRDefault="00E15A1C" w:rsidP="000A214C">
      <w:pPr>
        <w:widowControl w:val="0"/>
        <w:spacing w:after="160"/>
        <w:jc w:val="right"/>
        <w:rPr>
          <w:rFonts w:ascii="GHEA Grapalat" w:hAnsi="GHEA Grapalat"/>
          <w:i/>
        </w:rPr>
      </w:pPr>
    </w:p>
    <w:p w14:paraId="338DD895" w14:textId="77777777" w:rsidR="00E15A1C" w:rsidRPr="00B4498C" w:rsidRDefault="00E15A1C" w:rsidP="000A214C">
      <w:pPr>
        <w:widowControl w:val="0"/>
        <w:spacing w:after="160"/>
        <w:jc w:val="right"/>
        <w:rPr>
          <w:rFonts w:ascii="GHEA Grapalat" w:hAnsi="GHEA Grapalat"/>
          <w:i/>
        </w:rPr>
      </w:pPr>
    </w:p>
    <w:p w14:paraId="63BA96E8" w14:textId="77777777" w:rsidR="00E15A1C" w:rsidRPr="00B4498C" w:rsidRDefault="00E15A1C" w:rsidP="000A214C">
      <w:pPr>
        <w:widowControl w:val="0"/>
        <w:spacing w:after="160"/>
        <w:jc w:val="right"/>
        <w:rPr>
          <w:rFonts w:ascii="GHEA Grapalat" w:hAnsi="GHEA Grapalat"/>
          <w:i/>
        </w:rPr>
      </w:pPr>
    </w:p>
    <w:p w14:paraId="083C26C4" w14:textId="77777777" w:rsidR="00E15A1C" w:rsidRPr="00B4498C" w:rsidRDefault="00E15A1C" w:rsidP="000A214C">
      <w:pPr>
        <w:widowControl w:val="0"/>
        <w:spacing w:after="160"/>
        <w:jc w:val="right"/>
        <w:rPr>
          <w:rFonts w:ascii="GHEA Grapalat" w:hAnsi="GHEA Grapalat"/>
          <w:i/>
        </w:rPr>
      </w:pPr>
    </w:p>
    <w:p w14:paraId="06A7D093" w14:textId="77777777" w:rsidR="00E15A1C" w:rsidRPr="00B4498C" w:rsidRDefault="00E15A1C" w:rsidP="000A214C">
      <w:pPr>
        <w:widowControl w:val="0"/>
        <w:spacing w:after="160"/>
        <w:jc w:val="right"/>
        <w:rPr>
          <w:rFonts w:ascii="GHEA Grapalat" w:hAnsi="GHEA Grapalat"/>
          <w:i/>
        </w:rPr>
      </w:pPr>
    </w:p>
    <w:p w14:paraId="6B337CFF" w14:textId="5BEE14CD" w:rsidR="003C56A3" w:rsidRPr="00B4498C" w:rsidRDefault="005F68FA" w:rsidP="003C56A3">
      <w:pPr>
        <w:jc w:val="right"/>
        <w:rPr>
          <w:rFonts w:ascii="GHEA Grapalat" w:hAnsi="GHEA Grapalat"/>
          <w:b/>
        </w:rPr>
      </w:pPr>
      <w:r w:rsidRPr="00B4498C">
        <w:rPr>
          <w:rFonts w:ascii="GHEA Grapalat" w:hAnsi="GHEA Grapalat"/>
          <w:i/>
        </w:rPr>
        <w:br w:type="page"/>
      </w:r>
      <w:r w:rsidR="003C56A3" w:rsidRPr="00B4498C">
        <w:rPr>
          <w:rFonts w:ascii="GHEA Grapalat" w:hAnsi="GHEA Grapalat"/>
          <w:b/>
        </w:rPr>
        <w:lastRenderedPageBreak/>
        <w:t xml:space="preserve"> </w:t>
      </w:r>
    </w:p>
    <w:p w14:paraId="714C0308" w14:textId="77777777" w:rsidR="00455805" w:rsidRPr="00B4498C" w:rsidRDefault="00455805" w:rsidP="00455805">
      <w:pPr>
        <w:jc w:val="right"/>
        <w:rPr>
          <w:rFonts w:ascii="GHEA Grapalat" w:hAnsi="GHEA Grapalat" w:cs="GHEA Grapalat"/>
          <w:i/>
        </w:rPr>
      </w:pPr>
      <w:r w:rsidRPr="00B4498C">
        <w:rPr>
          <w:rFonts w:ascii="GHEA Grapalat" w:hAnsi="GHEA Grapalat"/>
          <w:i/>
        </w:rPr>
        <w:t>Приложение № 5.1</w:t>
      </w:r>
    </w:p>
    <w:p w14:paraId="0C1D33C9" w14:textId="360670DD" w:rsidR="00455805" w:rsidRPr="00B4498C" w:rsidRDefault="00455805" w:rsidP="00455805">
      <w:pPr>
        <w:widowControl w:val="0"/>
        <w:spacing w:after="160"/>
        <w:jc w:val="right"/>
        <w:rPr>
          <w:rFonts w:ascii="GHEA Grapalat" w:hAnsi="GHEA Grapalat" w:cs="GHEA Grapalat"/>
          <w:i/>
        </w:rPr>
      </w:pPr>
      <w:r w:rsidRPr="00B4498C">
        <w:rPr>
          <w:rFonts w:ascii="GHEA Grapalat" w:hAnsi="GHEA Grapalat"/>
          <w:i/>
        </w:rPr>
        <w:t xml:space="preserve">к Приглашению на </w:t>
      </w:r>
      <w:r w:rsidR="00916B57" w:rsidRPr="00B4498C">
        <w:rPr>
          <w:rFonts w:ascii="GHEA Grapalat" w:hAnsi="GHEA Grapalat"/>
          <w:i/>
        </w:rPr>
        <w:t>запрос котировок</w:t>
      </w:r>
      <w:r w:rsidRPr="00B4498C">
        <w:rPr>
          <w:rFonts w:ascii="GHEA Grapalat" w:hAnsi="GHEA Grapalat"/>
          <w:i/>
        </w:rPr>
        <w:br/>
        <w:t xml:space="preserve">под кодом </w:t>
      </w:r>
      <w:r w:rsidR="004E486B" w:rsidRPr="00B4498C">
        <w:rPr>
          <w:rFonts w:ascii="GHEA Grapalat" w:hAnsi="GHEA Grapalat"/>
          <w:i/>
        </w:rPr>
        <w:t>ԵՔ-ԳՀԽԾՁԲ-</w:t>
      </w:r>
      <w:r w:rsidR="00D20132" w:rsidRPr="00B4498C">
        <w:rPr>
          <w:rFonts w:ascii="GHEA Grapalat" w:hAnsi="GHEA Grapalat"/>
          <w:i/>
        </w:rPr>
        <w:t>26/13</w:t>
      </w:r>
    </w:p>
    <w:p w14:paraId="57584C75" w14:textId="77777777" w:rsidR="00455805" w:rsidRPr="00B4498C" w:rsidRDefault="00455805" w:rsidP="00455805">
      <w:pPr>
        <w:widowControl w:val="0"/>
        <w:spacing w:after="160"/>
        <w:jc w:val="center"/>
        <w:rPr>
          <w:rFonts w:ascii="GHEA Grapalat" w:hAnsi="GHEA Grapalat"/>
          <w:b/>
        </w:rPr>
      </w:pPr>
    </w:p>
    <w:p w14:paraId="717A054F" w14:textId="77777777" w:rsidR="00455805" w:rsidRPr="00B4498C" w:rsidRDefault="00455805" w:rsidP="00455805">
      <w:pPr>
        <w:widowControl w:val="0"/>
        <w:spacing w:after="160"/>
        <w:jc w:val="center"/>
        <w:rPr>
          <w:rFonts w:ascii="GHEA Grapalat" w:hAnsi="GHEA Grapalat" w:cs="GHEA Grapalat"/>
          <w:b/>
        </w:rPr>
      </w:pPr>
      <w:r w:rsidRPr="00B4498C">
        <w:rPr>
          <w:rFonts w:ascii="GHEA Grapalat" w:hAnsi="GHEA Grapalat"/>
          <w:b/>
        </w:rPr>
        <w:t xml:space="preserve">СОГЛАШЕНИЕ О НЕУСТОЙКЕ </w:t>
      </w:r>
    </w:p>
    <w:p w14:paraId="712A9B9C" w14:textId="77777777" w:rsidR="00455805" w:rsidRPr="00B4498C" w:rsidRDefault="00455805" w:rsidP="00455805">
      <w:pPr>
        <w:widowControl w:val="0"/>
        <w:spacing w:after="160"/>
        <w:jc w:val="center"/>
        <w:rPr>
          <w:rFonts w:ascii="GHEA Grapalat" w:hAnsi="GHEA Grapalat" w:cs="GHEA Grapalat"/>
          <w:b/>
        </w:rPr>
      </w:pPr>
      <w:r w:rsidRPr="00B4498C">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B4498C" w14:paraId="67F9E39E" w14:textId="77777777" w:rsidTr="00455805">
        <w:tc>
          <w:tcPr>
            <w:tcW w:w="4786" w:type="dxa"/>
            <w:hideMark/>
          </w:tcPr>
          <w:p w14:paraId="0AA0AFE1" w14:textId="77777777" w:rsidR="00455805" w:rsidRPr="00B4498C" w:rsidRDefault="00455805" w:rsidP="00455805">
            <w:pPr>
              <w:widowControl w:val="0"/>
              <w:spacing w:after="160"/>
              <w:rPr>
                <w:rFonts w:ascii="GHEA Grapalat" w:hAnsi="GHEA Grapalat" w:cs="GHEA Grapalat"/>
                <w:b/>
                <w:lang w:val="en-US"/>
              </w:rPr>
            </w:pPr>
            <w:r w:rsidRPr="00B4498C">
              <w:rPr>
                <w:rFonts w:ascii="GHEA Grapalat" w:hAnsi="GHEA Grapalat"/>
              </w:rPr>
              <w:t>г. Ереван</w:t>
            </w:r>
          </w:p>
        </w:tc>
        <w:tc>
          <w:tcPr>
            <w:tcW w:w="4500" w:type="dxa"/>
            <w:hideMark/>
          </w:tcPr>
          <w:p w14:paraId="5187F61F" w14:textId="77777777" w:rsidR="00455805" w:rsidRPr="00B4498C" w:rsidRDefault="00455805" w:rsidP="00455805">
            <w:pPr>
              <w:widowControl w:val="0"/>
              <w:spacing w:after="160"/>
              <w:jc w:val="right"/>
              <w:rPr>
                <w:rFonts w:ascii="GHEA Grapalat" w:hAnsi="GHEA Grapalat" w:cs="GHEA Grapalat"/>
                <w:b/>
              </w:rPr>
            </w:pPr>
            <w:r w:rsidRPr="00B4498C">
              <w:rPr>
                <w:rFonts w:ascii="GHEA Grapalat" w:hAnsi="GHEA Grapalat"/>
              </w:rPr>
              <w:t>"</w:t>
            </w:r>
            <w:r w:rsidRPr="00B4498C">
              <w:rPr>
                <w:rFonts w:ascii="GHEA Grapalat" w:hAnsi="GHEA Grapalat"/>
                <w:lang w:val="en-US"/>
              </w:rPr>
              <w:tab/>
            </w:r>
            <w:r w:rsidRPr="00B4498C">
              <w:rPr>
                <w:rFonts w:ascii="GHEA Grapalat" w:hAnsi="GHEA Grapalat"/>
              </w:rPr>
              <w:t xml:space="preserve">" </w:t>
            </w:r>
            <w:r w:rsidRPr="00B4498C">
              <w:rPr>
                <w:rFonts w:ascii="GHEA Grapalat" w:hAnsi="GHEA Grapalat"/>
                <w:lang w:val="en-US"/>
              </w:rPr>
              <w:tab/>
            </w:r>
            <w:r w:rsidRPr="00B4498C">
              <w:rPr>
                <w:rFonts w:ascii="GHEA Grapalat" w:hAnsi="GHEA Grapalat"/>
              </w:rPr>
              <w:t>20</w:t>
            </w:r>
            <w:r w:rsidRPr="00B4498C">
              <w:rPr>
                <w:rFonts w:ascii="GHEA Grapalat" w:hAnsi="GHEA Grapalat"/>
                <w:lang w:val="en-US"/>
              </w:rPr>
              <w:tab/>
            </w:r>
            <w:r w:rsidRPr="00B4498C">
              <w:rPr>
                <w:rFonts w:ascii="GHEA Grapalat" w:hAnsi="GHEA Grapalat"/>
              </w:rPr>
              <w:t>г.</w:t>
            </w:r>
            <w:r w:rsidRPr="00B4498C">
              <w:rPr>
                <w:rFonts w:ascii="GHEA Grapalat" w:hAnsi="GHEA Grapalat"/>
                <w:vertAlign w:val="superscript"/>
              </w:rPr>
              <w:footnoteReference w:customMarkFollows="1" w:id="7"/>
              <w:t>**</w:t>
            </w:r>
          </w:p>
        </w:tc>
      </w:tr>
    </w:tbl>
    <w:p w14:paraId="789E14DD" w14:textId="77777777" w:rsidR="00455805" w:rsidRPr="00B4498C" w:rsidRDefault="00455805" w:rsidP="00455805">
      <w:pPr>
        <w:widowControl w:val="0"/>
        <w:spacing w:after="160"/>
        <w:rPr>
          <w:rFonts w:ascii="GHEA Grapalat" w:hAnsi="GHEA Grapalat" w:cs="GHEA Grapalat"/>
          <w:b/>
        </w:rPr>
      </w:pPr>
    </w:p>
    <w:p w14:paraId="639354C6" w14:textId="77777777" w:rsidR="00455805" w:rsidRPr="00B4498C" w:rsidRDefault="00455805" w:rsidP="00455805">
      <w:pPr>
        <w:widowControl w:val="0"/>
        <w:jc w:val="both"/>
        <w:rPr>
          <w:rFonts w:ascii="GHEA Grapalat" w:hAnsi="GHEA Grapalat" w:cs="GHEA Grapalat"/>
          <w:u w:val="single"/>
          <w:vertAlign w:val="subscript"/>
        </w:rPr>
      </w:pPr>
      <w:r w:rsidRPr="00B4498C">
        <w:rPr>
          <w:rFonts w:ascii="GHEA Grapalat" w:hAnsi="GHEA Grapalat"/>
        </w:rPr>
        <w:t>_______________________________________________, в лице директора Компании,</w:t>
      </w:r>
    </w:p>
    <w:p w14:paraId="26281EC0" w14:textId="77777777" w:rsidR="00455805" w:rsidRPr="00B4498C" w:rsidRDefault="00455805" w:rsidP="00455805">
      <w:pPr>
        <w:widowControl w:val="0"/>
        <w:spacing w:after="160"/>
        <w:ind w:left="1843"/>
        <w:jc w:val="both"/>
        <w:rPr>
          <w:rFonts w:ascii="GHEA Grapalat" w:hAnsi="GHEA Grapalat"/>
          <w:vertAlign w:val="superscript"/>
          <w:lang w:val="en-US"/>
        </w:rPr>
      </w:pPr>
      <w:r w:rsidRPr="00B4498C">
        <w:rPr>
          <w:rFonts w:ascii="GHEA Grapalat" w:hAnsi="GHEA Grapalat"/>
          <w:vertAlign w:val="superscript"/>
        </w:rPr>
        <w:t>наименование Компании</w:t>
      </w:r>
    </w:p>
    <w:p w14:paraId="6C307806" w14:textId="77777777" w:rsidR="00455805" w:rsidRPr="00B4498C" w:rsidRDefault="00455805" w:rsidP="00455805">
      <w:pPr>
        <w:widowControl w:val="0"/>
        <w:jc w:val="both"/>
        <w:rPr>
          <w:rFonts w:ascii="GHEA Grapalat" w:hAnsi="GHEA Grapalat"/>
          <w:lang w:val="en-US"/>
        </w:rPr>
      </w:pPr>
      <w:r w:rsidRPr="00B4498C">
        <w:rPr>
          <w:rFonts w:ascii="GHEA Grapalat" w:hAnsi="GHEA Grapalat"/>
          <w:lang w:val="en-US"/>
        </w:rPr>
        <w:t>_________________________________________________________________________</w:t>
      </w:r>
    </w:p>
    <w:p w14:paraId="1A797AF0" w14:textId="77777777" w:rsidR="00455805" w:rsidRPr="00B4498C" w:rsidRDefault="00455805" w:rsidP="00455805">
      <w:pPr>
        <w:widowControl w:val="0"/>
        <w:spacing w:after="160"/>
        <w:jc w:val="center"/>
        <w:rPr>
          <w:rFonts w:ascii="GHEA Grapalat" w:hAnsi="GHEA Grapalat"/>
          <w:vertAlign w:val="superscript"/>
        </w:rPr>
      </w:pPr>
      <w:r w:rsidRPr="00B4498C">
        <w:rPr>
          <w:rFonts w:ascii="GHEA Grapalat" w:hAnsi="GHEA Grapalat"/>
          <w:vertAlign w:val="superscript"/>
        </w:rPr>
        <w:t>имя, фамилия, паспортные данные директора компании</w:t>
      </w:r>
    </w:p>
    <w:p w14:paraId="416E0D4C" w14:textId="77777777" w:rsidR="00455805" w:rsidRPr="00B4498C" w:rsidRDefault="00455805" w:rsidP="00455805">
      <w:pPr>
        <w:widowControl w:val="0"/>
        <w:spacing w:after="160"/>
        <w:jc w:val="both"/>
        <w:rPr>
          <w:rFonts w:ascii="GHEA Grapalat" w:hAnsi="GHEA Grapalat" w:cs="GHEA Grapalat"/>
        </w:rPr>
      </w:pPr>
      <w:r w:rsidRPr="00B4498C">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B4498C" w:rsidRDefault="00455805" w:rsidP="00455805">
      <w:pPr>
        <w:widowControl w:val="0"/>
        <w:spacing w:after="160"/>
        <w:jc w:val="center"/>
        <w:rPr>
          <w:rFonts w:ascii="GHEA Grapalat" w:hAnsi="GHEA Grapalat" w:cs="GHEA Grapalat"/>
          <w:b/>
          <w:bCs/>
        </w:rPr>
      </w:pPr>
      <w:r w:rsidRPr="00B4498C">
        <w:rPr>
          <w:rFonts w:ascii="GHEA Grapalat" w:hAnsi="GHEA Grapalat"/>
          <w:b/>
        </w:rPr>
        <w:t>1. Предмет соглашения</w:t>
      </w:r>
    </w:p>
    <w:p w14:paraId="5E9F4413" w14:textId="77777777" w:rsidR="00455805" w:rsidRPr="00B4498C" w:rsidRDefault="00455805" w:rsidP="00455805">
      <w:pPr>
        <w:widowControl w:val="0"/>
        <w:tabs>
          <w:tab w:val="left" w:pos="567"/>
        </w:tabs>
        <w:jc w:val="both"/>
        <w:rPr>
          <w:rFonts w:ascii="GHEA Grapalat" w:hAnsi="GHEA Grapalat" w:cs="GHEA Grapalat"/>
          <w:spacing w:val="-6"/>
        </w:rPr>
      </w:pPr>
      <w:r w:rsidRPr="00B4498C">
        <w:rPr>
          <w:rFonts w:ascii="GHEA Grapalat" w:hAnsi="GHEA Grapalat"/>
        </w:rPr>
        <w:t>1</w:t>
      </w:r>
      <w:r w:rsidRPr="00B4498C">
        <w:rPr>
          <w:rFonts w:ascii="GHEA Grapalat" w:hAnsi="GHEA Grapalat"/>
          <w:spacing w:val="-6"/>
        </w:rPr>
        <w:t>.1.</w:t>
      </w:r>
      <w:r w:rsidRPr="00B4498C">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B4498C" w:rsidRDefault="00455805" w:rsidP="00455805">
      <w:pPr>
        <w:widowControl w:val="0"/>
        <w:tabs>
          <w:tab w:val="left" w:pos="284"/>
        </w:tabs>
        <w:spacing w:after="160"/>
        <w:ind w:left="5245"/>
        <w:jc w:val="both"/>
        <w:rPr>
          <w:rFonts w:ascii="GHEA Grapalat" w:hAnsi="GHEA Grapalat" w:cs="GHEA Grapalat"/>
        </w:rPr>
      </w:pPr>
      <w:r w:rsidRPr="00B4498C">
        <w:rPr>
          <w:rFonts w:ascii="GHEA Grapalat" w:hAnsi="GHEA Grapalat"/>
          <w:vertAlign w:val="superscript"/>
        </w:rPr>
        <w:t>наименование заказчика</w:t>
      </w:r>
    </w:p>
    <w:p w14:paraId="6582BF67" w14:textId="77777777" w:rsidR="00455805" w:rsidRPr="00B4498C" w:rsidRDefault="00455805" w:rsidP="00455805">
      <w:pPr>
        <w:widowControl w:val="0"/>
        <w:jc w:val="both"/>
        <w:rPr>
          <w:rFonts w:ascii="GHEA Grapalat" w:hAnsi="GHEA Grapalat" w:cs="GHEA Grapalat"/>
        </w:rPr>
      </w:pPr>
      <w:r w:rsidRPr="00B4498C">
        <w:rPr>
          <w:rFonts w:ascii="GHEA Grapalat" w:hAnsi="GHEA Grapalat"/>
        </w:rPr>
        <w:t>процедуре закупок под кодом ____________________________________________ *.</w:t>
      </w:r>
    </w:p>
    <w:p w14:paraId="63F5BB9E" w14:textId="77777777" w:rsidR="00455805" w:rsidRPr="00B4498C" w:rsidRDefault="00455805" w:rsidP="00455805">
      <w:pPr>
        <w:widowControl w:val="0"/>
        <w:spacing w:after="160"/>
        <w:ind w:left="5245"/>
        <w:jc w:val="both"/>
        <w:rPr>
          <w:rFonts w:ascii="GHEA Grapalat" w:hAnsi="GHEA Grapalat" w:cs="GHEA Grapalat"/>
        </w:rPr>
      </w:pPr>
      <w:r w:rsidRPr="00B4498C">
        <w:rPr>
          <w:rFonts w:ascii="GHEA Grapalat" w:hAnsi="GHEA Grapalat"/>
          <w:vertAlign w:val="superscript"/>
        </w:rPr>
        <w:t>код процедуры</w:t>
      </w:r>
    </w:p>
    <w:p w14:paraId="652B7722"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1.2.</w:t>
      </w:r>
      <w:r w:rsidRPr="00B4498C">
        <w:rPr>
          <w:rFonts w:ascii="GHEA Grapalat" w:hAnsi="GHEA Grapalat"/>
        </w:rPr>
        <w:tab/>
        <w:t>В качестве обеспечения исполнения договора, заключаемого в</w:t>
      </w:r>
      <w:r w:rsidRPr="00B4498C">
        <w:rPr>
          <w:rFonts w:ascii="Courier New" w:hAnsi="Courier New" w:cs="Courier New"/>
          <w:lang w:val="en-US"/>
        </w:rPr>
        <w:t> </w:t>
      </w:r>
      <w:r w:rsidRPr="00B4498C">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1.3.</w:t>
      </w:r>
      <w:r w:rsidRPr="00B4498C">
        <w:rPr>
          <w:rFonts w:ascii="GHEA Grapalat" w:hAnsi="GHEA Grapalat"/>
        </w:rPr>
        <w:tab/>
        <w:t>Подписав платежное требование (далее — Требование), прилагаемое к</w:t>
      </w:r>
      <w:r w:rsidRPr="00B4498C">
        <w:rPr>
          <w:lang w:val="en-US"/>
        </w:rPr>
        <w:t> </w:t>
      </w:r>
      <w:r w:rsidRPr="00B4498C">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а)</w:t>
      </w:r>
      <w:r w:rsidRPr="00B4498C">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б)</w:t>
      </w:r>
      <w:r w:rsidRPr="00B4498C">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в)</w:t>
      </w:r>
      <w:r w:rsidRPr="00B4498C">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lastRenderedPageBreak/>
        <w:t>г)</w:t>
      </w:r>
      <w:r w:rsidRPr="00B4498C">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д)</w:t>
      </w:r>
      <w:r w:rsidRPr="00B4498C">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1.4.</w:t>
      </w:r>
      <w:r w:rsidRPr="00B4498C">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4498C">
        <w:rPr>
          <w:rFonts w:ascii="Courier New" w:hAnsi="Courier New" w:cs="Courier New"/>
          <w:lang w:val="en-US"/>
        </w:rPr>
        <w:t> </w:t>
      </w:r>
      <w:r w:rsidRPr="00B4498C">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1.5.</w:t>
      </w:r>
      <w:r w:rsidRPr="00B4498C">
        <w:rPr>
          <w:rFonts w:ascii="GHEA Grapalat" w:hAnsi="GHEA Grapalat"/>
        </w:rPr>
        <w:tab/>
        <w:t>Заказчик может представить в Банк-плательщик иные дополнительные документы.</w:t>
      </w:r>
    </w:p>
    <w:p w14:paraId="6837DE3D"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1.6. Банк не несет какой-либо ответственности за риски (понесенные</w:t>
      </w:r>
      <w:r w:rsidRPr="00B4498C">
        <w:rPr>
          <w:rFonts w:ascii="Courier New" w:hAnsi="Courier New" w:cs="Courier New"/>
          <w:lang w:val="en-US"/>
        </w:rPr>
        <w:t> </w:t>
      </w:r>
      <w:r w:rsidRPr="00B4498C">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4498C">
        <w:rPr>
          <w:rFonts w:ascii="Courier New" w:hAnsi="Courier New" w:cs="Courier New"/>
          <w:lang w:val="en-US"/>
        </w:rPr>
        <w:t> </w:t>
      </w:r>
      <w:r w:rsidRPr="00B4498C">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1.7.</w:t>
      </w:r>
      <w:r w:rsidRPr="00B4498C">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1.8.</w:t>
      </w:r>
      <w:r w:rsidRPr="00B4498C">
        <w:rPr>
          <w:rFonts w:ascii="GHEA Grapalat" w:hAnsi="GHEA Grapalat"/>
        </w:rPr>
        <w:tab/>
        <w:t>В случае если в течение десяти рабочих дней после представления в</w:t>
      </w:r>
      <w:r w:rsidRPr="00B4498C">
        <w:rPr>
          <w:rFonts w:ascii="Courier New" w:hAnsi="Courier New" w:cs="Courier New"/>
          <w:lang w:val="en-US"/>
        </w:rPr>
        <w:t> </w:t>
      </w:r>
      <w:r w:rsidRPr="00B4498C">
        <w:rPr>
          <w:rFonts w:ascii="GHEA Grapalat" w:hAnsi="GHEA Grapalat"/>
        </w:rPr>
        <w:t>Банк настоящего Соглашения и прилагаемого Требования по независящим от</w:t>
      </w:r>
      <w:r w:rsidRPr="00B4498C">
        <w:rPr>
          <w:rFonts w:ascii="Courier New" w:hAnsi="Courier New" w:cs="Courier New"/>
          <w:lang w:val="en-US"/>
        </w:rPr>
        <w:t> </w:t>
      </w:r>
      <w:r w:rsidRPr="00B4498C">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4498C">
        <w:rPr>
          <w:rFonts w:ascii="Courier New" w:hAnsi="Courier New" w:cs="Courier New"/>
          <w:lang w:val="en-US"/>
        </w:rPr>
        <w:t> </w:t>
      </w:r>
      <w:r w:rsidRPr="00B4498C">
        <w:rPr>
          <w:rFonts w:ascii="GHEA Grapalat" w:hAnsi="GHEA Grapalat"/>
        </w:rPr>
        <w:t>неуплатой.</w:t>
      </w:r>
    </w:p>
    <w:p w14:paraId="16313AB0" w14:textId="77777777" w:rsidR="00455805" w:rsidRPr="00B4498C" w:rsidRDefault="00455805" w:rsidP="00455805">
      <w:pPr>
        <w:widowControl w:val="0"/>
        <w:spacing w:after="160"/>
        <w:jc w:val="center"/>
        <w:rPr>
          <w:rFonts w:ascii="GHEA Grapalat" w:hAnsi="GHEA Grapalat" w:cs="GHEA Grapalat"/>
          <w:b/>
          <w:bCs/>
        </w:rPr>
      </w:pPr>
      <w:r w:rsidRPr="00B4498C">
        <w:rPr>
          <w:rFonts w:ascii="GHEA Grapalat" w:hAnsi="GHEA Grapalat"/>
          <w:b/>
        </w:rPr>
        <w:t>2. Иные условия</w:t>
      </w:r>
    </w:p>
    <w:p w14:paraId="79A522B6" w14:textId="77777777" w:rsidR="00455805" w:rsidRPr="00B4498C" w:rsidRDefault="00455805" w:rsidP="00455805">
      <w:pPr>
        <w:widowControl w:val="0"/>
        <w:tabs>
          <w:tab w:val="left" w:pos="1134"/>
        </w:tabs>
        <w:spacing w:after="160"/>
        <w:ind w:firstLine="567"/>
        <w:jc w:val="both"/>
        <w:rPr>
          <w:rFonts w:ascii="GHEA Grapalat" w:hAnsi="GHEA Grapalat"/>
          <w:lang w:val="hy-AM"/>
        </w:rPr>
      </w:pPr>
      <w:r w:rsidRPr="00B4498C">
        <w:rPr>
          <w:rFonts w:ascii="GHEA Grapalat" w:hAnsi="GHEA Grapalat"/>
        </w:rPr>
        <w:t>2.1.</w:t>
      </w:r>
      <w:r w:rsidRPr="00B4498C">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2.2.</w:t>
      </w:r>
      <w:r w:rsidRPr="00B4498C">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2.2.1.</w:t>
      </w:r>
      <w:r w:rsidRPr="00B4498C">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B4498C" w:rsidRDefault="00455805" w:rsidP="00455805">
      <w:pPr>
        <w:widowControl w:val="0"/>
        <w:tabs>
          <w:tab w:val="left" w:pos="1134"/>
        </w:tabs>
        <w:spacing w:after="160"/>
        <w:ind w:firstLine="567"/>
        <w:jc w:val="both"/>
        <w:rPr>
          <w:rFonts w:ascii="GHEA Grapalat" w:hAnsi="GHEA Grapalat" w:cs="GHEA Grapalat"/>
        </w:rPr>
      </w:pPr>
      <w:r w:rsidRPr="00B4498C">
        <w:rPr>
          <w:rFonts w:ascii="GHEA Grapalat" w:hAnsi="GHEA Grapalat"/>
        </w:rPr>
        <w:t>2.2.2.</w:t>
      </w:r>
      <w:r w:rsidRPr="00B4498C">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B4498C" w:rsidRDefault="00455805" w:rsidP="00455805">
      <w:pPr>
        <w:widowControl w:val="0"/>
        <w:tabs>
          <w:tab w:val="left" w:pos="1134"/>
        </w:tabs>
        <w:spacing w:after="160"/>
        <w:ind w:firstLine="567"/>
        <w:jc w:val="both"/>
        <w:rPr>
          <w:rFonts w:ascii="GHEA Grapalat" w:hAnsi="GHEA Grapalat"/>
        </w:rPr>
      </w:pPr>
      <w:r w:rsidRPr="00B4498C">
        <w:rPr>
          <w:rFonts w:ascii="GHEA Grapalat" w:hAnsi="GHEA Grapalat"/>
        </w:rPr>
        <w:t>2.3.</w:t>
      </w:r>
      <w:r w:rsidRPr="00B4498C">
        <w:rPr>
          <w:rFonts w:ascii="GHEA Grapalat" w:hAnsi="GHEA Grapalat"/>
        </w:rPr>
        <w:tab/>
        <w:t xml:space="preserve">Споры, возникшие в связи с настоящим Соглашением, разрешаются </w:t>
      </w:r>
      <w:r w:rsidRPr="00B4498C">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B4498C" w:rsidRDefault="00455805" w:rsidP="00455805">
      <w:pPr>
        <w:widowControl w:val="0"/>
        <w:spacing w:after="160"/>
        <w:ind w:firstLine="567"/>
        <w:jc w:val="center"/>
        <w:rPr>
          <w:rFonts w:ascii="GHEA Grapalat" w:hAnsi="GHEA Grapalat"/>
          <w:b/>
        </w:rPr>
      </w:pPr>
      <w:r w:rsidRPr="00B4498C">
        <w:rPr>
          <w:rFonts w:ascii="GHEA Grapalat" w:hAnsi="GHEA Grapalat"/>
          <w:b/>
        </w:rPr>
        <w:t>3. Адрес, банковские реквизиты Компании</w:t>
      </w:r>
    </w:p>
    <w:p w14:paraId="61C278C6"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7CA029C1"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наименование компании</w:t>
      </w:r>
    </w:p>
    <w:p w14:paraId="276ECB8C"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60838C34"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адрес компании</w:t>
      </w:r>
    </w:p>
    <w:p w14:paraId="31A698A2"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5F3A4E59"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наименование обслуживающего компанию банка</w:t>
      </w:r>
    </w:p>
    <w:p w14:paraId="5ADCA1D1"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5D38C7EF"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номер банковского счета компании</w:t>
      </w:r>
    </w:p>
    <w:p w14:paraId="665B0313"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4C91D548"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учетный номер налогоплательщика компании</w:t>
      </w:r>
    </w:p>
    <w:p w14:paraId="11AFFBC8" w14:textId="77777777" w:rsidR="00455805" w:rsidRPr="00B4498C" w:rsidRDefault="00455805" w:rsidP="00455805">
      <w:pPr>
        <w:widowControl w:val="0"/>
        <w:jc w:val="both"/>
        <w:rPr>
          <w:rFonts w:ascii="GHEA Grapalat" w:hAnsi="GHEA Grapalat"/>
        </w:rPr>
      </w:pPr>
      <w:r w:rsidRPr="00B4498C">
        <w:rPr>
          <w:rFonts w:ascii="GHEA Grapalat" w:hAnsi="GHEA Grapalat"/>
        </w:rPr>
        <w:t>_______________________________________</w:t>
      </w:r>
    </w:p>
    <w:p w14:paraId="275AEC38" w14:textId="77777777" w:rsidR="00455805" w:rsidRPr="00B4498C" w:rsidRDefault="00455805" w:rsidP="00455805">
      <w:pPr>
        <w:widowControl w:val="0"/>
        <w:spacing w:after="160"/>
        <w:ind w:right="4250"/>
        <w:jc w:val="center"/>
        <w:rPr>
          <w:rFonts w:ascii="GHEA Grapalat" w:hAnsi="GHEA Grapalat"/>
          <w:vertAlign w:val="superscript"/>
        </w:rPr>
      </w:pPr>
      <w:r w:rsidRPr="00B4498C">
        <w:rPr>
          <w:rFonts w:ascii="GHEA Grapalat" w:hAnsi="GHEA Grapalat"/>
          <w:vertAlign w:val="superscript"/>
        </w:rPr>
        <w:t>имя, фамилия и подпись директора компании</w:t>
      </w:r>
    </w:p>
    <w:p w14:paraId="6624DB89" w14:textId="77777777" w:rsidR="00455805" w:rsidRPr="00B4498C" w:rsidRDefault="00455805" w:rsidP="00455805">
      <w:pPr>
        <w:widowControl w:val="0"/>
        <w:spacing w:after="160"/>
        <w:rPr>
          <w:rFonts w:ascii="GHEA Grapalat" w:hAnsi="GHEA Grapalat"/>
        </w:rPr>
      </w:pPr>
      <w:r w:rsidRPr="00B4498C">
        <w:rPr>
          <w:rFonts w:ascii="GHEA Grapalat" w:hAnsi="GHEA Grapalat"/>
        </w:rPr>
        <w:t>День/месяц/год                                                                                    М. П.</w:t>
      </w:r>
    </w:p>
    <w:p w14:paraId="2F0703A4" w14:textId="77777777" w:rsidR="00455805" w:rsidRPr="00B4498C" w:rsidRDefault="00455805" w:rsidP="00455805">
      <w:pPr>
        <w:widowControl w:val="0"/>
        <w:spacing w:after="160"/>
        <w:jc w:val="center"/>
        <w:rPr>
          <w:rFonts w:ascii="GHEA Grapalat" w:hAnsi="GHEA Grapalat" w:cs="Sylfaen"/>
        </w:rPr>
      </w:pPr>
    </w:p>
    <w:p w14:paraId="3B23817F" w14:textId="77777777" w:rsidR="00455805" w:rsidRPr="00B4498C" w:rsidRDefault="00455805" w:rsidP="00455805">
      <w:pPr>
        <w:rPr>
          <w:rFonts w:ascii="GHEA Grapalat" w:hAnsi="GHEA Grapalat" w:cs="Sylfaen"/>
        </w:rPr>
      </w:pPr>
    </w:p>
    <w:p w14:paraId="5C2BB396" w14:textId="77777777" w:rsidR="00455805" w:rsidRPr="00B4498C"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B4498C"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B4498C" w:rsidRDefault="00455805" w:rsidP="00455805">
            <w:pPr>
              <w:widowControl w:val="0"/>
              <w:tabs>
                <w:tab w:val="left" w:pos="3402"/>
              </w:tabs>
              <w:spacing w:after="160"/>
              <w:ind w:left="360"/>
              <w:rPr>
                <w:rFonts w:ascii="GHEA Grapalat" w:hAnsi="GHEA Grapalat" w:cs="Sylfaen"/>
                <w:b/>
                <w:bCs/>
                <w:lang w:val="en-US"/>
              </w:rPr>
            </w:pPr>
            <w:r w:rsidRPr="00B4498C">
              <w:rPr>
                <w:rFonts w:ascii="GHEA Grapalat" w:hAnsi="GHEA Grapalat"/>
                <w:b/>
                <w:lang w:val="en-US"/>
              </w:rPr>
              <w:lastRenderedPageBreak/>
              <w:t>1.</w:t>
            </w:r>
            <w:r w:rsidRPr="00B4498C">
              <w:rPr>
                <w:rFonts w:ascii="GHEA Grapalat" w:hAnsi="GHEA Grapalat"/>
                <w:b/>
                <w:lang w:val="en-US"/>
              </w:rPr>
              <w:tab/>
            </w:r>
            <w:r w:rsidRPr="00B4498C">
              <w:rPr>
                <w:rFonts w:ascii="GHEA Grapalat" w:hAnsi="GHEA Grapalat"/>
                <w:b/>
              </w:rPr>
              <w:t xml:space="preserve">ПЛАТЕЖНОЕ ТРЕБОВАНИЕ </w:t>
            </w:r>
            <w:r w:rsidRPr="00B4498C">
              <w:rPr>
                <w:rFonts w:ascii="GHEA Grapalat" w:hAnsi="GHEA Grapalat"/>
                <w:b/>
                <w:lang w:val="en-US"/>
              </w:rPr>
              <w:t>*</w:t>
            </w:r>
          </w:p>
        </w:tc>
      </w:tr>
      <w:tr w:rsidR="00455805" w:rsidRPr="00B4498C"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B4498C" w:rsidRDefault="00455805" w:rsidP="00455805">
            <w:pPr>
              <w:widowControl w:val="0"/>
              <w:tabs>
                <w:tab w:val="left" w:pos="855"/>
              </w:tabs>
              <w:spacing w:after="160"/>
              <w:ind w:left="360"/>
              <w:rPr>
                <w:rFonts w:ascii="GHEA Grapalat" w:hAnsi="GHEA Grapalat" w:cs="Sylfaen"/>
              </w:rPr>
            </w:pPr>
            <w:r w:rsidRPr="00B4498C">
              <w:rPr>
                <w:rFonts w:ascii="GHEA Grapalat" w:hAnsi="GHEA Grapalat"/>
              </w:rPr>
              <w:t>2.</w:t>
            </w:r>
            <w:r w:rsidRPr="00B4498C">
              <w:rPr>
                <w:rFonts w:ascii="GHEA Grapalat" w:hAnsi="GHEA Grapalat"/>
              </w:rPr>
              <w:tab/>
              <w:t xml:space="preserve">Номер </w:t>
            </w:r>
          </w:p>
        </w:tc>
      </w:tr>
      <w:tr w:rsidR="00455805" w:rsidRPr="00B4498C"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B4498C" w:rsidRDefault="00455805" w:rsidP="00455805">
            <w:pPr>
              <w:widowControl w:val="0"/>
              <w:tabs>
                <w:tab w:val="left" w:pos="3390"/>
              </w:tabs>
              <w:spacing w:after="160"/>
              <w:ind w:left="322"/>
              <w:rPr>
                <w:rFonts w:ascii="GHEA Grapalat" w:hAnsi="GHEA Grapalat" w:cs="Sylfaen"/>
              </w:rPr>
            </w:pPr>
            <w:r w:rsidRPr="00B4498C">
              <w:rPr>
                <w:rFonts w:ascii="GHEA Grapalat" w:hAnsi="GHEA Grapalat"/>
              </w:rPr>
              <w:t>3</w:t>
            </w:r>
            <w:r w:rsidRPr="00B4498C">
              <w:rPr>
                <w:rFonts w:ascii="GHEA Grapalat" w:hAnsi="GHEA Grapalat"/>
              </w:rPr>
              <w:tab/>
              <w:t>Дата представления: "___" ___ 20___г.</w:t>
            </w:r>
          </w:p>
        </w:tc>
      </w:tr>
      <w:tr w:rsidR="00455805" w:rsidRPr="00B4498C"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4.</w:t>
            </w:r>
            <w:r w:rsidRPr="00B4498C">
              <w:rPr>
                <w:rFonts w:ascii="GHEA Grapalat" w:hAnsi="GHEA Grapalat"/>
              </w:rPr>
              <w:tab/>
              <w:t>Наименование, или имя, фамилия плательщика (Компания:</w:t>
            </w:r>
          </w:p>
        </w:tc>
      </w:tr>
      <w:tr w:rsidR="00455805" w:rsidRPr="00B4498C"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5.</w:t>
            </w:r>
            <w:r w:rsidRPr="00B4498C">
              <w:rPr>
                <w:rFonts w:ascii="GHEA Grapalat" w:hAnsi="GHEA Grapalat"/>
              </w:rPr>
              <w:tab/>
              <w:t>Обслуживающая плательщика Финансовая организация (банк):</w:t>
            </w:r>
          </w:p>
        </w:tc>
      </w:tr>
      <w:tr w:rsidR="00455805" w:rsidRPr="00B4498C"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6.</w:t>
            </w:r>
            <w:r w:rsidRPr="00B4498C">
              <w:rPr>
                <w:rFonts w:ascii="GHEA Grapalat" w:hAnsi="GHEA Grapalat"/>
              </w:rPr>
              <w:tab/>
              <w:t>Номер счета плательщика:</w:t>
            </w:r>
          </w:p>
        </w:tc>
      </w:tr>
      <w:tr w:rsidR="00455805" w:rsidRPr="00B4498C"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7.</w:t>
            </w:r>
            <w:r w:rsidRPr="00B4498C">
              <w:rPr>
                <w:rFonts w:ascii="GHEA Grapalat" w:hAnsi="GHEA Grapalat"/>
              </w:rPr>
              <w:tab/>
              <w:t>УНН плательщика:</w:t>
            </w:r>
          </w:p>
        </w:tc>
      </w:tr>
      <w:tr w:rsidR="00455805" w:rsidRPr="00B4498C"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8.</w:t>
            </w:r>
            <w:r w:rsidRPr="00B4498C">
              <w:rPr>
                <w:rFonts w:ascii="GHEA Grapalat" w:hAnsi="GHEA Grapalat"/>
              </w:rPr>
              <w:tab/>
              <w:t>НЗОУ плательщика:</w:t>
            </w:r>
          </w:p>
        </w:tc>
      </w:tr>
      <w:tr w:rsidR="00455805" w:rsidRPr="00B4498C"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9.</w:t>
            </w:r>
            <w:r w:rsidRPr="00B4498C">
              <w:rPr>
                <w:rFonts w:ascii="GHEA Grapalat" w:hAnsi="GHEA Grapalat"/>
              </w:rPr>
              <w:tab/>
              <w:t xml:space="preserve">Наименование, или имя, фамилия бенефициара: </w:t>
            </w:r>
            <w:r w:rsidRPr="00B4498C">
              <w:rPr>
                <w:rFonts w:ascii="GHEA Grapalat" w:hAnsi="GHEA Grapalat"/>
                <w:b/>
              </w:rPr>
              <w:t xml:space="preserve"> Мэрия Еревана</w:t>
            </w:r>
          </w:p>
        </w:tc>
      </w:tr>
      <w:tr w:rsidR="00455805" w:rsidRPr="00B4498C"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10.</w:t>
            </w:r>
            <w:r w:rsidRPr="00B4498C">
              <w:rPr>
                <w:rFonts w:ascii="GHEA Grapalat" w:hAnsi="GHEA Grapalat"/>
              </w:rPr>
              <w:tab/>
              <w:t>НЗОУ бенефициара (не заполняется)</w:t>
            </w:r>
          </w:p>
        </w:tc>
      </w:tr>
      <w:tr w:rsidR="00455805" w:rsidRPr="00B4498C"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11.</w:t>
            </w:r>
            <w:r w:rsidRPr="00B4498C">
              <w:rPr>
                <w:rFonts w:ascii="GHEA Grapalat" w:hAnsi="GHEA Grapalat"/>
              </w:rPr>
              <w:tab/>
              <w:t>УНН бенефициара:</w:t>
            </w:r>
            <w:r w:rsidRPr="00B4498C">
              <w:rPr>
                <w:rFonts w:ascii="GHEA Grapalat" w:hAnsi="GHEA Grapalat"/>
                <w:b/>
                <w:sz w:val="20"/>
                <w:szCs w:val="20"/>
                <w:lang w:val="hy-AM"/>
              </w:rPr>
              <w:t>02593108</w:t>
            </w:r>
          </w:p>
        </w:tc>
      </w:tr>
      <w:tr w:rsidR="00455805" w:rsidRPr="00B4498C"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12.</w:t>
            </w:r>
            <w:r w:rsidRPr="00B4498C">
              <w:rPr>
                <w:rFonts w:ascii="GHEA Grapalat" w:hAnsi="GHEA Grapalat"/>
              </w:rPr>
              <w:tab/>
              <w:t xml:space="preserve">Обслуживающая бенефициара Финансовая организация (банк): </w:t>
            </w:r>
            <w:r w:rsidRPr="00B4498C">
              <w:rPr>
                <w:rFonts w:ascii="GHEA Grapalat" w:hAnsi="GHEA Grapalat"/>
                <w:b/>
              </w:rPr>
              <w:t>ОПЕРАТИВНОЕ УПРАВЛЕНИЕ МИНИСТЕРСТВА ФИНАНСОВ РА</w:t>
            </w:r>
          </w:p>
        </w:tc>
      </w:tr>
      <w:tr w:rsidR="00455805" w:rsidRPr="00B4498C"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13.</w:t>
            </w:r>
            <w:r w:rsidRPr="00B4498C">
              <w:rPr>
                <w:rFonts w:ascii="GHEA Grapalat" w:hAnsi="GHEA Grapalat"/>
              </w:rPr>
              <w:tab/>
              <w:t>Номер счета бенефициара (сч.№)</w:t>
            </w:r>
            <w:r w:rsidRPr="00B4498C">
              <w:rPr>
                <w:rFonts w:ascii="GHEA Grapalat" w:hAnsi="GHEA Grapalat" w:cs="Arial"/>
                <w:b/>
                <w:sz w:val="20"/>
                <w:szCs w:val="20"/>
                <w:lang w:val="hy-AM"/>
              </w:rPr>
              <w:t>900015211429</w:t>
            </w:r>
          </w:p>
        </w:tc>
      </w:tr>
      <w:tr w:rsidR="00455805" w:rsidRPr="00B4498C"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14.</w:t>
            </w:r>
            <w:r w:rsidRPr="00B4498C">
              <w:rPr>
                <w:rFonts w:ascii="GHEA Grapalat" w:hAnsi="GHEA Grapalat"/>
              </w:rPr>
              <w:tab/>
              <w:t>Сумма (цифрами и прописью):</w:t>
            </w:r>
          </w:p>
        </w:tc>
      </w:tr>
      <w:tr w:rsidR="00455805" w:rsidRPr="00B4498C"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15.</w:t>
            </w:r>
            <w:r w:rsidRPr="00B4498C">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B4498C"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16.</w:t>
            </w:r>
            <w:r w:rsidRPr="00B4498C">
              <w:rPr>
                <w:rFonts w:ascii="GHEA Grapalat" w:hAnsi="GHEA Grapalat"/>
              </w:rPr>
              <w:tab/>
              <w:t>Валюта (прописью и по коду):</w:t>
            </w:r>
          </w:p>
        </w:tc>
      </w:tr>
      <w:tr w:rsidR="00455805" w:rsidRPr="00B4498C"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17.</w:t>
            </w:r>
            <w:r w:rsidRPr="00B4498C">
              <w:rPr>
                <w:rFonts w:ascii="GHEA Grapalat" w:hAnsi="GHEA Grapalat"/>
              </w:rPr>
              <w:tab/>
              <w:t>Цель сделки (уплаты): (для обеспечения исполнения договора)</w:t>
            </w:r>
          </w:p>
        </w:tc>
      </w:tr>
      <w:tr w:rsidR="00455805" w:rsidRPr="00B4498C"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0963E486"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18.</w:t>
            </w:r>
            <w:r w:rsidRPr="00B4498C">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B4498C">
              <w:rPr>
                <w:rFonts w:ascii="GHEA Grapalat" w:hAnsi="GHEA Grapalat"/>
                <w:b/>
                <w:sz w:val="22"/>
                <w:szCs w:val="22"/>
              </w:rPr>
              <w:t xml:space="preserve"> </w:t>
            </w:r>
            <w:r w:rsidR="004E486B" w:rsidRPr="00B4498C">
              <w:rPr>
                <w:rFonts w:ascii="GHEA Grapalat" w:hAnsi="GHEA Grapalat"/>
                <w:b/>
                <w:sz w:val="22"/>
                <w:szCs w:val="22"/>
              </w:rPr>
              <w:t>ԵՔ-ԳՀԽԾՁԲ-</w:t>
            </w:r>
            <w:r w:rsidR="00D20132" w:rsidRPr="00B4498C">
              <w:rPr>
                <w:rFonts w:ascii="GHEA Grapalat" w:hAnsi="GHEA Grapalat"/>
                <w:b/>
                <w:sz w:val="22"/>
                <w:szCs w:val="22"/>
              </w:rPr>
              <w:t>26/13</w:t>
            </w:r>
          </w:p>
        </w:tc>
      </w:tr>
      <w:tr w:rsidR="00455805" w:rsidRPr="00B4498C"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B4498C" w:rsidRDefault="00455805" w:rsidP="00455805">
            <w:pPr>
              <w:widowControl w:val="0"/>
              <w:tabs>
                <w:tab w:val="left" w:pos="855"/>
              </w:tabs>
              <w:spacing w:after="160"/>
              <w:ind w:left="360"/>
              <w:rPr>
                <w:rFonts w:ascii="GHEA Grapalat" w:hAnsi="GHEA Grapalat"/>
              </w:rPr>
            </w:pPr>
            <w:r w:rsidRPr="00B4498C">
              <w:rPr>
                <w:rFonts w:ascii="GHEA Grapalat" w:hAnsi="GHEA Grapalat"/>
              </w:rPr>
              <w:t>19.</w:t>
            </w:r>
            <w:r w:rsidRPr="00B4498C">
              <w:rPr>
                <w:rFonts w:ascii="GHEA Grapalat" w:hAnsi="GHEA Grapalat"/>
                <w:lang w:val="en-US"/>
              </w:rPr>
              <w:tab/>
            </w:r>
            <w:r w:rsidRPr="00B4498C">
              <w:rPr>
                <w:rFonts w:ascii="GHEA Grapalat" w:hAnsi="GHEA Grapalat"/>
              </w:rPr>
              <w:t>Условия оплаты: &lt;акцептованный платеж&gt;</w:t>
            </w:r>
          </w:p>
        </w:tc>
      </w:tr>
      <w:tr w:rsidR="00455805" w:rsidRPr="00B4498C"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B4498C" w:rsidRDefault="00455805" w:rsidP="00455805">
            <w:pPr>
              <w:widowControl w:val="0"/>
              <w:tabs>
                <w:tab w:val="left" w:pos="855"/>
              </w:tabs>
              <w:spacing w:after="160"/>
              <w:ind w:left="360"/>
              <w:rPr>
                <w:rFonts w:ascii="GHEA Grapalat" w:hAnsi="GHEA Grapalat"/>
                <w:lang w:val="en-US"/>
              </w:rPr>
            </w:pPr>
            <w:r w:rsidRPr="00B4498C">
              <w:rPr>
                <w:rFonts w:ascii="GHEA Grapalat" w:hAnsi="GHEA Grapalat"/>
              </w:rPr>
              <w:t>20.</w:t>
            </w:r>
            <w:r w:rsidRPr="00B4498C">
              <w:rPr>
                <w:rFonts w:ascii="GHEA Grapalat" w:hAnsi="GHEA Grapalat"/>
                <w:lang w:val="en-US"/>
              </w:rPr>
              <w:tab/>
            </w:r>
            <w:r w:rsidRPr="00B4498C">
              <w:rPr>
                <w:rFonts w:ascii="GHEA Grapalat" w:hAnsi="GHEA Grapalat"/>
              </w:rPr>
              <w:t>Количество прилагаемых страниц: --- страниц</w:t>
            </w:r>
          </w:p>
        </w:tc>
      </w:tr>
      <w:tr w:rsidR="00455805" w:rsidRPr="00B4498C"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B4498C" w:rsidRDefault="00455805" w:rsidP="00455805">
            <w:pPr>
              <w:widowControl w:val="0"/>
              <w:tabs>
                <w:tab w:val="left" w:pos="851"/>
              </w:tabs>
              <w:spacing w:after="160"/>
              <w:rPr>
                <w:rFonts w:ascii="GHEA Grapalat" w:hAnsi="GHEA Grapalat" w:cs="Sylfaen"/>
              </w:rPr>
            </w:pPr>
            <w:r w:rsidRPr="00B4498C">
              <w:rPr>
                <w:rFonts w:ascii="GHEA Grapalat" w:hAnsi="GHEA Grapalat"/>
              </w:rPr>
              <w:t>22.а.</w:t>
            </w:r>
            <w:r w:rsidRPr="00B4498C">
              <w:rPr>
                <w:rFonts w:ascii="GHEA Grapalat" w:hAnsi="GHEA Grapalat"/>
              </w:rPr>
              <w:tab/>
              <w:t>Подписи бенефициара</w:t>
            </w:r>
          </w:p>
          <w:p w14:paraId="06A23026" w14:textId="77777777" w:rsidR="00455805" w:rsidRPr="00B4498C" w:rsidRDefault="00455805" w:rsidP="00455805">
            <w:pPr>
              <w:widowControl w:val="0"/>
              <w:spacing w:after="160"/>
              <w:rPr>
                <w:rFonts w:ascii="GHEA Grapalat" w:hAnsi="GHEA Grapalat" w:cs="Sylfaen"/>
              </w:rPr>
            </w:pPr>
          </w:p>
          <w:p w14:paraId="171DE47E" w14:textId="77777777" w:rsidR="00455805" w:rsidRPr="00B4498C" w:rsidRDefault="00455805" w:rsidP="00455805">
            <w:pPr>
              <w:widowControl w:val="0"/>
              <w:spacing w:after="160"/>
              <w:jc w:val="right"/>
              <w:rPr>
                <w:rFonts w:ascii="GHEA Grapalat" w:hAnsi="GHEA Grapalat" w:cs="Tahoma"/>
              </w:rPr>
            </w:pPr>
            <w:r w:rsidRPr="00B4498C">
              <w:rPr>
                <w:rFonts w:ascii="GHEA Grapalat" w:hAnsi="GHEA Grapalat"/>
              </w:rPr>
              <w:t>/____________________/</w:t>
            </w:r>
          </w:p>
          <w:p w14:paraId="70D38293" w14:textId="77777777" w:rsidR="00455805" w:rsidRPr="00B4498C" w:rsidRDefault="00455805" w:rsidP="00455805">
            <w:pPr>
              <w:widowControl w:val="0"/>
              <w:spacing w:after="160"/>
              <w:rPr>
                <w:rFonts w:ascii="GHEA Grapalat" w:hAnsi="GHEA Grapalat" w:cs="Sylfaen"/>
              </w:rPr>
            </w:pPr>
          </w:p>
          <w:p w14:paraId="7D452235" w14:textId="77777777" w:rsidR="00455805" w:rsidRPr="00B4498C" w:rsidRDefault="00455805" w:rsidP="00455805">
            <w:pPr>
              <w:widowControl w:val="0"/>
              <w:spacing w:after="160"/>
              <w:jc w:val="right"/>
              <w:rPr>
                <w:rFonts w:ascii="GHEA Grapalat" w:hAnsi="GHEA Grapalat" w:cs="Sylfaen"/>
              </w:rPr>
            </w:pPr>
            <w:r w:rsidRPr="00B4498C">
              <w:rPr>
                <w:rFonts w:ascii="GHEA Grapalat" w:hAnsi="GHEA Grapalat"/>
              </w:rPr>
              <w:t>/____________________/</w:t>
            </w:r>
          </w:p>
          <w:p w14:paraId="603E3F2B" w14:textId="77777777" w:rsidR="00455805" w:rsidRPr="00B4498C" w:rsidRDefault="00455805" w:rsidP="00455805">
            <w:pPr>
              <w:widowControl w:val="0"/>
              <w:spacing w:after="160"/>
              <w:rPr>
                <w:rFonts w:ascii="GHEA Grapalat" w:hAnsi="GHEA Grapalat" w:cs="Sylfaen"/>
              </w:rPr>
            </w:pPr>
          </w:p>
          <w:p w14:paraId="4F0A2E76" w14:textId="77777777" w:rsidR="00455805" w:rsidRPr="00B4498C" w:rsidRDefault="00455805" w:rsidP="00455805">
            <w:pPr>
              <w:widowControl w:val="0"/>
              <w:tabs>
                <w:tab w:val="left" w:pos="4545"/>
              </w:tabs>
              <w:spacing w:after="160"/>
              <w:rPr>
                <w:rFonts w:ascii="GHEA Grapalat" w:hAnsi="GHEA Grapalat" w:cs="Sylfaen"/>
              </w:rPr>
            </w:pPr>
            <w:r w:rsidRPr="00B4498C">
              <w:rPr>
                <w:rFonts w:ascii="GHEA Grapalat" w:hAnsi="GHEA Grapalat"/>
              </w:rPr>
              <w:t>22.б.</w:t>
            </w:r>
            <w:r w:rsidRPr="00B4498C">
              <w:rPr>
                <w:rFonts w:ascii="GHEA Grapalat" w:hAnsi="GHEA Grapalat"/>
              </w:rPr>
              <w:tab/>
              <w:t>М. П.</w:t>
            </w:r>
          </w:p>
          <w:p w14:paraId="54A5368A" w14:textId="77777777" w:rsidR="00455805" w:rsidRPr="00B4498C"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B4498C" w:rsidRDefault="00455805" w:rsidP="00455805">
            <w:pPr>
              <w:widowControl w:val="0"/>
              <w:tabs>
                <w:tab w:val="left" w:pos="905"/>
              </w:tabs>
              <w:spacing w:after="160"/>
              <w:rPr>
                <w:rFonts w:ascii="GHEA Grapalat" w:hAnsi="GHEA Grapalat" w:cs="Sylfaen"/>
              </w:rPr>
            </w:pPr>
            <w:r w:rsidRPr="00B4498C">
              <w:rPr>
                <w:rFonts w:ascii="GHEA Grapalat" w:hAnsi="GHEA Grapalat"/>
              </w:rPr>
              <w:t>21.а.</w:t>
            </w:r>
            <w:r w:rsidRPr="00B4498C">
              <w:rPr>
                <w:rFonts w:ascii="GHEA Grapalat" w:hAnsi="GHEA Grapalat"/>
              </w:rPr>
              <w:tab/>
            </w:r>
            <w:r w:rsidRPr="00B4498C">
              <w:rPr>
                <w:rFonts w:ascii="Courier New" w:hAnsi="Courier New"/>
              </w:rPr>
              <w:t> </w:t>
            </w:r>
            <w:r w:rsidRPr="00B4498C">
              <w:rPr>
                <w:rFonts w:ascii="GHEA Grapalat" w:hAnsi="GHEA Grapalat"/>
              </w:rPr>
              <w:t>Подписи плательщика:</w:t>
            </w:r>
          </w:p>
          <w:p w14:paraId="28EE53E8" w14:textId="77777777" w:rsidR="00455805" w:rsidRPr="00B4498C" w:rsidRDefault="00455805" w:rsidP="00455805">
            <w:pPr>
              <w:widowControl w:val="0"/>
              <w:spacing w:after="160"/>
              <w:rPr>
                <w:rFonts w:ascii="GHEA Grapalat" w:hAnsi="GHEA Grapalat" w:cs="Sylfaen"/>
              </w:rPr>
            </w:pPr>
          </w:p>
          <w:p w14:paraId="5A15B708" w14:textId="77777777" w:rsidR="00455805" w:rsidRPr="00B4498C" w:rsidRDefault="00455805" w:rsidP="00455805">
            <w:pPr>
              <w:widowControl w:val="0"/>
              <w:spacing w:after="160"/>
              <w:jc w:val="right"/>
              <w:rPr>
                <w:rFonts w:ascii="GHEA Grapalat" w:hAnsi="GHEA Grapalat" w:cs="Sylfaen"/>
              </w:rPr>
            </w:pPr>
            <w:r w:rsidRPr="00B4498C">
              <w:rPr>
                <w:rFonts w:ascii="GHEA Grapalat" w:hAnsi="GHEA Grapalat"/>
              </w:rPr>
              <w:t>/____________________/</w:t>
            </w:r>
          </w:p>
          <w:p w14:paraId="0E1BA040" w14:textId="77777777" w:rsidR="00455805" w:rsidRPr="00B4498C" w:rsidRDefault="00455805" w:rsidP="00455805">
            <w:pPr>
              <w:widowControl w:val="0"/>
              <w:spacing w:after="160"/>
              <w:jc w:val="right"/>
              <w:rPr>
                <w:rFonts w:ascii="GHEA Grapalat" w:hAnsi="GHEA Grapalat" w:cs="Tahoma"/>
              </w:rPr>
            </w:pPr>
          </w:p>
          <w:p w14:paraId="54DF71C5" w14:textId="77777777" w:rsidR="00455805" w:rsidRPr="00B4498C" w:rsidRDefault="00455805" w:rsidP="00455805">
            <w:pPr>
              <w:widowControl w:val="0"/>
              <w:spacing w:after="160"/>
              <w:jc w:val="right"/>
              <w:rPr>
                <w:rFonts w:ascii="GHEA Grapalat" w:hAnsi="GHEA Grapalat" w:cs="Sylfaen"/>
              </w:rPr>
            </w:pPr>
            <w:r w:rsidRPr="00B4498C">
              <w:rPr>
                <w:rFonts w:ascii="GHEA Grapalat" w:hAnsi="GHEA Grapalat"/>
              </w:rPr>
              <w:t>/____________________/</w:t>
            </w:r>
          </w:p>
          <w:p w14:paraId="1B1C6717" w14:textId="77777777" w:rsidR="00455805" w:rsidRPr="00B4498C" w:rsidRDefault="00455805" w:rsidP="00455805">
            <w:pPr>
              <w:widowControl w:val="0"/>
              <w:spacing w:after="160"/>
              <w:rPr>
                <w:rFonts w:ascii="GHEA Grapalat" w:hAnsi="GHEA Grapalat" w:cs="Sylfaen"/>
              </w:rPr>
            </w:pPr>
          </w:p>
          <w:p w14:paraId="2BAB8CA3" w14:textId="77777777" w:rsidR="00455805" w:rsidRPr="00B4498C" w:rsidRDefault="00455805" w:rsidP="00455805">
            <w:pPr>
              <w:widowControl w:val="0"/>
              <w:tabs>
                <w:tab w:val="left" w:pos="4539"/>
              </w:tabs>
              <w:spacing w:after="160"/>
              <w:rPr>
                <w:rFonts w:ascii="GHEA Grapalat" w:hAnsi="GHEA Grapalat" w:cs="Sylfaen"/>
              </w:rPr>
            </w:pPr>
            <w:r w:rsidRPr="00B4498C">
              <w:rPr>
                <w:rFonts w:ascii="GHEA Grapalat" w:hAnsi="GHEA Grapalat"/>
              </w:rPr>
              <w:t>21.б.</w:t>
            </w:r>
            <w:r w:rsidRPr="00B4498C">
              <w:rPr>
                <w:rFonts w:ascii="GHEA Grapalat" w:hAnsi="GHEA Grapalat"/>
              </w:rPr>
              <w:tab/>
              <w:t>М. П.</w:t>
            </w:r>
          </w:p>
        </w:tc>
      </w:tr>
      <w:tr w:rsidR="00455805" w:rsidRPr="00B4498C"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B4498C" w:rsidRDefault="00455805" w:rsidP="00455805">
            <w:pPr>
              <w:widowControl w:val="0"/>
              <w:spacing w:after="160"/>
              <w:rPr>
                <w:rFonts w:ascii="GHEA Grapalat" w:hAnsi="GHEA Grapalat" w:cs="Tahoma"/>
              </w:rPr>
            </w:pPr>
            <w:r w:rsidRPr="00B4498C">
              <w:rPr>
                <w:rFonts w:ascii="GHEA Grapalat" w:hAnsi="GHEA Grapalat"/>
              </w:rPr>
              <w:lastRenderedPageBreak/>
              <w:t>24.а.</w:t>
            </w:r>
            <w:r w:rsidRPr="00B4498C">
              <w:rPr>
                <w:rFonts w:ascii="GHEA Grapalat" w:hAnsi="GHEA Grapalat"/>
              </w:rPr>
              <w:tab/>
              <w:t xml:space="preserve"> Обслуживающая бенефициара финансовая организация </w:t>
            </w:r>
          </w:p>
          <w:p w14:paraId="5C8AEC7B" w14:textId="77777777" w:rsidR="00455805" w:rsidRPr="00B4498C" w:rsidRDefault="00455805" w:rsidP="00455805">
            <w:pPr>
              <w:widowControl w:val="0"/>
              <w:spacing w:after="160"/>
              <w:rPr>
                <w:rFonts w:ascii="GHEA Grapalat" w:hAnsi="GHEA Grapalat"/>
              </w:rPr>
            </w:pPr>
          </w:p>
          <w:p w14:paraId="589F02CC" w14:textId="77777777" w:rsidR="00455805" w:rsidRPr="00B4498C" w:rsidRDefault="00455805" w:rsidP="00455805">
            <w:pPr>
              <w:widowControl w:val="0"/>
              <w:jc w:val="right"/>
              <w:rPr>
                <w:rFonts w:ascii="GHEA Grapalat" w:hAnsi="GHEA Grapalat" w:cs="Tahoma"/>
              </w:rPr>
            </w:pPr>
            <w:r w:rsidRPr="00B4498C">
              <w:rPr>
                <w:rFonts w:ascii="GHEA Grapalat" w:hAnsi="GHEA Grapalat"/>
              </w:rPr>
              <w:t>/____________________/</w:t>
            </w:r>
          </w:p>
          <w:p w14:paraId="673B3D53" w14:textId="77777777" w:rsidR="00455805" w:rsidRPr="00B4498C" w:rsidRDefault="00455805" w:rsidP="00455805">
            <w:pPr>
              <w:widowControl w:val="0"/>
              <w:spacing w:after="160"/>
              <w:ind w:left="3828" w:right="13"/>
              <w:jc w:val="both"/>
              <w:rPr>
                <w:rFonts w:ascii="GHEA Grapalat" w:hAnsi="GHEA Grapalat" w:cs="Sylfaen"/>
                <w:vertAlign w:val="superscript"/>
              </w:rPr>
            </w:pPr>
            <w:r w:rsidRPr="00B4498C">
              <w:rPr>
                <w:rFonts w:ascii="GHEA Grapalat" w:hAnsi="GHEA Grapalat"/>
                <w:vertAlign w:val="superscript"/>
              </w:rPr>
              <w:t>подпись/</w:t>
            </w:r>
          </w:p>
          <w:p w14:paraId="66AC8499" w14:textId="77777777" w:rsidR="00455805" w:rsidRPr="00B4498C" w:rsidRDefault="00455805" w:rsidP="00455805">
            <w:pPr>
              <w:widowControl w:val="0"/>
              <w:spacing w:after="160"/>
              <w:rPr>
                <w:rFonts w:ascii="GHEA Grapalat" w:hAnsi="GHEA Grapalat" w:cs="Tahoma"/>
              </w:rPr>
            </w:pPr>
          </w:p>
          <w:p w14:paraId="0367CD8F" w14:textId="77777777" w:rsidR="00455805" w:rsidRPr="00B4498C"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B4498C" w:rsidRDefault="00455805" w:rsidP="00455805">
            <w:pPr>
              <w:widowControl w:val="0"/>
              <w:spacing w:after="160"/>
              <w:rPr>
                <w:rFonts w:ascii="GHEA Grapalat" w:hAnsi="GHEA Grapalat" w:cs="Tahoma"/>
              </w:rPr>
            </w:pPr>
            <w:r w:rsidRPr="00B4498C">
              <w:rPr>
                <w:rFonts w:ascii="GHEA Grapalat" w:hAnsi="GHEA Grapalat"/>
              </w:rPr>
              <w:t>23.а.</w:t>
            </w:r>
            <w:r w:rsidRPr="00B4498C">
              <w:rPr>
                <w:rFonts w:ascii="GHEA Grapalat" w:hAnsi="GHEA Grapalat"/>
              </w:rPr>
              <w:tab/>
              <w:t xml:space="preserve"> Обслуживающая плательщика финансовая организация </w:t>
            </w:r>
          </w:p>
          <w:p w14:paraId="47C98A36" w14:textId="77777777" w:rsidR="00455805" w:rsidRPr="00B4498C" w:rsidRDefault="00455805" w:rsidP="00455805">
            <w:pPr>
              <w:widowControl w:val="0"/>
              <w:spacing w:after="160"/>
              <w:rPr>
                <w:rFonts w:ascii="GHEA Grapalat" w:hAnsi="GHEA Grapalat" w:cs="Tahoma"/>
              </w:rPr>
            </w:pPr>
          </w:p>
          <w:p w14:paraId="19C815C8" w14:textId="77777777" w:rsidR="00455805" w:rsidRPr="00B4498C" w:rsidRDefault="00455805" w:rsidP="00455805">
            <w:pPr>
              <w:widowControl w:val="0"/>
              <w:jc w:val="right"/>
              <w:rPr>
                <w:rFonts w:ascii="GHEA Grapalat" w:hAnsi="GHEA Grapalat" w:cs="Tahoma"/>
              </w:rPr>
            </w:pPr>
            <w:r w:rsidRPr="00B4498C">
              <w:rPr>
                <w:rFonts w:ascii="GHEA Grapalat" w:hAnsi="GHEA Grapalat"/>
              </w:rPr>
              <w:t>/____________________/</w:t>
            </w:r>
          </w:p>
          <w:p w14:paraId="2BF85D2B" w14:textId="77777777" w:rsidR="00455805" w:rsidRPr="00B4498C" w:rsidRDefault="00455805" w:rsidP="00455805">
            <w:pPr>
              <w:widowControl w:val="0"/>
              <w:spacing w:after="160"/>
              <w:ind w:right="983"/>
              <w:jc w:val="right"/>
              <w:rPr>
                <w:rFonts w:ascii="GHEA Grapalat" w:hAnsi="GHEA Grapalat" w:cs="Sylfaen"/>
                <w:vertAlign w:val="superscript"/>
              </w:rPr>
            </w:pPr>
            <w:r w:rsidRPr="00B4498C">
              <w:rPr>
                <w:rFonts w:ascii="GHEA Grapalat" w:hAnsi="GHEA Grapalat"/>
                <w:vertAlign w:val="superscript"/>
              </w:rPr>
              <w:t>/подпись/</w:t>
            </w:r>
          </w:p>
          <w:p w14:paraId="721B0758" w14:textId="77777777" w:rsidR="00455805" w:rsidRPr="00B4498C" w:rsidRDefault="00455805" w:rsidP="00455805">
            <w:pPr>
              <w:widowControl w:val="0"/>
              <w:spacing w:after="160"/>
              <w:rPr>
                <w:rFonts w:ascii="GHEA Grapalat" w:hAnsi="GHEA Grapalat" w:cs="Arial"/>
              </w:rPr>
            </w:pPr>
          </w:p>
        </w:tc>
      </w:tr>
      <w:tr w:rsidR="00455805" w:rsidRPr="00B4498C"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B4498C" w:rsidRDefault="00455805" w:rsidP="00455805">
            <w:pPr>
              <w:widowControl w:val="0"/>
              <w:tabs>
                <w:tab w:val="left" w:pos="4678"/>
              </w:tabs>
              <w:spacing w:after="160"/>
              <w:rPr>
                <w:rFonts w:ascii="GHEA Grapalat" w:hAnsi="GHEA Grapalat" w:cs="Sylfaen"/>
              </w:rPr>
            </w:pPr>
            <w:r w:rsidRPr="00B4498C">
              <w:rPr>
                <w:rFonts w:ascii="GHEA Grapalat" w:hAnsi="GHEA Grapalat"/>
              </w:rPr>
              <w:t>24.б.</w:t>
            </w:r>
            <w:r w:rsidRPr="00B4498C">
              <w:rPr>
                <w:rFonts w:ascii="GHEA Grapalat" w:hAnsi="GHEA Grapalat"/>
              </w:rPr>
              <w:tab/>
              <w:t>М. П.</w:t>
            </w:r>
          </w:p>
          <w:p w14:paraId="5CCADE4A" w14:textId="77777777" w:rsidR="00455805" w:rsidRPr="00B4498C" w:rsidRDefault="00455805" w:rsidP="00455805">
            <w:pPr>
              <w:widowControl w:val="0"/>
              <w:spacing w:after="160"/>
              <w:rPr>
                <w:rFonts w:ascii="GHEA Grapalat" w:hAnsi="GHEA Grapalat" w:cs="Sylfaen"/>
              </w:rPr>
            </w:pPr>
          </w:p>
          <w:p w14:paraId="6DBEAD59" w14:textId="77777777" w:rsidR="00455805" w:rsidRPr="00B4498C" w:rsidRDefault="00455805" w:rsidP="00455805">
            <w:pPr>
              <w:widowControl w:val="0"/>
              <w:spacing w:after="160"/>
              <w:ind w:right="155"/>
              <w:jc w:val="right"/>
              <w:rPr>
                <w:rFonts w:ascii="GHEA Grapalat" w:hAnsi="GHEA Grapalat" w:cs="Sylfaen"/>
                <w:lang w:val="en-US"/>
              </w:rPr>
            </w:pPr>
            <w:r w:rsidRPr="00B4498C">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B4498C" w:rsidRDefault="00455805" w:rsidP="00455805">
            <w:pPr>
              <w:widowControl w:val="0"/>
              <w:tabs>
                <w:tab w:val="left" w:pos="4554"/>
              </w:tabs>
              <w:spacing w:after="160"/>
              <w:rPr>
                <w:rFonts w:ascii="GHEA Grapalat" w:hAnsi="GHEA Grapalat" w:cs="Sylfaen"/>
              </w:rPr>
            </w:pPr>
            <w:r w:rsidRPr="00B4498C">
              <w:rPr>
                <w:rFonts w:ascii="GHEA Grapalat" w:hAnsi="GHEA Grapalat"/>
              </w:rPr>
              <w:t>23.б.</w:t>
            </w:r>
            <w:r w:rsidRPr="00B4498C">
              <w:rPr>
                <w:rFonts w:ascii="GHEA Grapalat" w:hAnsi="GHEA Grapalat"/>
              </w:rPr>
              <w:tab/>
              <w:t>М. П.</w:t>
            </w:r>
          </w:p>
          <w:p w14:paraId="5DD7641B" w14:textId="77777777" w:rsidR="00455805" w:rsidRPr="00B4498C" w:rsidRDefault="00455805" w:rsidP="00455805">
            <w:pPr>
              <w:widowControl w:val="0"/>
              <w:spacing w:after="160"/>
              <w:rPr>
                <w:rFonts w:ascii="GHEA Grapalat" w:hAnsi="GHEA Grapalat"/>
              </w:rPr>
            </w:pPr>
          </w:p>
          <w:p w14:paraId="2B285273" w14:textId="77777777" w:rsidR="00455805" w:rsidRPr="00B4498C" w:rsidRDefault="00455805" w:rsidP="00455805">
            <w:pPr>
              <w:widowControl w:val="0"/>
              <w:spacing w:after="160"/>
              <w:jc w:val="right"/>
              <w:rPr>
                <w:rFonts w:ascii="GHEA Grapalat" w:hAnsi="GHEA Grapalat" w:cs="Sylfaen"/>
              </w:rPr>
            </w:pPr>
            <w:r w:rsidRPr="00B4498C">
              <w:rPr>
                <w:rFonts w:ascii="GHEA Grapalat" w:hAnsi="GHEA Grapalat"/>
              </w:rPr>
              <w:t>23.в Дата исполнения: "___" ___ 20___г.</w:t>
            </w:r>
          </w:p>
        </w:tc>
      </w:tr>
    </w:tbl>
    <w:p w14:paraId="40DE4805" w14:textId="77777777" w:rsidR="00455805" w:rsidRPr="00B4498C" w:rsidRDefault="00455805" w:rsidP="00455805">
      <w:pPr>
        <w:widowControl w:val="0"/>
        <w:spacing w:after="160"/>
        <w:jc w:val="center"/>
        <w:rPr>
          <w:rFonts w:ascii="GHEA Grapalat" w:hAnsi="GHEA Grapalat" w:cs="Sylfaen"/>
        </w:rPr>
      </w:pPr>
    </w:p>
    <w:p w14:paraId="2A7DBEF6" w14:textId="77777777" w:rsidR="00455805" w:rsidRPr="00B4498C" w:rsidRDefault="00455805" w:rsidP="00455805">
      <w:pPr>
        <w:rPr>
          <w:rFonts w:ascii="GHEA Grapalat" w:hAnsi="GHEA Grapalat" w:cs="Sylfaen"/>
        </w:rPr>
      </w:pPr>
    </w:p>
    <w:p w14:paraId="3513A05C" w14:textId="77777777" w:rsidR="00455805" w:rsidRPr="00B4498C" w:rsidRDefault="00455805" w:rsidP="00455805">
      <w:pPr>
        <w:rPr>
          <w:rFonts w:ascii="GHEA Grapalat" w:hAnsi="GHEA Grapalat" w:cs="Sylfaen"/>
          <w:lang w:val="hy-AM"/>
        </w:rPr>
      </w:pPr>
    </w:p>
    <w:p w14:paraId="4CFBBDB7" w14:textId="77777777" w:rsidR="00455805" w:rsidRPr="00B4498C" w:rsidRDefault="00455805" w:rsidP="00455805">
      <w:pPr>
        <w:rPr>
          <w:rFonts w:ascii="GHEA Grapalat" w:hAnsi="GHEA Grapalat" w:cs="Sylfaen"/>
          <w:lang w:val="hy-AM"/>
        </w:rPr>
      </w:pPr>
    </w:p>
    <w:p w14:paraId="70A9FC94" w14:textId="77777777" w:rsidR="00455805" w:rsidRPr="00B4498C" w:rsidRDefault="00455805" w:rsidP="00455805">
      <w:pPr>
        <w:rPr>
          <w:rFonts w:ascii="GHEA Grapalat" w:hAnsi="GHEA Grapalat" w:cs="Sylfaen"/>
          <w:lang w:val="hy-AM"/>
        </w:rPr>
      </w:pPr>
    </w:p>
    <w:p w14:paraId="444BB792" w14:textId="77777777" w:rsidR="00455805" w:rsidRPr="00B4498C" w:rsidRDefault="00455805" w:rsidP="00455805">
      <w:pPr>
        <w:rPr>
          <w:rFonts w:ascii="GHEA Grapalat" w:hAnsi="GHEA Grapalat" w:cs="Sylfaen"/>
          <w:lang w:val="hy-AM"/>
        </w:rPr>
      </w:pPr>
    </w:p>
    <w:p w14:paraId="27CE34FB" w14:textId="77777777" w:rsidR="00455805" w:rsidRPr="00B4498C" w:rsidRDefault="00455805" w:rsidP="00455805">
      <w:pPr>
        <w:rPr>
          <w:rFonts w:ascii="GHEA Grapalat" w:hAnsi="GHEA Grapalat" w:cs="Sylfaen"/>
          <w:lang w:val="hy-AM"/>
        </w:rPr>
      </w:pPr>
    </w:p>
    <w:p w14:paraId="2CD34BF7" w14:textId="77777777" w:rsidR="00455805" w:rsidRPr="00B4498C" w:rsidRDefault="00455805" w:rsidP="00455805">
      <w:pPr>
        <w:rPr>
          <w:rFonts w:ascii="GHEA Grapalat" w:hAnsi="GHEA Grapalat" w:cs="Sylfaen"/>
          <w:lang w:val="hy-AM"/>
        </w:rPr>
      </w:pPr>
    </w:p>
    <w:p w14:paraId="411600D9" w14:textId="77777777" w:rsidR="00455805" w:rsidRPr="00B4498C" w:rsidRDefault="00455805" w:rsidP="00455805">
      <w:pPr>
        <w:rPr>
          <w:rFonts w:ascii="GHEA Grapalat" w:hAnsi="GHEA Grapalat" w:cs="Sylfaen"/>
          <w:lang w:val="hy-AM"/>
        </w:rPr>
      </w:pPr>
    </w:p>
    <w:p w14:paraId="042B4E91" w14:textId="77777777" w:rsidR="00455805" w:rsidRPr="00B4498C" w:rsidRDefault="00455805" w:rsidP="00455805">
      <w:pPr>
        <w:rPr>
          <w:rFonts w:ascii="GHEA Grapalat" w:hAnsi="GHEA Grapalat" w:cs="Sylfaen"/>
          <w:lang w:val="hy-AM"/>
        </w:rPr>
      </w:pPr>
    </w:p>
    <w:p w14:paraId="0C71B9F7" w14:textId="77777777" w:rsidR="00455805" w:rsidRPr="00B4498C" w:rsidRDefault="00455805" w:rsidP="00455805">
      <w:pPr>
        <w:rPr>
          <w:rFonts w:ascii="GHEA Grapalat" w:hAnsi="GHEA Grapalat" w:cs="Sylfaen"/>
          <w:lang w:val="hy-AM"/>
        </w:rPr>
      </w:pPr>
    </w:p>
    <w:p w14:paraId="01F7EF6F" w14:textId="77777777" w:rsidR="00455805" w:rsidRPr="00B4498C" w:rsidRDefault="00455805" w:rsidP="00455805">
      <w:pPr>
        <w:rPr>
          <w:rFonts w:ascii="GHEA Grapalat" w:hAnsi="GHEA Grapalat" w:cs="Sylfaen"/>
          <w:lang w:val="hy-AM"/>
        </w:rPr>
      </w:pPr>
    </w:p>
    <w:p w14:paraId="1FA9195E" w14:textId="77777777" w:rsidR="00455805" w:rsidRPr="00B4498C" w:rsidRDefault="00455805" w:rsidP="00455805">
      <w:pPr>
        <w:rPr>
          <w:rFonts w:ascii="GHEA Grapalat" w:hAnsi="GHEA Grapalat" w:cs="Sylfaen"/>
        </w:rPr>
      </w:pPr>
      <w:r w:rsidRPr="00B4498C">
        <w:rPr>
          <w:rFonts w:ascii="GHEA Grapalat" w:hAnsi="GHEA Grapalat" w:cs="Sylfaen"/>
        </w:rPr>
        <w:t xml:space="preserve">*  </w:t>
      </w:r>
      <w:r w:rsidRPr="00B4498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B4498C" w:rsidRDefault="00455805" w:rsidP="00455805">
      <w:pPr>
        <w:rPr>
          <w:rFonts w:ascii="GHEA Grapalat" w:hAnsi="GHEA Grapalat" w:cs="Sylfaen"/>
        </w:rPr>
      </w:pPr>
      <w:r w:rsidRPr="00B4498C">
        <w:rPr>
          <w:rFonts w:ascii="GHEA Grapalat" w:hAnsi="GHEA Grapalat" w:cs="Sylfaen"/>
        </w:rPr>
        <w:br w:type="page"/>
      </w:r>
    </w:p>
    <w:p w14:paraId="4A0ED05B" w14:textId="77777777" w:rsidR="00455805" w:rsidRPr="00B4498C" w:rsidRDefault="00455805" w:rsidP="00455805">
      <w:pPr>
        <w:widowControl w:val="0"/>
        <w:spacing w:after="160"/>
        <w:ind w:left="567" w:right="565"/>
        <w:jc w:val="center"/>
        <w:rPr>
          <w:rFonts w:ascii="GHEA Grapalat" w:hAnsi="GHEA Grapalat"/>
          <w:b/>
        </w:rPr>
      </w:pPr>
      <w:r w:rsidRPr="00B4498C">
        <w:rPr>
          <w:rFonts w:ascii="GHEA Grapalat" w:hAnsi="GHEA Grapalat"/>
          <w:b/>
        </w:rPr>
        <w:lastRenderedPageBreak/>
        <w:t xml:space="preserve">Обязательные реквизиты платежного требования </w:t>
      </w:r>
      <w:r w:rsidRPr="00B4498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B4498C"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Наличие указанного поля/</w:t>
            </w:r>
          </w:p>
          <w:p w14:paraId="2B2F3ABB"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 xml:space="preserve">Требование о заполнении реквизита </w:t>
            </w:r>
          </w:p>
          <w:p w14:paraId="1340EA6B"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Сторона,</w:t>
            </w:r>
          </w:p>
          <w:p w14:paraId="5B8D9296"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 xml:space="preserve">заполняющая реквизит </w:t>
            </w:r>
          </w:p>
          <w:p w14:paraId="613D6692"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бенефициар или плательщик</w:t>
            </w:r>
          </w:p>
          <w:p w14:paraId="0B94E654"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(в связи с процессом закупки)</w:t>
            </w:r>
          </w:p>
        </w:tc>
      </w:tr>
      <w:tr w:rsidR="00455805" w:rsidRPr="00B4498C"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B4498C" w:rsidRDefault="00455805" w:rsidP="00455805">
            <w:pPr>
              <w:widowControl w:val="0"/>
              <w:spacing w:after="120"/>
              <w:jc w:val="center"/>
              <w:rPr>
                <w:rFonts w:ascii="GHEA Grapalat" w:hAnsi="GHEA Grapalat"/>
                <w:b/>
                <w:sz w:val="18"/>
                <w:szCs w:val="18"/>
              </w:rPr>
            </w:pPr>
            <w:r w:rsidRPr="00B4498C">
              <w:rPr>
                <w:rFonts w:ascii="GHEA Grapalat" w:hAnsi="GHEA Grapalat"/>
                <w:b/>
                <w:sz w:val="18"/>
                <w:szCs w:val="18"/>
              </w:rPr>
              <w:t>5</w:t>
            </w:r>
          </w:p>
        </w:tc>
      </w:tr>
      <w:tr w:rsidR="00455805" w:rsidRPr="00B4498C"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на документе заранее заполнено "Платежное требование"</w:t>
            </w:r>
          </w:p>
        </w:tc>
      </w:tr>
      <w:tr w:rsidR="00455805" w:rsidRPr="00B4498C"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B4498C" w:rsidRDefault="00455805" w:rsidP="00455805">
            <w:pPr>
              <w:widowControl w:val="0"/>
              <w:spacing w:after="120"/>
              <w:jc w:val="both"/>
              <w:rPr>
                <w:rFonts w:ascii="GHEA Grapalat" w:hAnsi="GHEA Grapalat"/>
                <w:sz w:val="18"/>
                <w:szCs w:val="18"/>
              </w:rPr>
            </w:pPr>
            <w:r w:rsidRPr="00B4498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B4498C"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B4498C" w:rsidRDefault="00455805" w:rsidP="00455805">
            <w:pPr>
              <w:widowControl w:val="0"/>
              <w:spacing w:after="120"/>
              <w:jc w:val="both"/>
              <w:rPr>
                <w:rFonts w:ascii="GHEA Grapalat" w:hAnsi="GHEA Grapalat"/>
                <w:sz w:val="18"/>
                <w:szCs w:val="18"/>
              </w:rPr>
            </w:pPr>
            <w:r w:rsidRPr="00B4498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7031153F" w14:textId="77777777" w:rsidR="00455805" w:rsidRPr="00B449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B4498C"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B4498C" w:rsidRDefault="00455805" w:rsidP="00455805">
            <w:pPr>
              <w:widowControl w:val="0"/>
              <w:spacing w:after="120"/>
              <w:jc w:val="both"/>
              <w:rPr>
                <w:rFonts w:ascii="GHEA Grapalat" w:hAnsi="GHEA Grapalat"/>
                <w:sz w:val="18"/>
                <w:szCs w:val="18"/>
              </w:rPr>
            </w:pPr>
            <w:r w:rsidRPr="00B4498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06B32E7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плательщиком</w:t>
            </w:r>
          </w:p>
        </w:tc>
      </w:tr>
      <w:tr w:rsidR="00455805" w:rsidRPr="00B4498C"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плательщиком</w:t>
            </w:r>
          </w:p>
        </w:tc>
      </w:tr>
      <w:tr w:rsidR="00455805" w:rsidRPr="00B4498C"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737C939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плательщиком</w:t>
            </w:r>
          </w:p>
        </w:tc>
      </w:tr>
      <w:tr w:rsidR="00455805" w:rsidRPr="00B4498C"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4D86D25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плательщиком</w:t>
            </w:r>
          </w:p>
        </w:tc>
      </w:tr>
      <w:tr w:rsidR="00455805" w:rsidRPr="00B4498C"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5878695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заполняется в установленных нормативными правовыми актами </w:t>
            </w:r>
            <w:r w:rsidRPr="00B4498C">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lastRenderedPageBreak/>
              <w:t>заполняется плательщиком</w:t>
            </w:r>
          </w:p>
        </w:tc>
      </w:tr>
      <w:tr w:rsidR="00455805" w:rsidRPr="00B4498C"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709EF3E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заранее заполняется бенефициаром — по приглашению</w:t>
            </w:r>
          </w:p>
        </w:tc>
      </w:tr>
      <w:tr w:rsidR="00455805" w:rsidRPr="00B4498C"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7EEDC13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 заполняется)</w:t>
            </w:r>
          </w:p>
        </w:tc>
      </w:tr>
      <w:tr w:rsidR="00455805" w:rsidRPr="00B4498C"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5187854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заранее заполняется бенефициаром — по приглашению</w:t>
            </w:r>
          </w:p>
        </w:tc>
      </w:tr>
      <w:tr w:rsidR="00455805" w:rsidRPr="00B4498C"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заранее заполняется бенефициаром — по приглашению</w:t>
            </w:r>
          </w:p>
        </w:tc>
      </w:tr>
      <w:tr w:rsidR="00455805" w:rsidRPr="00B4498C"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61FD6F3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заранее заполняется бенефициаром — по приглашению</w:t>
            </w:r>
          </w:p>
        </w:tc>
      </w:tr>
      <w:tr w:rsidR="00455805" w:rsidRPr="00B4498C"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792C323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заполняется плательщиком </w:t>
            </w:r>
          </w:p>
        </w:tc>
      </w:tr>
      <w:tr w:rsidR="00455805" w:rsidRPr="00B4498C"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530565D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 заполняется и не применяется)</w:t>
            </w:r>
          </w:p>
        </w:tc>
      </w:tr>
      <w:tr w:rsidR="00455805" w:rsidRPr="00B4498C"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плательщиком</w:t>
            </w:r>
          </w:p>
        </w:tc>
      </w:tr>
      <w:tr w:rsidR="00455805" w:rsidRPr="00B4498C"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заранее заполняется бенефициаром — по приглашению</w:t>
            </w:r>
          </w:p>
        </w:tc>
      </w:tr>
      <w:tr w:rsidR="00455805" w:rsidRPr="00B4498C"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3275E02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4498C">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lastRenderedPageBreak/>
              <w:t>заполняется бенефициаром</w:t>
            </w:r>
          </w:p>
        </w:tc>
      </w:tr>
      <w:tr w:rsidR="00455805" w:rsidRPr="00B4498C"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B4498C" w:rsidRDefault="00455805" w:rsidP="00455805">
            <w:pPr>
              <w:widowControl w:val="0"/>
              <w:spacing w:after="120"/>
              <w:jc w:val="center"/>
              <w:rPr>
                <w:rFonts w:ascii="GHEA Grapalat" w:hAnsi="GHEA Grapalat" w:cs="Sylfaen"/>
                <w:sz w:val="18"/>
                <w:szCs w:val="18"/>
              </w:rPr>
            </w:pPr>
            <w:r w:rsidRPr="00B4498C">
              <w:rPr>
                <w:rFonts w:ascii="GHEA Grapalat" w:hAnsi="GHEA Grapalat"/>
                <w:sz w:val="18"/>
                <w:szCs w:val="18"/>
              </w:rPr>
              <w:t xml:space="preserve">обязательно </w:t>
            </w:r>
          </w:p>
          <w:p w14:paraId="317BB669" w14:textId="77777777" w:rsidR="00455805" w:rsidRPr="00B4498C" w:rsidRDefault="00455805" w:rsidP="00455805">
            <w:pPr>
              <w:widowControl w:val="0"/>
              <w:spacing w:after="120"/>
              <w:jc w:val="center"/>
              <w:rPr>
                <w:rFonts w:ascii="GHEA Grapalat" w:hAnsi="GHEA Grapalat" w:cs="Sylfaen"/>
                <w:sz w:val="18"/>
                <w:szCs w:val="18"/>
              </w:rPr>
            </w:pPr>
            <w:r w:rsidRPr="00B4498C">
              <w:rPr>
                <w:rFonts w:ascii="GHEA Grapalat" w:hAnsi="GHEA Grapalat"/>
                <w:sz w:val="18"/>
                <w:szCs w:val="18"/>
              </w:rPr>
              <w:t xml:space="preserve">заполняются слова "акцептованный платеж", </w:t>
            </w:r>
          </w:p>
          <w:p w14:paraId="7211ADE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заранее заполняется бенефициаром </w:t>
            </w:r>
          </w:p>
        </w:tc>
      </w:tr>
      <w:tr w:rsidR="00455805" w:rsidRPr="00B4498C"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11D1B983"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бенефициаром</w:t>
            </w:r>
          </w:p>
        </w:tc>
      </w:tr>
      <w:tr w:rsidR="00455805" w:rsidRPr="00B4498C"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61B34B7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подписывается плательщиком или </w:t>
            </w:r>
          </w:p>
          <w:p w14:paraId="3F06524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проставляется электронная подпись плательщика</w:t>
            </w:r>
          </w:p>
        </w:tc>
      </w:tr>
      <w:tr w:rsidR="00455805" w:rsidRPr="00B4498C"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обязательно: </w:t>
            </w:r>
          </w:p>
          <w:p w14:paraId="098EC8C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B4498C"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скрепляется печатью плательщика </w:t>
            </w:r>
          </w:p>
          <w:p w14:paraId="6DF7D00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при представлении в бумажной форме</w:t>
            </w:r>
          </w:p>
        </w:tc>
      </w:tr>
      <w:tr w:rsidR="00455805" w:rsidRPr="00B4498C"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обязательно: </w:t>
            </w:r>
          </w:p>
          <w:p w14:paraId="7C40608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подписывается бенефициаром</w:t>
            </w:r>
          </w:p>
        </w:tc>
      </w:tr>
      <w:tr w:rsidR="00455805" w:rsidRPr="00B4498C"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обязательно: </w:t>
            </w:r>
          </w:p>
          <w:p w14:paraId="06D32C4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lastRenderedPageBreak/>
              <w:t xml:space="preserve">скрепляется печатью </w:t>
            </w:r>
            <w:r w:rsidRPr="00B4498C">
              <w:rPr>
                <w:rFonts w:ascii="GHEA Grapalat" w:hAnsi="GHEA Grapalat"/>
                <w:sz w:val="18"/>
                <w:szCs w:val="18"/>
              </w:rPr>
              <w:lastRenderedPageBreak/>
              <w:t xml:space="preserve">бенефициара </w:t>
            </w:r>
          </w:p>
          <w:p w14:paraId="167C95A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при представлении в банк в бумажной форме</w:t>
            </w:r>
          </w:p>
        </w:tc>
      </w:tr>
      <w:tr w:rsidR="00455805" w:rsidRPr="00B4498C"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4AA3AE6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B4498C" w:rsidRDefault="00455805" w:rsidP="00455805">
            <w:pPr>
              <w:widowControl w:val="0"/>
              <w:spacing w:after="120"/>
              <w:jc w:val="center"/>
              <w:rPr>
                <w:rFonts w:ascii="GHEA Grapalat" w:hAnsi="GHEA Grapalat"/>
                <w:sz w:val="18"/>
                <w:szCs w:val="18"/>
              </w:rPr>
            </w:pPr>
          </w:p>
        </w:tc>
      </w:tr>
      <w:tr w:rsidR="00455805" w:rsidRPr="00B4498C"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1EA23CB4"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B4498C" w:rsidRDefault="00455805" w:rsidP="00455805">
            <w:pPr>
              <w:widowControl w:val="0"/>
              <w:spacing w:after="120"/>
              <w:jc w:val="center"/>
              <w:rPr>
                <w:rFonts w:ascii="GHEA Grapalat" w:hAnsi="GHEA Grapalat"/>
                <w:sz w:val="18"/>
                <w:szCs w:val="18"/>
              </w:rPr>
            </w:pPr>
          </w:p>
        </w:tc>
      </w:tr>
      <w:tr w:rsidR="00455805" w:rsidRPr="00B4498C"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p w14:paraId="406B931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B4498C" w:rsidRDefault="00455805" w:rsidP="00455805">
            <w:pPr>
              <w:widowControl w:val="0"/>
              <w:spacing w:after="120"/>
              <w:jc w:val="center"/>
              <w:rPr>
                <w:rFonts w:ascii="GHEA Grapalat" w:hAnsi="GHEA Grapalat"/>
                <w:sz w:val="18"/>
                <w:szCs w:val="18"/>
              </w:rPr>
            </w:pPr>
          </w:p>
        </w:tc>
      </w:tr>
      <w:tr w:rsidR="00455805" w:rsidRPr="00B4498C"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33757A26"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B4498C" w:rsidRDefault="00455805" w:rsidP="00455805">
            <w:pPr>
              <w:widowControl w:val="0"/>
              <w:spacing w:after="120"/>
              <w:jc w:val="center"/>
              <w:rPr>
                <w:rFonts w:ascii="GHEA Grapalat" w:hAnsi="GHEA Grapalat"/>
                <w:sz w:val="18"/>
                <w:szCs w:val="18"/>
              </w:rPr>
            </w:pPr>
          </w:p>
        </w:tc>
      </w:tr>
      <w:tr w:rsidR="00455805" w:rsidRPr="00B4498C"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3586E142"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B4498C" w:rsidRDefault="00455805" w:rsidP="00455805">
            <w:pPr>
              <w:widowControl w:val="0"/>
              <w:spacing w:after="120"/>
              <w:jc w:val="center"/>
              <w:rPr>
                <w:rFonts w:ascii="GHEA Grapalat" w:hAnsi="GHEA Grapalat"/>
                <w:sz w:val="18"/>
                <w:szCs w:val="18"/>
              </w:rPr>
            </w:pPr>
          </w:p>
        </w:tc>
      </w:tr>
      <w:tr w:rsidR="00455805" w:rsidRPr="00B4498C"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необязательно</w:t>
            </w:r>
          </w:p>
          <w:p w14:paraId="563DA3C9" w14:textId="77777777" w:rsidR="00455805" w:rsidRPr="00B4498C" w:rsidRDefault="00455805" w:rsidP="00455805">
            <w:pPr>
              <w:widowControl w:val="0"/>
              <w:spacing w:after="120"/>
              <w:jc w:val="center"/>
              <w:rPr>
                <w:rFonts w:ascii="GHEA Grapalat" w:hAnsi="GHEA Grapalat"/>
                <w:sz w:val="18"/>
                <w:szCs w:val="18"/>
              </w:rPr>
            </w:pPr>
            <w:r w:rsidRPr="00B4498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B4498C" w:rsidRDefault="00455805" w:rsidP="00455805">
            <w:pPr>
              <w:widowControl w:val="0"/>
              <w:spacing w:after="120"/>
              <w:jc w:val="center"/>
              <w:rPr>
                <w:rFonts w:ascii="GHEA Grapalat" w:hAnsi="GHEA Grapalat"/>
                <w:sz w:val="18"/>
                <w:szCs w:val="18"/>
              </w:rPr>
            </w:pPr>
          </w:p>
        </w:tc>
      </w:tr>
    </w:tbl>
    <w:p w14:paraId="4F151CEB" w14:textId="77777777" w:rsidR="00455805" w:rsidRPr="00B4498C" w:rsidRDefault="00455805" w:rsidP="00455805">
      <w:pPr>
        <w:jc w:val="right"/>
        <w:rPr>
          <w:rFonts w:ascii="GHEA Grapalat" w:hAnsi="GHEA Grapalat"/>
          <w:b/>
        </w:rPr>
      </w:pPr>
      <w:r w:rsidRPr="00B4498C">
        <w:rPr>
          <w:rFonts w:ascii="GHEA Grapalat" w:hAnsi="GHEA Grapalat"/>
          <w:b/>
        </w:rPr>
        <w:t xml:space="preserve"> </w:t>
      </w:r>
    </w:p>
    <w:p w14:paraId="449C1B4C" w14:textId="73FC333B" w:rsidR="003B2F27" w:rsidRPr="00B4498C" w:rsidRDefault="003B2F27" w:rsidP="00D54B46">
      <w:pPr>
        <w:jc w:val="right"/>
        <w:rPr>
          <w:rFonts w:ascii="GHEA Grapalat" w:hAnsi="GHEA Grapalat" w:cs="Sylfaen"/>
          <w:b/>
        </w:rPr>
      </w:pPr>
      <w:r w:rsidRPr="00B4498C">
        <w:rPr>
          <w:rFonts w:ascii="GHEA Grapalat" w:hAnsi="GHEA Grapalat"/>
          <w:b/>
        </w:rPr>
        <w:lastRenderedPageBreak/>
        <w:t xml:space="preserve">Приложение № </w:t>
      </w:r>
      <w:r w:rsidR="00B337B0" w:rsidRPr="00B4498C">
        <w:rPr>
          <w:rFonts w:ascii="GHEA Grapalat" w:hAnsi="GHEA Grapalat"/>
          <w:b/>
        </w:rPr>
        <w:t>6</w:t>
      </w:r>
    </w:p>
    <w:p w14:paraId="33D00B7A" w14:textId="10676572" w:rsidR="003B2F27" w:rsidRPr="00B4498C" w:rsidRDefault="003B2F27" w:rsidP="0093175C">
      <w:pPr>
        <w:pStyle w:val="BodyTextIndent3"/>
        <w:widowControl w:val="0"/>
        <w:spacing w:line="240" w:lineRule="auto"/>
        <w:contextualSpacing/>
        <w:jc w:val="right"/>
        <w:rPr>
          <w:rFonts w:ascii="GHEA Grapalat" w:hAnsi="GHEA Grapalat"/>
          <w:b/>
          <w:sz w:val="24"/>
          <w:szCs w:val="24"/>
        </w:rPr>
      </w:pPr>
      <w:r w:rsidRPr="00B4498C">
        <w:rPr>
          <w:rFonts w:ascii="GHEA Grapalat" w:hAnsi="GHEA Grapalat"/>
          <w:b/>
          <w:sz w:val="24"/>
          <w:szCs w:val="24"/>
        </w:rPr>
        <w:t xml:space="preserve">к Приглашению на </w:t>
      </w:r>
      <w:r w:rsidR="00916B57" w:rsidRPr="00B4498C">
        <w:rPr>
          <w:rFonts w:ascii="GHEA Grapalat" w:hAnsi="GHEA Grapalat"/>
          <w:b/>
          <w:sz w:val="24"/>
          <w:szCs w:val="24"/>
        </w:rPr>
        <w:t>запрос котировок</w:t>
      </w:r>
      <w:r w:rsidRPr="00B4498C">
        <w:rPr>
          <w:rFonts w:ascii="GHEA Grapalat" w:hAnsi="GHEA Grapalat" w:cs="Sylfaen"/>
          <w:b/>
          <w:sz w:val="24"/>
          <w:szCs w:val="24"/>
        </w:rPr>
        <w:br/>
      </w:r>
      <w:r w:rsidRPr="00B4498C">
        <w:rPr>
          <w:rFonts w:ascii="GHEA Grapalat" w:hAnsi="GHEA Grapalat"/>
          <w:b/>
          <w:sz w:val="24"/>
          <w:szCs w:val="24"/>
        </w:rPr>
        <w:t xml:space="preserve">под кодом </w:t>
      </w:r>
      <w:r w:rsidR="004E486B" w:rsidRPr="00B4498C">
        <w:rPr>
          <w:rFonts w:ascii="GHEA Grapalat" w:hAnsi="GHEA Grapalat"/>
          <w:b/>
          <w:sz w:val="24"/>
          <w:szCs w:val="24"/>
        </w:rPr>
        <w:t>ԵՔ-ԳՀԽԾՁԲ-</w:t>
      </w:r>
      <w:r w:rsidR="00D20132" w:rsidRPr="00B4498C">
        <w:rPr>
          <w:rFonts w:ascii="GHEA Grapalat" w:hAnsi="GHEA Grapalat"/>
          <w:b/>
          <w:sz w:val="24"/>
          <w:szCs w:val="24"/>
        </w:rPr>
        <w:t>26/13</w:t>
      </w:r>
    </w:p>
    <w:p w14:paraId="61AC1F60" w14:textId="77777777" w:rsidR="00D54B46" w:rsidRPr="00B4498C"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B4498C"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B4498C" w:rsidRDefault="00D54B46" w:rsidP="00D54B46">
      <w:pPr>
        <w:widowControl w:val="0"/>
        <w:spacing w:after="160" w:line="360" w:lineRule="auto"/>
        <w:ind w:firstLine="142"/>
        <w:jc w:val="center"/>
        <w:rPr>
          <w:rFonts w:ascii="GHEA Grapalat" w:hAnsi="GHEA Grapalat" w:cs="Times Armenian"/>
          <w:b/>
        </w:rPr>
      </w:pPr>
      <w:r w:rsidRPr="00B4498C">
        <w:rPr>
          <w:rFonts w:ascii="GHEA Grapalat" w:hAnsi="GHEA Grapalat"/>
          <w:b/>
        </w:rPr>
        <w:t xml:space="preserve">ДОГОВОР ЗАКУПКИ </w:t>
      </w:r>
      <w:r w:rsidRPr="00B4498C">
        <w:rPr>
          <w:rFonts w:ascii="GHEA Grapalat" w:hAnsi="GHEA Grapalat"/>
          <w:b/>
        </w:rPr>
        <w:br/>
        <w:t xml:space="preserve">НА ПРЕДОСТАВЛЕНИЕ УСЛУГ </w:t>
      </w:r>
    </w:p>
    <w:p w14:paraId="5123A10C" w14:textId="77777777" w:rsidR="00D54B46" w:rsidRPr="00B4498C" w:rsidRDefault="00D54B46" w:rsidP="00D54B46">
      <w:pPr>
        <w:widowControl w:val="0"/>
        <w:spacing w:after="160" w:line="360" w:lineRule="auto"/>
        <w:jc w:val="center"/>
        <w:rPr>
          <w:rFonts w:ascii="GHEA Grapalat" w:hAnsi="GHEA Grapalat"/>
          <w:b/>
        </w:rPr>
      </w:pPr>
      <w:r w:rsidRPr="00B4498C">
        <w:rPr>
          <w:rFonts w:ascii="GHEA Grapalat" w:hAnsi="GHEA Grapalat"/>
          <w:b/>
        </w:rPr>
        <w:t>№ ___________________</w:t>
      </w:r>
    </w:p>
    <w:p w14:paraId="5EE631BC" w14:textId="77777777" w:rsidR="00D54B46" w:rsidRPr="00B4498C"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B4498C" w14:paraId="63098AEE" w14:textId="77777777" w:rsidTr="00EA35BC">
        <w:tc>
          <w:tcPr>
            <w:tcW w:w="4643" w:type="dxa"/>
          </w:tcPr>
          <w:p w14:paraId="400ED41C" w14:textId="77777777" w:rsidR="00D54B46" w:rsidRPr="00B4498C" w:rsidRDefault="00D54B46" w:rsidP="00EA35BC">
            <w:pPr>
              <w:widowControl w:val="0"/>
              <w:spacing w:after="160" w:line="360" w:lineRule="auto"/>
              <w:ind w:left="567"/>
              <w:rPr>
                <w:rFonts w:ascii="GHEA Grapalat" w:hAnsi="GHEA Grapalat"/>
                <w:b/>
                <w:u w:val="single"/>
                <w:lang w:val="en-US"/>
              </w:rPr>
            </w:pPr>
            <w:r w:rsidRPr="00B4498C">
              <w:rPr>
                <w:rFonts w:ascii="GHEA Grapalat" w:hAnsi="GHEA Grapalat"/>
              </w:rPr>
              <w:t>г</w:t>
            </w:r>
            <w:r w:rsidRPr="00B4498C">
              <w:rPr>
                <w:rFonts w:ascii="GHEA Grapalat" w:hAnsi="GHEA Grapalat"/>
                <w:lang w:val="en-US"/>
              </w:rPr>
              <w:t>.</w:t>
            </w:r>
          </w:p>
        </w:tc>
        <w:tc>
          <w:tcPr>
            <w:tcW w:w="4644" w:type="dxa"/>
          </w:tcPr>
          <w:p w14:paraId="13EC15B5" w14:textId="77777777" w:rsidR="00D54B46" w:rsidRPr="00B4498C"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B4498C">
              <w:rPr>
                <w:rFonts w:ascii="GHEA Grapalat" w:hAnsi="GHEA Grapalat"/>
              </w:rPr>
              <w:t>"</w:t>
            </w:r>
            <w:r w:rsidRPr="00B4498C">
              <w:rPr>
                <w:rFonts w:ascii="GHEA Grapalat" w:hAnsi="GHEA Grapalat"/>
              </w:rPr>
              <w:tab/>
              <w:t>" 20.</w:t>
            </w:r>
            <w:r w:rsidRPr="00B4498C">
              <w:rPr>
                <w:rFonts w:ascii="GHEA Grapalat" w:hAnsi="GHEA Grapalat"/>
              </w:rPr>
              <w:tab/>
              <w:t>г.</w:t>
            </w:r>
          </w:p>
        </w:tc>
      </w:tr>
    </w:tbl>
    <w:p w14:paraId="0023C5ED" w14:textId="77777777" w:rsidR="00D54B46" w:rsidRPr="00B4498C" w:rsidRDefault="00D54B46" w:rsidP="00D54B46">
      <w:pPr>
        <w:widowControl w:val="0"/>
        <w:spacing w:after="160" w:line="336" w:lineRule="auto"/>
        <w:jc w:val="both"/>
        <w:rPr>
          <w:rFonts w:ascii="GHEA Grapalat" w:hAnsi="GHEA Grapalat"/>
        </w:rPr>
      </w:pPr>
      <w:r w:rsidRPr="00B4498C">
        <w:rPr>
          <w:rFonts w:ascii="GHEA Grapalat" w:hAnsi="GHEA Grapalat"/>
        </w:rPr>
        <w:t>____________________, в лице _______________________, действующего на основании устава _________________, (далее — "Заказчик), с одной стороны, и</w:t>
      </w:r>
      <w:r w:rsidRPr="00B4498C">
        <w:rPr>
          <w:rFonts w:ascii="Courier New" w:hAnsi="Courier New" w:cs="Courier New"/>
          <w:lang w:val="en-US"/>
        </w:rPr>
        <w:t> </w:t>
      </w:r>
      <w:r w:rsidRPr="00B4498C">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B4498C"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B4498C" w:rsidRDefault="00D54B46" w:rsidP="00D54B46">
      <w:pPr>
        <w:spacing w:after="160" w:line="336" w:lineRule="auto"/>
        <w:jc w:val="center"/>
        <w:rPr>
          <w:rFonts w:ascii="GHEA Grapalat" w:hAnsi="GHEA Grapalat"/>
          <w:b/>
        </w:rPr>
      </w:pPr>
      <w:r w:rsidRPr="00B4498C">
        <w:rPr>
          <w:rFonts w:ascii="GHEA Grapalat" w:hAnsi="GHEA Grapalat"/>
          <w:b/>
        </w:rPr>
        <w:t>1. ПРЕДМЕТ ДОГОВОРА</w:t>
      </w:r>
    </w:p>
    <w:p w14:paraId="4E0EE722" w14:textId="77777777" w:rsidR="00D54B46" w:rsidRPr="00B4498C" w:rsidRDefault="00D54B46" w:rsidP="00D54B46">
      <w:pPr>
        <w:widowControl w:val="0"/>
        <w:tabs>
          <w:tab w:val="left" w:pos="1134"/>
        </w:tabs>
        <w:spacing w:after="160" w:line="336" w:lineRule="auto"/>
        <w:ind w:firstLine="567"/>
        <w:jc w:val="both"/>
        <w:rPr>
          <w:rFonts w:ascii="GHEA Grapalat" w:hAnsi="GHEA Grapalat" w:cs="Sylfaen"/>
        </w:rPr>
      </w:pPr>
      <w:r w:rsidRPr="00B4498C">
        <w:rPr>
          <w:rFonts w:ascii="GHEA Grapalat" w:hAnsi="GHEA Grapalat"/>
        </w:rPr>
        <w:t>1.1.</w:t>
      </w:r>
      <w:r w:rsidRPr="00B4498C">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1.2.</w:t>
      </w:r>
      <w:r w:rsidRPr="00B4498C">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B4498C">
        <w:rPr>
          <w:rFonts w:ascii="GHEA Grapalat" w:hAnsi="GHEA Grapalat"/>
          <w:vertAlign w:val="superscript"/>
        </w:rPr>
        <w:t>16.1</w:t>
      </w:r>
    </w:p>
    <w:p w14:paraId="3D7B95B5" w14:textId="77777777" w:rsidR="00D54B46" w:rsidRPr="00B4498C" w:rsidRDefault="00D54B46" w:rsidP="00D54B46">
      <w:pPr>
        <w:rPr>
          <w:rFonts w:ascii="GHEA Grapalat" w:hAnsi="GHEA Grapalat" w:cs="Sylfaen"/>
        </w:rPr>
      </w:pPr>
    </w:p>
    <w:p w14:paraId="492B0E14" w14:textId="77777777" w:rsidR="00D54B46" w:rsidRPr="00B4498C" w:rsidRDefault="00D54B46" w:rsidP="00D54B46">
      <w:pPr>
        <w:widowControl w:val="0"/>
        <w:spacing w:after="160" w:line="360" w:lineRule="auto"/>
        <w:jc w:val="center"/>
        <w:rPr>
          <w:rFonts w:ascii="GHEA Grapalat" w:hAnsi="GHEA Grapalat" w:cs="Sylfaen"/>
          <w:b/>
          <w:smallCaps/>
        </w:rPr>
      </w:pPr>
      <w:r w:rsidRPr="00B4498C">
        <w:rPr>
          <w:rFonts w:ascii="GHEA Grapalat" w:hAnsi="GHEA Grapalat"/>
          <w:b/>
          <w:smallCaps/>
        </w:rPr>
        <w:t>2. ПРАВА И ОБЯЗАННОСТИ СТОРОН</w:t>
      </w:r>
    </w:p>
    <w:p w14:paraId="13C8007E" w14:textId="77777777" w:rsidR="00D54B46" w:rsidRPr="00B4498C" w:rsidRDefault="00D54B46" w:rsidP="00D54B46">
      <w:pPr>
        <w:widowControl w:val="0"/>
        <w:tabs>
          <w:tab w:val="left" w:pos="1134"/>
        </w:tabs>
        <w:spacing w:after="160" w:line="360" w:lineRule="auto"/>
        <w:ind w:firstLine="567"/>
        <w:contextualSpacing/>
        <w:jc w:val="both"/>
        <w:rPr>
          <w:rFonts w:ascii="GHEA Grapalat" w:hAnsi="GHEA Grapalat" w:cs="Sylfaen"/>
        </w:rPr>
      </w:pPr>
      <w:r w:rsidRPr="00B4498C">
        <w:rPr>
          <w:rFonts w:ascii="GHEA Grapalat" w:hAnsi="GHEA Grapalat"/>
        </w:rPr>
        <w:t>2.1.</w:t>
      </w:r>
      <w:r w:rsidRPr="00B4498C">
        <w:rPr>
          <w:rFonts w:ascii="GHEA Grapalat" w:hAnsi="GHEA Grapalat"/>
        </w:rPr>
        <w:tab/>
        <w:t>Заказчик имеет право:</w:t>
      </w:r>
    </w:p>
    <w:p w14:paraId="7AC79279" w14:textId="77777777" w:rsidR="00D54B46" w:rsidRPr="00B4498C" w:rsidRDefault="00D54B46" w:rsidP="00D54B46">
      <w:pPr>
        <w:widowControl w:val="0"/>
        <w:tabs>
          <w:tab w:val="left" w:pos="1276"/>
        </w:tabs>
        <w:spacing w:after="160" w:line="360" w:lineRule="auto"/>
        <w:ind w:firstLine="567"/>
        <w:contextualSpacing/>
        <w:jc w:val="both"/>
        <w:rPr>
          <w:rFonts w:ascii="GHEA Grapalat" w:hAnsi="GHEA Grapalat"/>
        </w:rPr>
      </w:pPr>
      <w:r w:rsidRPr="00B4498C">
        <w:rPr>
          <w:rFonts w:ascii="GHEA Grapalat" w:hAnsi="GHEA Grapalat"/>
        </w:rPr>
        <w:t>2.1.1.</w:t>
      </w:r>
      <w:r w:rsidRPr="00B4498C">
        <w:rPr>
          <w:rFonts w:ascii="GHEA Grapalat" w:hAnsi="GHEA Grapalat"/>
        </w:rPr>
        <w:tab/>
        <w:t xml:space="preserve">В любое время проверять ход и качество предоставляемой </w:t>
      </w:r>
    </w:p>
    <w:p w14:paraId="554B2EB5" w14:textId="77777777" w:rsidR="00D54B46" w:rsidRPr="00B4498C" w:rsidRDefault="00D54B46" w:rsidP="00D54B46">
      <w:pPr>
        <w:rPr>
          <w:rFonts w:ascii="GHEA Grapalat" w:hAnsi="GHEA Grapalat" w:cs="Sylfaen"/>
        </w:rPr>
      </w:pPr>
      <w:r w:rsidRPr="00B4498C">
        <w:rPr>
          <w:rFonts w:ascii="GHEA Grapalat" w:hAnsi="GHEA Grapalat"/>
        </w:rPr>
        <w:t>Исполнителем услуги, без вмешательства в деятельность Исполнителя.</w:t>
      </w:r>
    </w:p>
    <w:p w14:paraId="404BAE3F" w14:textId="77777777" w:rsidR="00D54B46" w:rsidRPr="00B4498C" w:rsidRDefault="00D54B46" w:rsidP="00D54B46">
      <w:pPr>
        <w:widowControl w:val="0"/>
        <w:tabs>
          <w:tab w:val="left" w:pos="1276"/>
        </w:tabs>
        <w:spacing w:after="160" w:line="360" w:lineRule="auto"/>
        <w:ind w:firstLine="567"/>
        <w:jc w:val="both"/>
        <w:rPr>
          <w:rFonts w:ascii="GHEA Grapalat" w:hAnsi="GHEA Grapalat"/>
        </w:rPr>
      </w:pPr>
      <w:r w:rsidRPr="00B4498C">
        <w:rPr>
          <w:rFonts w:ascii="GHEA Grapalat" w:hAnsi="GHEA Grapalat"/>
        </w:rPr>
        <w:t>2.1.2.</w:t>
      </w:r>
      <w:r w:rsidRPr="00B4498C">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lastRenderedPageBreak/>
        <w:t>а)</w:t>
      </w:r>
      <w:r w:rsidRPr="00B4498C">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B4498C" w:rsidRDefault="00D54B46" w:rsidP="00D54B46">
      <w:pPr>
        <w:widowControl w:val="0"/>
        <w:tabs>
          <w:tab w:val="left" w:pos="1080"/>
          <w:tab w:val="left" w:pos="1134"/>
        </w:tabs>
        <w:spacing w:after="160" w:line="360" w:lineRule="auto"/>
        <w:ind w:firstLine="567"/>
        <w:jc w:val="both"/>
        <w:rPr>
          <w:rFonts w:ascii="GHEA Grapalat" w:hAnsi="GHEA Grapalat"/>
        </w:rPr>
      </w:pPr>
      <w:r w:rsidRPr="00B4498C">
        <w:rPr>
          <w:rFonts w:ascii="GHEA Grapalat" w:hAnsi="GHEA Grapalat"/>
        </w:rPr>
        <w:t>б)</w:t>
      </w:r>
      <w:r w:rsidRPr="00B4498C">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B4498C" w:rsidRDefault="00D54B46" w:rsidP="00D54B46">
      <w:pPr>
        <w:widowControl w:val="0"/>
        <w:tabs>
          <w:tab w:val="left" w:pos="1276"/>
        </w:tabs>
        <w:spacing w:after="160" w:line="360" w:lineRule="auto"/>
        <w:ind w:firstLine="567"/>
        <w:jc w:val="both"/>
        <w:rPr>
          <w:rFonts w:ascii="GHEA Grapalat" w:hAnsi="GHEA Grapalat"/>
        </w:rPr>
      </w:pPr>
      <w:r w:rsidRPr="00B4498C">
        <w:rPr>
          <w:rFonts w:ascii="GHEA Grapalat" w:hAnsi="GHEA Grapalat"/>
        </w:rPr>
        <w:t>2.1.3.</w:t>
      </w:r>
      <w:r w:rsidRPr="00B4498C">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а)</w:t>
      </w:r>
      <w:r w:rsidRPr="00B4498C">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б)</w:t>
      </w:r>
      <w:r w:rsidRPr="00B4498C">
        <w:rPr>
          <w:rFonts w:ascii="GHEA Grapalat" w:hAnsi="GHEA Grapalat"/>
        </w:rPr>
        <w:tab/>
        <w:t>нарушен срок предоставления услуги.</w:t>
      </w:r>
    </w:p>
    <w:p w14:paraId="00F1FF18"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b/>
        </w:rPr>
      </w:pPr>
      <w:r w:rsidRPr="00B4498C">
        <w:rPr>
          <w:rFonts w:ascii="GHEA Grapalat" w:hAnsi="GHEA Grapalat"/>
          <w:b/>
        </w:rPr>
        <w:t>2.2.</w:t>
      </w:r>
      <w:r w:rsidRPr="00B4498C">
        <w:rPr>
          <w:rFonts w:ascii="GHEA Grapalat" w:hAnsi="GHEA Grapalat"/>
          <w:b/>
        </w:rPr>
        <w:tab/>
        <w:t>Заказчик обязан:</w:t>
      </w:r>
    </w:p>
    <w:p w14:paraId="5ED3F4AA" w14:textId="77777777" w:rsidR="00D54B46" w:rsidRPr="00B4498C" w:rsidRDefault="00D54B46" w:rsidP="00D54B46">
      <w:pPr>
        <w:widowControl w:val="0"/>
        <w:tabs>
          <w:tab w:val="left" w:pos="1276"/>
        </w:tabs>
        <w:spacing w:after="160" w:line="360" w:lineRule="auto"/>
        <w:ind w:firstLine="567"/>
        <w:jc w:val="both"/>
        <w:rPr>
          <w:rFonts w:ascii="GHEA Grapalat" w:hAnsi="GHEA Grapalat" w:cs="Sylfaen"/>
        </w:rPr>
      </w:pPr>
      <w:r w:rsidRPr="00B4498C">
        <w:rPr>
          <w:rFonts w:ascii="GHEA Grapalat" w:hAnsi="GHEA Grapalat"/>
        </w:rPr>
        <w:t>2.2.1.</w:t>
      </w:r>
      <w:r w:rsidRPr="00B4498C">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B4498C" w:rsidRDefault="00D54B46" w:rsidP="00D54B46">
      <w:pPr>
        <w:widowControl w:val="0"/>
        <w:tabs>
          <w:tab w:val="left" w:pos="1276"/>
        </w:tabs>
        <w:spacing w:after="160" w:line="360" w:lineRule="auto"/>
        <w:ind w:firstLine="567"/>
        <w:jc w:val="both"/>
        <w:rPr>
          <w:rFonts w:ascii="GHEA Grapalat" w:hAnsi="GHEA Grapalat" w:cs="Sylfaen"/>
        </w:rPr>
      </w:pPr>
      <w:r w:rsidRPr="00B4498C">
        <w:rPr>
          <w:rFonts w:ascii="GHEA Grapalat" w:hAnsi="GHEA Grapalat"/>
        </w:rPr>
        <w:t>2.2.2.</w:t>
      </w:r>
      <w:r w:rsidRPr="00B4498C">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B4498C" w:rsidRDefault="00D54B46" w:rsidP="00D54B46">
      <w:pPr>
        <w:rPr>
          <w:rFonts w:ascii="GHEA Grapalat" w:hAnsi="GHEA Grapalat"/>
          <w:b/>
        </w:rPr>
      </w:pPr>
      <w:r w:rsidRPr="00B4498C">
        <w:rPr>
          <w:rFonts w:ascii="GHEA Grapalat" w:hAnsi="GHEA Grapalat"/>
          <w:b/>
        </w:rPr>
        <w:t>-----------------------------------</w:t>
      </w:r>
    </w:p>
    <w:p w14:paraId="33E0A298" w14:textId="77777777" w:rsidR="00D54B46" w:rsidRPr="00B4498C" w:rsidRDefault="00D54B46" w:rsidP="00D54B46">
      <w:pPr>
        <w:jc w:val="both"/>
        <w:rPr>
          <w:rFonts w:ascii="GHEA Grapalat" w:hAnsi="GHEA Grapalat"/>
          <w:b/>
          <w:sz w:val="18"/>
          <w:szCs w:val="18"/>
          <w:vertAlign w:val="superscript"/>
        </w:rPr>
      </w:pPr>
      <w:r w:rsidRPr="00B4498C">
        <w:rPr>
          <w:rFonts w:ascii="GHEA Grapalat" w:hAnsi="GHEA Grapalat"/>
          <w:b/>
          <w:sz w:val="18"/>
          <w:szCs w:val="18"/>
          <w:vertAlign w:val="superscript"/>
        </w:rPr>
        <w:t>16.2</w:t>
      </w:r>
      <w:r w:rsidRPr="00B4498C">
        <w:rPr>
          <w:rFonts w:ascii="GHEA Grapalat" w:hAnsi="GHEA Grapalat"/>
          <w:b/>
          <w:sz w:val="18"/>
          <w:szCs w:val="18"/>
        </w:rPr>
        <w:t xml:space="preserve"> </w:t>
      </w:r>
      <w:r w:rsidRPr="00B4498C">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B4498C">
        <w:rPr>
          <w:rFonts w:ascii="GHEA Grapalat" w:hAnsi="GHEA Grapalat"/>
          <w:i/>
          <w:sz w:val="18"/>
          <w:szCs w:val="18"/>
          <w:vertAlign w:val="superscript"/>
        </w:rPr>
        <w:br w:type="page"/>
      </w:r>
    </w:p>
    <w:p w14:paraId="4BCA67BA"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b/>
        </w:rPr>
      </w:pPr>
      <w:r w:rsidRPr="00B4498C">
        <w:rPr>
          <w:rFonts w:ascii="GHEA Grapalat" w:hAnsi="GHEA Grapalat"/>
          <w:b/>
        </w:rPr>
        <w:lastRenderedPageBreak/>
        <w:t>2.3.</w:t>
      </w:r>
      <w:r w:rsidRPr="00B4498C">
        <w:rPr>
          <w:rFonts w:ascii="GHEA Grapalat" w:hAnsi="GHEA Grapalat"/>
          <w:b/>
        </w:rPr>
        <w:tab/>
        <w:t>Исполнитель имеет право:</w:t>
      </w:r>
    </w:p>
    <w:p w14:paraId="2EFA217D" w14:textId="77777777" w:rsidR="00D54B46" w:rsidRPr="00B4498C" w:rsidRDefault="00D54B46" w:rsidP="00D54B46">
      <w:pPr>
        <w:widowControl w:val="0"/>
        <w:tabs>
          <w:tab w:val="left" w:pos="1276"/>
        </w:tabs>
        <w:spacing w:after="160" w:line="360" w:lineRule="auto"/>
        <w:ind w:firstLine="567"/>
        <w:jc w:val="both"/>
        <w:rPr>
          <w:rFonts w:ascii="GHEA Grapalat" w:hAnsi="GHEA Grapalat" w:cs="Sylfaen"/>
        </w:rPr>
      </w:pPr>
      <w:r w:rsidRPr="00B4498C">
        <w:rPr>
          <w:rFonts w:ascii="GHEA Grapalat" w:hAnsi="GHEA Grapalat"/>
        </w:rPr>
        <w:t>2.3.1.</w:t>
      </w:r>
      <w:r w:rsidRPr="00B4498C">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b/>
        </w:rPr>
      </w:pPr>
      <w:r w:rsidRPr="00B4498C">
        <w:rPr>
          <w:rFonts w:ascii="GHEA Grapalat" w:hAnsi="GHEA Grapalat"/>
          <w:b/>
        </w:rPr>
        <w:t>2.4.</w:t>
      </w:r>
      <w:r w:rsidRPr="00B4498C">
        <w:rPr>
          <w:rFonts w:ascii="GHEA Grapalat" w:hAnsi="GHEA Grapalat"/>
          <w:b/>
        </w:rPr>
        <w:tab/>
        <w:t>Исполнитель обязан:</w:t>
      </w:r>
    </w:p>
    <w:p w14:paraId="4FB98694" w14:textId="77777777" w:rsidR="00D54B46" w:rsidRPr="00B4498C" w:rsidRDefault="00D54B46" w:rsidP="00D54B46">
      <w:pPr>
        <w:widowControl w:val="0"/>
        <w:tabs>
          <w:tab w:val="left" w:pos="1276"/>
        </w:tabs>
        <w:spacing w:after="160" w:line="360" w:lineRule="auto"/>
        <w:ind w:firstLine="567"/>
        <w:jc w:val="both"/>
        <w:rPr>
          <w:rFonts w:ascii="GHEA Grapalat" w:hAnsi="GHEA Grapalat" w:cs="Sylfaen"/>
        </w:rPr>
      </w:pPr>
      <w:r w:rsidRPr="00B4498C">
        <w:rPr>
          <w:rFonts w:ascii="GHEA Grapalat" w:hAnsi="GHEA Grapalat"/>
        </w:rPr>
        <w:t>2.4.1.</w:t>
      </w:r>
      <w:r w:rsidRPr="00B4498C">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B4498C" w:rsidRDefault="00D54B46" w:rsidP="00D54B46">
      <w:pPr>
        <w:widowControl w:val="0"/>
        <w:tabs>
          <w:tab w:val="left" w:pos="1276"/>
        </w:tabs>
        <w:spacing w:after="160" w:line="360" w:lineRule="auto"/>
        <w:ind w:firstLine="567"/>
        <w:jc w:val="both"/>
        <w:rPr>
          <w:rFonts w:ascii="GHEA Grapalat" w:hAnsi="GHEA Grapalat" w:cs="Sylfaen"/>
        </w:rPr>
      </w:pPr>
      <w:r w:rsidRPr="00B4498C">
        <w:rPr>
          <w:rFonts w:ascii="GHEA Grapalat" w:hAnsi="GHEA Grapalat"/>
        </w:rPr>
        <w:t>2.4.2.</w:t>
      </w:r>
      <w:r w:rsidRPr="00B4498C">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B4498C" w:rsidRDefault="00D54B46" w:rsidP="00D54B46">
      <w:pPr>
        <w:widowControl w:val="0"/>
        <w:spacing w:after="160" w:line="360" w:lineRule="auto"/>
        <w:ind w:firstLine="567"/>
        <w:jc w:val="both"/>
        <w:rPr>
          <w:rFonts w:ascii="GHEA Grapalat" w:hAnsi="GHEA Grapalat"/>
        </w:rPr>
      </w:pPr>
      <w:r w:rsidRPr="00B4498C">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B4498C" w:rsidRDefault="00D54B46" w:rsidP="00D54B46">
      <w:pPr>
        <w:widowControl w:val="0"/>
        <w:tabs>
          <w:tab w:val="left" w:pos="1418"/>
        </w:tabs>
        <w:spacing w:after="160" w:line="360" w:lineRule="auto"/>
        <w:ind w:firstLine="567"/>
        <w:jc w:val="both"/>
        <w:rPr>
          <w:rFonts w:ascii="GHEA Grapalat" w:hAnsi="GHEA Grapalat"/>
        </w:rPr>
      </w:pPr>
      <w:r w:rsidRPr="00B4498C">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B4498C" w:rsidRDefault="00D54B46" w:rsidP="00D54B46">
      <w:pPr>
        <w:widowControl w:val="0"/>
        <w:tabs>
          <w:tab w:val="left" w:pos="1418"/>
        </w:tabs>
        <w:spacing w:after="160"/>
        <w:ind w:firstLine="567"/>
        <w:jc w:val="both"/>
        <w:rPr>
          <w:rFonts w:ascii="GHEA Grapalat" w:hAnsi="GHEA Grapalat"/>
        </w:rPr>
      </w:pPr>
    </w:p>
    <w:p w14:paraId="7BCE392A" w14:textId="77777777" w:rsidR="00D54B46" w:rsidRPr="00B4498C" w:rsidRDefault="00D54B46" w:rsidP="00D54B46">
      <w:pPr>
        <w:widowControl w:val="0"/>
        <w:spacing w:after="160" w:line="360" w:lineRule="auto"/>
        <w:jc w:val="center"/>
        <w:rPr>
          <w:rFonts w:ascii="GHEA Grapalat" w:hAnsi="GHEA Grapalat" w:cs="Sylfaen"/>
          <w:b/>
        </w:rPr>
      </w:pPr>
      <w:r w:rsidRPr="00B4498C">
        <w:rPr>
          <w:rFonts w:ascii="GHEA Grapalat" w:hAnsi="GHEA Grapalat"/>
          <w:b/>
        </w:rPr>
        <w:t>3. ПОРЯДОК СДАЧИ И ПРИЕМКИ УСЛУГИ</w:t>
      </w:r>
    </w:p>
    <w:p w14:paraId="31740016"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3.1.</w:t>
      </w:r>
      <w:r w:rsidRPr="00B4498C">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B4498C">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B4498C" w:rsidRDefault="00D54B46" w:rsidP="00D54B46">
      <w:pPr>
        <w:widowControl w:val="0"/>
        <w:spacing w:after="160" w:line="360" w:lineRule="auto"/>
        <w:ind w:firstLine="567"/>
        <w:jc w:val="both"/>
        <w:rPr>
          <w:rFonts w:ascii="GHEA Grapalat" w:hAnsi="GHEA Grapalat" w:cs="Sylfaen"/>
        </w:rPr>
      </w:pPr>
      <w:r w:rsidRPr="00B4498C">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3.2.</w:t>
      </w:r>
      <w:r w:rsidRPr="00B4498C">
        <w:rPr>
          <w:rFonts w:ascii="GHEA Grapalat" w:hAnsi="GHEA Grapalat"/>
        </w:rPr>
        <w:tab/>
        <w:t>Если предоставленная услуга соответствует условиям договора, Заказчик в течение ___</w:t>
      </w:r>
      <w:r w:rsidR="00C40493" w:rsidRPr="00B4498C">
        <w:rPr>
          <w:rFonts w:ascii="GHEA Grapalat" w:hAnsi="GHEA Grapalat"/>
        </w:rPr>
        <w:t>20</w:t>
      </w:r>
      <w:r w:rsidRPr="00B4498C">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3.3.</w:t>
      </w:r>
      <w:r w:rsidRPr="00B4498C">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B4498C">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B4498C" w:rsidRDefault="00D54B46" w:rsidP="00D54B46">
      <w:pPr>
        <w:widowControl w:val="0"/>
        <w:tabs>
          <w:tab w:val="left" w:pos="1134"/>
        </w:tabs>
        <w:spacing w:after="160" w:line="336" w:lineRule="auto"/>
        <w:ind w:firstLine="567"/>
        <w:jc w:val="both"/>
        <w:rPr>
          <w:rFonts w:ascii="GHEA Grapalat" w:hAnsi="GHEA Grapalat" w:cs="Sylfaen"/>
        </w:rPr>
      </w:pPr>
      <w:r w:rsidRPr="00B4498C">
        <w:rPr>
          <w:rFonts w:ascii="GHEA Grapalat" w:hAnsi="GHEA Grapalat"/>
        </w:rPr>
        <w:t>3.4.</w:t>
      </w:r>
      <w:r w:rsidRPr="00B4498C">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B4498C" w:rsidRDefault="00D54B46" w:rsidP="00D54B46">
      <w:pPr>
        <w:widowControl w:val="0"/>
        <w:spacing w:after="160" w:line="336" w:lineRule="auto"/>
        <w:jc w:val="center"/>
        <w:rPr>
          <w:rFonts w:ascii="GHEA Grapalat" w:hAnsi="GHEA Grapalat" w:cs="Sylfaen"/>
          <w:b/>
        </w:rPr>
      </w:pPr>
      <w:r w:rsidRPr="00B4498C">
        <w:rPr>
          <w:rFonts w:ascii="GHEA Grapalat" w:hAnsi="GHEA Grapalat"/>
          <w:b/>
        </w:rPr>
        <w:t>4. ЦЕНА ДОГОВОРА</w:t>
      </w:r>
    </w:p>
    <w:p w14:paraId="2F39B8E3" w14:textId="77777777" w:rsidR="00D54B46" w:rsidRPr="00B4498C" w:rsidRDefault="00D54B46" w:rsidP="00D54B46">
      <w:pPr>
        <w:widowControl w:val="0"/>
        <w:tabs>
          <w:tab w:val="left" w:pos="1134"/>
        </w:tabs>
        <w:spacing w:after="160" w:line="336" w:lineRule="auto"/>
        <w:ind w:firstLine="567"/>
        <w:jc w:val="both"/>
        <w:rPr>
          <w:rFonts w:ascii="GHEA Grapalat" w:hAnsi="GHEA Grapalat" w:cs="Sylfaen"/>
        </w:rPr>
      </w:pPr>
      <w:r w:rsidRPr="00B4498C">
        <w:rPr>
          <w:rFonts w:ascii="GHEA Grapalat" w:hAnsi="GHEA Grapalat"/>
        </w:rPr>
        <w:t>4.1.</w:t>
      </w:r>
      <w:r w:rsidRPr="00B4498C">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B4498C">
        <w:rPr>
          <w:rStyle w:val="FootnoteReference"/>
          <w:rFonts w:ascii="GHEA Grapalat" w:hAnsi="GHEA Grapalat"/>
        </w:rPr>
        <w:footnoteReference w:customMarkFollows="1" w:id="8"/>
        <w:t>18</w:t>
      </w:r>
      <w:r w:rsidRPr="00B4498C">
        <w:rPr>
          <w:rFonts w:ascii="GHEA Grapalat" w:hAnsi="GHEA Grapalat"/>
        </w:rPr>
        <w:t>.</w:t>
      </w:r>
    </w:p>
    <w:p w14:paraId="5476A0A6" w14:textId="77777777" w:rsidR="00D54B46" w:rsidRPr="00B4498C" w:rsidRDefault="00D54B46" w:rsidP="00D54B46">
      <w:pPr>
        <w:widowControl w:val="0"/>
        <w:spacing w:after="160" w:line="336" w:lineRule="auto"/>
        <w:ind w:firstLine="567"/>
        <w:jc w:val="both"/>
        <w:rPr>
          <w:rFonts w:ascii="GHEA Grapalat" w:hAnsi="GHEA Grapalat" w:cs="Sylfaen"/>
        </w:rPr>
      </w:pPr>
      <w:r w:rsidRPr="00B4498C">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B4498C" w:rsidRDefault="00D54B46" w:rsidP="00D54B46">
      <w:pPr>
        <w:widowControl w:val="0"/>
        <w:spacing w:after="160" w:line="336" w:lineRule="auto"/>
        <w:ind w:firstLine="567"/>
        <w:jc w:val="both"/>
        <w:rPr>
          <w:rFonts w:ascii="GHEA Grapalat" w:hAnsi="GHEA Grapalat" w:cs="Sylfaen"/>
        </w:rPr>
      </w:pPr>
      <w:r w:rsidRPr="00B4498C">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4.2.</w:t>
      </w:r>
      <w:r w:rsidRPr="00B4498C">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B4498C" w:rsidDel="002035B5">
        <w:rPr>
          <w:rFonts w:ascii="GHEA Grapalat" w:hAnsi="GHEA Grapalat"/>
        </w:rPr>
        <w:t xml:space="preserve"> </w:t>
      </w:r>
      <w:r w:rsidRPr="00B4498C">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lang w:val="hy-AM"/>
        </w:rPr>
        <w:t xml:space="preserve">При этом, с целью совершения платежа, </w:t>
      </w:r>
      <w:r w:rsidRPr="00B4498C">
        <w:rPr>
          <w:rFonts w:ascii="GHEA Grapalat" w:hAnsi="GHEA Grapalat"/>
        </w:rPr>
        <w:t>заказчик</w:t>
      </w:r>
      <w:r w:rsidRPr="00B4498C">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B4498C">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B4498C">
        <w:rPr>
          <w:rFonts w:ascii="GHEA Grapalat" w:hAnsi="GHEA Grapalat"/>
        </w:rPr>
        <w:t xml:space="preserve"> </w:t>
      </w:r>
      <w:r w:rsidRPr="00B4498C">
        <w:rPr>
          <w:rFonts w:ascii="GHEA Grapalat" w:hAnsi="GHEA Grapalat"/>
          <w:vertAlign w:val="superscript"/>
        </w:rPr>
        <w:t>18,1</w:t>
      </w:r>
      <w:r w:rsidRPr="00B4498C">
        <w:rPr>
          <w:rFonts w:ascii="GHEA Grapalat" w:hAnsi="GHEA Grapalat"/>
        </w:rPr>
        <w:t>:</w:t>
      </w:r>
    </w:p>
    <w:p w14:paraId="1DC564BD" w14:textId="77777777" w:rsidR="00D54B46" w:rsidRPr="00B4498C"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B4498C" w:rsidRDefault="00D54B46" w:rsidP="00D54B46">
      <w:pPr>
        <w:widowControl w:val="0"/>
        <w:spacing w:after="160" w:line="360" w:lineRule="auto"/>
        <w:jc w:val="center"/>
        <w:rPr>
          <w:rFonts w:ascii="GHEA Grapalat" w:hAnsi="GHEA Grapalat" w:cs="Sylfaen"/>
          <w:b/>
        </w:rPr>
      </w:pPr>
      <w:r w:rsidRPr="00B4498C">
        <w:rPr>
          <w:rFonts w:ascii="GHEA Grapalat" w:hAnsi="GHEA Grapalat"/>
          <w:b/>
        </w:rPr>
        <w:t>5. ОТВЕТСТВЕННОСТЬ СТОРОН</w:t>
      </w:r>
    </w:p>
    <w:p w14:paraId="4BA908F7"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5.1.</w:t>
      </w:r>
      <w:r w:rsidRPr="00B4498C">
        <w:rPr>
          <w:rFonts w:ascii="GHEA Grapalat" w:hAnsi="GHEA Grapalat"/>
        </w:rPr>
        <w:tab/>
        <w:t>Исполнитель несет ответственность за соблюдение требований договора к предоставлению услуги.</w:t>
      </w:r>
    </w:p>
    <w:p w14:paraId="2EC9D0CF" w14:textId="5B17CFDD"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5.2.</w:t>
      </w:r>
      <w:r w:rsidRPr="00B4498C">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00747" w:rsidRPr="00B4498C">
        <w:rPr>
          <w:rFonts w:ascii="GHEA Grapalat" w:hAnsi="GHEA Grapalat"/>
          <w:b/>
          <w:bCs/>
        </w:rPr>
        <w:t>3</w:t>
      </w:r>
      <w:r w:rsidRPr="00B4498C">
        <w:rPr>
          <w:rFonts w:ascii="GHEA Grapalat" w:hAnsi="GHEA Grapalat"/>
          <w:b/>
          <w:bCs/>
        </w:rPr>
        <w:t xml:space="preserve"> процента</w:t>
      </w:r>
      <w:r w:rsidRPr="00B4498C">
        <w:rPr>
          <w:rFonts w:ascii="GHEA Grapalat" w:hAnsi="GHEA Grapalat"/>
        </w:rPr>
        <w:t xml:space="preserve"> от суммы, предусмотренной в пункте 4.1 договора</w:t>
      </w:r>
      <w:r w:rsidRPr="00B4498C">
        <w:rPr>
          <w:rStyle w:val="FootnoteReference"/>
          <w:rFonts w:ascii="GHEA Grapalat" w:hAnsi="GHEA Grapalat"/>
        </w:rPr>
        <w:footnoteReference w:customMarkFollows="1" w:id="9"/>
        <w:t>21</w:t>
      </w:r>
      <w:r w:rsidRPr="00B4498C">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FF6794E"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5.3.</w:t>
      </w:r>
      <w:r w:rsidRPr="00B4498C">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B4498C">
        <w:rPr>
          <w:rFonts w:ascii="GHEA Grapalat" w:hAnsi="GHEA Grapalat"/>
          <w:b/>
          <w:lang w:val="hy-AM"/>
        </w:rPr>
        <w:t>0.</w:t>
      </w:r>
      <w:r w:rsidR="00B00747" w:rsidRPr="00B4498C">
        <w:rPr>
          <w:rFonts w:ascii="GHEA Grapalat" w:hAnsi="GHEA Grapalat"/>
          <w:b/>
          <w:lang w:val="hy-AM"/>
        </w:rPr>
        <w:t>18</w:t>
      </w:r>
      <w:r w:rsidRPr="00B4498C">
        <w:rPr>
          <w:rFonts w:ascii="GHEA Grapalat" w:hAnsi="GHEA Grapalat"/>
          <w:b/>
        </w:rPr>
        <w:t xml:space="preserve"> процента</w:t>
      </w:r>
      <w:r w:rsidRPr="00B4498C">
        <w:rPr>
          <w:rFonts w:ascii="GHEA Grapalat" w:hAnsi="GHEA Grapalat"/>
        </w:rPr>
        <w:t xml:space="preserve"> от цены подлежащей предоставлению, но непредоставленной услуги.</w:t>
      </w:r>
    </w:p>
    <w:p w14:paraId="684D821B"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5.4.</w:t>
      </w:r>
      <w:r w:rsidRPr="00B4498C">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lastRenderedPageBreak/>
        <w:t>5.5.</w:t>
      </w:r>
      <w:r w:rsidRPr="00B4498C">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B4498C" w:rsidRDefault="00D54B46" w:rsidP="00D54B46">
      <w:pPr>
        <w:pStyle w:val="FootnoteText"/>
        <w:jc w:val="both"/>
        <w:rPr>
          <w:rFonts w:ascii="GHEA Grapalat" w:hAnsi="GHEA Grapalat"/>
          <w:sz w:val="24"/>
          <w:szCs w:val="24"/>
        </w:rPr>
      </w:pPr>
      <w:r w:rsidRPr="00B4498C">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B4498C" w14:paraId="3ABBA7D9" w14:textId="77777777" w:rsidTr="002C6B9E">
        <w:tc>
          <w:tcPr>
            <w:tcW w:w="2631" w:type="dxa"/>
          </w:tcPr>
          <w:p w14:paraId="52238467" w14:textId="77777777" w:rsidR="003C56A3" w:rsidRPr="00B4498C" w:rsidRDefault="003C56A3" w:rsidP="002C6B9E">
            <w:pPr>
              <w:pStyle w:val="NormalWeb"/>
              <w:spacing w:before="0" w:beforeAutospacing="0" w:after="0" w:afterAutospacing="0" w:line="360" w:lineRule="auto"/>
              <w:jc w:val="center"/>
              <w:rPr>
                <w:rFonts w:ascii="GHEA Grapalat" w:hAnsi="GHEA Grapalat"/>
              </w:rPr>
            </w:pPr>
            <w:r w:rsidRPr="00B4498C">
              <w:rPr>
                <w:rFonts w:ascii="GHEA Grapalat" w:hAnsi="GHEA Grapalat"/>
              </w:rPr>
              <w:t>N</w:t>
            </w:r>
          </w:p>
        </w:tc>
        <w:tc>
          <w:tcPr>
            <w:tcW w:w="2631" w:type="dxa"/>
          </w:tcPr>
          <w:p w14:paraId="379B3A69" w14:textId="77777777" w:rsidR="003C56A3" w:rsidRPr="00B4498C" w:rsidRDefault="003C56A3" w:rsidP="002C6B9E">
            <w:pPr>
              <w:pStyle w:val="NormalWeb"/>
              <w:spacing w:before="0" w:beforeAutospacing="0" w:after="0" w:afterAutospacing="0" w:line="360" w:lineRule="auto"/>
              <w:jc w:val="center"/>
              <w:rPr>
                <w:rFonts w:ascii="GHEA Grapalat" w:hAnsi="GHEA Grapalat"/>
              </w:rPr>
            </w:pPr>
            <w:r w:rsidRPr="00B4498C">
              <w:rPr>
                <w:rFonts w:ascii="GHEA Grapalat" w:hAnsi="GHEA Grapalat"/>
              </w:rPr>
              <w:t>Нарушение</w:t>
            </w:r>
          </w:p>
        </w:tc>
        <w:tc>
          <w:tcPr>
            <w:tcW w:w="2632" w:type="dxa"/>
          </w:tcPr>
          <w:p w14:paraId="591CA390" w14:textId="77777777" w:rsidR="003C56A3" w:rsidRPr="00B4498C" w:rsidRDefault="003C56A3" w:rsidP="002C6B9E">
            <w:pPr>
              <w:pStyle w:val="NormalWeb"/>
              <w:spacing w:before="0" w:beforeAutospacing="0" w:after="0" w:afterAutospacing="0" w:line="360" w:lineRule="auto"/>
              <w:jc w:val="center"/>
              <w:rPr>
                <w:rFonts w:ascii="GHEA Grapalat" w:hAnsi="GHEA Grapalat"/>
              </w:rPr>
            </w:pPr>
            <w:r w:rsidRPr="00B4498C">
              <w:rPr>
                <w:rFonts w:ascii="GHEA Grapalat" w:hAnsi="GHEA Grapalat"/>
              </w:rPr>
              <w:t>Ответственность</w:t>
            </w:r>
          </w:p>
        </w:tc>
      </w:tr>
      <w:tr w:rsidR="003C56A3" w:rsidRPr="00B4498C" w14:paraId="61F71DD2" w14:textId="77777777" w:rsidTr="002C6B9E">
        <w:tc>
          <w:tcPr>
            <w:tcW w:w="2631" w:type="dxa"/>
          </w:tcPr>
          <w:p w14:paraId="4C23162F" w14:textId="77777777" w:rsidR="003C56A3" w:rsidRPr="00B4498C" w:rsidRDefault="003C56A3" w:rsidP="002C6B9E">
            <w:pPr>
              <w:pStyle w:val="NormalWeb"/>
              <w:spacing w:line="360" w:lineRule="auto"/>
              <w:jc w:val="center"/>
              <w:rPr>
                <w:rFonts w:ascii="GHEA Grapalat" w:hAnsi="GHEA Grapalat" w:cs="Sylfaen"/>
                <w:b/>
                <w:sz w:val="16"/>
                <w:szCs w:val="16"/>
                <w:lang w:val="hy-AM"/>
              </w:rPr>
            </w:pPr>
            <w:r w:rsidRPr="00B4498C">
              <w:rPr>
                <w:rFonts w:ascii="GHEA Grapalat" w:hAnsi="GHEA Grapalat" w:cs="Sylfaen"/>
                <w:b/>
                <w:sz w:val="16"/>
                <w:szCs w:val="16"/>
                <w:lang w:val="hy-AM"/>
              </w:rPr>
              <w:t>1</w:t>
            </w:r>
          </w:p>
        </w:tc>
        <w:tc>
          <w:tcPr>
            <w:tcW w:w="2631" w:type="dxa"/>
          </w:tcPr>
          <w:p w14:paraId="7916E78E"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Штраф-в размере 0.5% от договорной цены</w:t>
            </w:r>
          </w:p>
        </w:tc>
      </w:tr>
      <w:tr w:rsidR="003C56A3" w:rsidRPr="00B4498C" w14:paraId="45522AE0" w14:textId="77777777" w:rsidTr="002C6B9E">
        <w:tc>
          <w:tcPr>
            <w:tcW w:w="2631" w:type="dxa"/>
          </w:tcPr>
          <w:p w14:paraId="603FE6D1" w14:textId="77777777" w:rsidR="003C56A3" w:rsidRPr="00B4498C" w:rsidRDefault="003C56A3" w:rsidP="002C6B9E">
            <w:pPr>
              <w:pStyle w:val="NormalWeb"/>
              <w:spacing w:line="360" w:lineRule="auto"/>
              <w:jc w:val="center"/>
              <w:rPr>
                <w:rFonts w:ascii="GHEA Grapalat" w:hAnsi="GHEA Grapalat" w:cs="Sylfaen"/>
                <w:b/>
                <w:sz w:val="16"/>
                <w:szCs w:val="16"/>
                <w:lang w:val="hy-AM"/>
              </w:rPr>
            </w:pPr>
            <w:r w:rsidRPr="00B4498C">
              <w:rPr>
                <w:rFonts w:ascii="GHEA Grapalat" w:hAnsi="GHEA Grapalat" w:cs="Sylfaen"/>
                <w:b/>
                <w:sz w:val="16"/>
                <w:szCs w:val="16"/>
                <w:lang w:val="hy-AM"/>
              </w:rPr>
              <w:t>2</w:t>
            </w:r>
          </w:p>
        </w:tc>
        <w:tc>
          <w:tcPr>
            <w:tcW w:w="2631" w:type="dxa"/>
          </w:tcPr>
          <w:p w14:paraId="0E86BE7D"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Штраф-в размере 0.5% от договорной цены</w:t>
            </w:r>
          </w:p>
        </w:tc>
      </w:tr>
      <w:tr w:rsidR="003C56A3" w:rsidRPr="00B4498C" w14:paraId="0ADF75DD" w14:textId="77777777" w:rsidTr="002C6B9E">
        <w:tc>
          <w:tcPr>
            <w:tcW w:w="2631" w:type="dxa"/>
          </w:tcPr>
          <w:p w14:paraId="7C43B933" w14:textId="77777777" w:rsidR="003C56A3" w:rsidRPr="00B4498C" w:rsidRDefault="003C56A3" w:rsidP="002C6B9E">
            <w:pPr>
              <w:pStyle w:val="NormalWeb"/>
              <w:spacing w:line="360" w:lineRule="auto"/>
              <w:jc w:val="center"/>
              <w:rPr>
                <w:rFonts w:ascii="GHEA Grapalat" w:hAnsi="GHEA Grapalat" w:cs="Sylfaen"/>
                <w:b/>
                <w:sz w:val="16"/>
                <w:szCs w:val="16"/>
                <w:lang w:val="hy-AM"/>
              </w:rPr>
            </w:pPr>
            <w:r w:rsidRPr="00B4498C">
              <w:rPr>
                <w:rFonts w:ascii="GHEA Grapalat" w:hAnsi="GHEA Grapalat" w:cs="Sylfaen"/>
                <w:b/>
                <w:sz w:val="16"/>
                <w:szCs w:val="16"/>
                <w:lang w:val="hy-AM"/>
              </w:rPr>
              <w:t>3</w:t>
            </w:r>
          </w:p>
        </w:tc>
        <w:tc>
          <w:tcPr>
            <w:tcW w:w="2631" w:type="dxa"/>
          </w:tcPr>
          <w:p w14:paraId="4D24D3F6"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B4498C" w:rsidRDefault="003C56A3" w:rsidP="002C6B9E">
            <w:pPr>
              <w:pStyle w:val="NormalWeb"/>
              <w:spacing w:before="0" w:beforeAutospacing="0" w:after="0" w:afterAutospacing="0" w:line="360" w:lineRule="auto"/>
              <w:jc w:val="center"/>
              <w:rPr>
                <w:rFonts w:ascii="GHEA Grapalat" w:hAnsi="GHEA Grapalat"/>
                <w:i/>
                <w:sz w:val="16"/>
              </w:rPr>
            </w:pPr>
            <w:r w:rsidRPr="00B4498C">
              <w:rPr>
                <w:rFonts w:ascii="GHEA Grapalat" w:hAnsi="GHEA Grapalat"/>
                <w:i/>
                <w:sz w:val="16"/>
              </w:rPr>
              <w:t>Штраф-в размере 0.5% от договорной цены</w:t>
            </w:r>
          </w:p>
        </w:tc>
      </w:tr>
    </w:tbl>
    <w:p w14:paraId="25A03BD6"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5.6.</w:t>
      </w:r>
      <w:r w:rsidRPr="00B4498C">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B4498C" w:rsidRDefault="00D54B46" w:rsidP="00D54B46">
      <w:pPr>
        <w:widowControl w:val="0"/>
        <w:tabs>
          <w:tab w:val="left" w:pos="1134"/>
        </w:tabs>
        <w:spacing w:after="160" w:line="360" w:lineRule="auto"/>
        <w:ind w:firstLine="567"/>
        <w:jc w:val="both"/>
        <w:rPr>
          <w:rFonts w:ascii="GHEA Grapalat" w:hAnsi="GHEA Grapalat" w:cs="Sylfaen"/>
        </w:rPr>
      </w:pPr>
      <w:r w:rsidRPr="00B4498C">
        <w:rPr>
          <w:rFonts w:ascii="GHEA Grapalat" w:hAnsi="GHEA Grapalat"/>
        </w:rPr>
        <w:t>5.7.</w:t>
      </w:r>
      <w:r w:rsidRPr="00B4498C">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B4498C"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B4498C" w:rsidRDefault="00D54B46" w:rsidP="00D54B46">
      <w:pPr>
        <w:widowControl w:val="0"/>
        <w:spacing w:after="160" w:line="360" w:lineRule="auto"/>
        <w:jc w:val="center"/>
        <w:rPr>
          <w:rFonts w:ascii="GHEA Grapalat" w:hAnsi="GHEA Grapalat" w:cs="Sylfaen"/>
        </w:rPr>
      </w:pPr>
      <w:r w:rsidRPr="00B4498C">
        <w:rPr>
          <w:rFonts w:ascii="GHEA Grapalat" w:hAnsi="GHEA Grapalat"/>
          <w:b/>
        </w:rPr>
        <w:t>6. ДЕЙСТВИЕ НЕПРЕОДОЛИМОЙ СИЛЫ (ФОРС-МАЖОР)</w:t>
      </w:r>
    </w:p>
    <w:p w14:paraId="3AB05048" w14:textId="77777777" w:rsidR="00D54B46" w:rsidRPr="00B4498C" w:rsidRDefault="00D54B46" w:rsidP="00D54B46">
      <w:pPr>
        <w:widowControl w:val="0"/>
        <w:spacing w:after="160" w:line="360" w:lineRule="auto"/>
        <w:ind w:firstLine="567"/>
        <w:jc w:val="both"/>
        <w:rPr>
          <w:rFonts w:ascii="GHEA Grapalat" w:hAnsi="GHEA Grapalat" w:cs="Sylfaen"/>
        </w:rPr>
      </w:pPr>
      <w:r w:rsidRPr="00B4498C">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B4498C" w:rsidRDefault="00D54B46" w:rsidP="00D54B46">
      <w:pPr>
        <w:widowControl w:val="0"/>
        <w:spacing w:after="160" w:line="360" w:lineRule="auto"/>
        <w:jc w:val="center"/>
        <w:rPr>
          <w:rFonts w:ascii="GHEA Grapalat" w:hAnsi="GHEA Grapalat" w:cs="Sylfaen"/>
          <w:b/>
        </w:rPr>
      </w:pPr>
      <w:r w:rsidRPr="00B4498C">
        <w:rPr>
          <w:rFonts w:ascii="GHEA Grapalat" w:hAnsi="GHEA Grapalat"/>
          <w:b/>
        </w:rPr>
        <w:t>7. ИНЫЕ УСЛОВИЯ</w:t>
      </w:r>
    </w:p>
    <w:p w14:paraId="612CF554"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7.1.</w:t>
      </w:r>
      <w:r w:rsidRPr="00B4498C">
        <w:rPr>
          <w:rFonts w:ascii="GHEA Grapalat" w:hAnsi="GHEA Grapalat"/>
        </w:rPr>
        <w:tab/>
      </w:r>
      <w:r w:rsidRPr="00B4498C">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4498C">
        <w:rPr>
          <w:rFonts w:ascii="GHEA Grapalat" w:hAnsi="GHEA Grapalat"/>
        </w:rPr>
        <w:t xml:space="preserve"> </w:t>
      </w:r>
    </w:p>
    <w:p w14:paraId="14CC873D"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7.2.</w:t>
      </w:r>
      <w:r w:rsidRPr="00B4498C">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B4498C" w:rsidRDefault="00D54B46" w:rsidP="00D54B46">
      <w:pPr>
        <w:widowControl w:val="0"/>
        <w:tabs>
          <w:tab w:val="left" w:pos="1134"/>
        </w:tabs>
        <w:spacing w:after="160" w:line="360" w:lineRule="auto"/>
        <w:ind w:firstLine="567"/>
        <w:jc w:val="both"/>
        <w:rPr>
          <w:rFonts w:ascii="GHEA Grapalat" w:hAnsi="GHEA Grapalat"/>
          <w:spacing w:val="-4"/>
        </w:rPr>
      </w:pPr>
      <w:r w:rsidRPr="00B4498C">
        <w:rPr>
          <w:rFonts w:ascii="GHEA Grapalat" w:hAnsi="GHEA Grapalat"/>
        </w:rPr>
        <w:t>7.3.</w:t>
      </w:r>
      <w:r w:rsidRPr="00B4498C">
        <w:rPr>
          <w:rFonts w:ascii="GHEA Grapalat" w:hAnsi="GHEA Grapalat"/>
        </w:rPr>
        <w:tab/>
      </w:r>
      <w:r w:rsidRPr="00B4498C">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B4498C">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B4498C" w:rsidRDefault="00D54B46" w:rsidP="00D54B46">
      <w:pPr>
        <w:widowControl w:val="0"/>
        <w:tabs>
          <w:tab w:val="left" w:pos="1134"/>
        </w:tabs>
        <w:spacing w:after="160" w:line="336" w:lineRule="auto"/>
        <w:ind w:firstLine="567"/>
        <w:jc w:val="both"/>
        <w:rPr>
          <w:rFonts w:ascii="GHEA Grapalat" w:hAnsi="GHEA Grapalat" w:cs="Sylfaen"/>
        </w:rPr>
      </w:pPr>
      <w:r w:rsidRPr="00B4498C">
        <w:rPr>
          <w:rFonts w:ascii="GHEA Grapalat" w:hAnsi="GHEA Grapalat"/>
          <w:spacing w:val="-6"/>
        </w:rPr>
        <w:t>7.</w:t>
      </w:r>
      <w:r w:rsidRPr="00B4498C">
        <w:rPr>
          <w:rFonts w:ascii="GHEA Grapalat" w:hAnsi="GHEA Grapalat"/>
        </w:rPr>
        <w:t>4.</w:t>
      </w:r>
      <w:r w:rsidRPr="00B4498C">
        <w:rPr>
          <w:rFonts w:ascii="GHEA Grapalat" w:hAnsi="GHEA Grapalat"/>
        </w:rPr>
        <w:tab/>
        <w:t>Споры в связи с договором подлежат рассмотрению в судах Республики Армения.</w:t>
      </w:r>
    </w:p>
    <w:p w14:paraId="6BC70595" w14:textId="77777777" w:rsidR="00D54B46" w:rsidRPr="00B4498C" w:rsidRDefault="00D54B46" w:rsidP="00D54B46">
      <w:pPr>
        <w:widowControl w:val="0"/>
        <w:tabs>
          <w:tab w:val="left" w:pos="1134"/>
        </w:tabs>
        <w:spacing w:after="160" w:line="336" w:lineRule="auto"/>
        <w:ind w:firstLine="567"/>
        <w:jc w:val="both"/>
        <w:rPr>
          <w:rFonts w:ascii="GHEA Grapalat" w:hAnsi="GHEA Grapalat"/>
        </w:rPr>
      </w:pPr>
      <w:r w:rsidRPr="00B4498C">
        <w:rPr>
          <w:rFonts w:ascii="GHEA Grapalat" w:hAnsi="GHEA Grapalat"/>
        </w:rPr>
        <w:t>7.5.</w:t>
      </w:r>
      <w:r w:rsidRPr="00B4498C">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B4498C" w:rsidRDefault="00D54B46" w:rsidP="00D54B46">
      <w:pPr>
        <w:widowControl w:val="0"/>
        <w:tabs>
          <w:tab w:val="left" w:pos="1134"/>
        </w:tabs>
        <w:spacing w:after="160" w:line="336" w:lineRule="auto"/>
        <w:ind w:firstLine="567"/>
        <w:jc w:val="both"/>
        <w:rPr>
          <w:rFonts w:ascii="GHEA Grapalat" w:hAnsi="GHEA Grapalat"/>
        </w:rPr>
      </w:pPr>
      <w:r w:rsidRPr="00B4498C">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B4498C" w:rsidRDefault="00D54B46" w:rsidP="00D54B46">
      <w:pPr>
        <w:widowControl w:val="0"/>
        <w:tabs>
          <w:tab w:val="left" w:pos="1134"/>
        </w:tabs>
        <w:spacing w:after="160" w:line="336" w:lineRule="auto"/>
        <w:ind w:firstLine="567"/>
        <w:jc w:val="both"/>
        <w:rPr>
          <w:rFonts w:ascii="GHEA Grapalat" w:hAnsi="GHEA Grapalat" w:cs="Times Armenian"/>
        </w:rPr>
      </w:pPr>
      <w:r w:rsidRPr="00B4498C">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B4498C" w:rsidRDefault="00D54B46" w:rsidP="00D54B46">
      <w:pPr>
        <w:widowControl w:val="0"/>
        <w:tabs>
          <w:tab w:val="left" w:pos="1134"/>
        </w:tabs>
        <w:spacing w:after="160" w:line="336" w:lineRule="auto"/>
        <w:ind w:firstLine="567"/>
        <w:jc w:val="both"/>
        <w:rPr>
          <w:rFonts w:ascii="GHEA Grapalat" w:hAnsi="GHEA Grapalat"/>
        </w:rPr>
      </w:pPr>
      <w:r w:rsidRPr="00B4498C">
        <w:rPr>
          <w:rFonts w:ascii="GHEA Grapalat" w:hAnsi="GHEA Grapalat"/>
        </w:rPr>
        <w:t>7.6.</w:t>
      </w:r>
      <w:r w:rsidRPr="00B4498C">
        <w:rPr>
          <w:rFonts w:ascii="GHEA Grapalat" w:hAnsi="GHEA Grapalat"/>
        </w:rPr>
        <w:tab/>
        <w:t>Если договор осуществляется посредством заключения агентского договора:</w:t>
      </w:r>
    </w:p>
    <w:p w14:paraId="72583674" w14:textId="77777777" w:rsidR="00D54B46" w:rsidRPr="00B4498C" w:rsidRDefault="00D54B46" w:rsidP="00D54B46">
      <w:pPr>
        <w:widowControl w:val="0"/>
        <w:tabs>
          <w:tab w:val="left" w:pos="1134"/>
        </w:tabs>
        <w:spacing w:after="160" w:line="336" w:lineRule="auto"/>
        <w:ind w:firstLine="567"/>
        <w:jc w:val="both"/>
        <w:rPr>
          <w:rFonts w:ascii="GHEA Grapalat" w:hAnsi="GHEA Grapalat"/>
        </w:rPr>
      </w:pPr>
      <w:r w:rsidRPr="00B4498C">
        <w:rPr>
          <w:rFonts w:ascii="GHEA Grapalat" w:hAnsi="GHEA Grapalat"/>
        </w:rPr>
        <w:t>1)</w:t>
      </w:r>
      <w:r w:rsidRPr="00B4498C">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B4498C" w:rsidRDefault="00DD71A4" w:rsidP="00D54B46">
      <w:pPr>
        <w:widowControl w:val="0"/>
        <w:tabs>
          <w:tab w:val="left" w:pos="1134"/>
        </w:tabs>
        <w:spacing w:after="160" w:line="336" w:lineRule="auto"/>
        <w:ind w:firstLine="567"/>
        <w:jc w:val="both"/>
        <w:rPr>
          <w:rFonts w:ascii="GHEA Grapalat" w:hAnsi="GHEA Grapalat"/>
          <w:lang w:val="hy-AM"/>
        </w:rPr>
      </w:pPr>
      <w:r w:rsidRPr="00B4498C">
        <w:rPr>
          <w:rFonts w:ascii="GHEA Grapalat" w:hAnsi="GHEA Grapalat"/>
        </w:rPr>
        <w:t>2)</w:t>
      </w:r>
      <w:r w:rsidRPr="00B4498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B4498C" w:rsidRDefault="00D54B46" w:rsidP="00D54B46">
      <w:pPr>
        <w:widowControl w:val="0"/>
        <w:tabs>
          <w:tab w:val="left" w:pos="1134"/>
        </w:tabs>
        <w:spacing w:after="160" w:line="336" w:lineRule="auto"/>
        <w:ind w:firstLine="567"/>
        <w:jc w:val="both"/>
        <w:rPr>
          <w:rFonts w:ascii="GHEA Grapalat" w:hAnsi="GHEA Grapalat"/>
        </w:rPr>
      </w:pPr>
      <w:r w:rsidRPr="00B4498C">
        <w:rPr>
          <w:rFonts w:ascii="GHEA Grapalat" w:hAnsi="GHEA Grapalat"/>
        </w:rPr>
        <w:t>7.7.</w:t>
      </w:r>
      <w:r w:rsidRPr="00B4498C">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4498C">
        <w:rPr>
          <w:rFonts w:ascii="GHEA Grapalat" w:hAnsi="GHEA Grapalat"/>
        </w:rPr>
        <w:lastRenderedPageBreak/>
        <w:t>ответственности</w:t>
      </w:r>
      <w:r w:rsidRPr="00B4498C">
        <w:rPr>
          <w:rStyle w:val="FootnoteReference"/>
          <w:rFonts w:ascii="GHEA Grapalat" w:hAnsi="GHEA Grapalat"/>
        </w:rPr>
        <w:footnoteReference w:customMarkFollows="1" w:id="10"/>
        <w:t>24</w:t>
      </w:r>
      <w:r w:rsidRPr="00B4498C">
        <w:rPr>
          <w:rFonts w:ascii="GHEA Grapalat" w:hAnsi="GHEA Grapalat"/>
        </w:rPr>
        <w:t>.</w:t>
      </w:r>
    </w:p>
    <w:p w14:paraId="54B55302" w14:textId="77777777" w:rsidR="00D54B46" w:rsidRPr="00B4498C" w:rsidRDefault="00D54B46" w:rsidP="00D54B46">
      <w:pPr>
        <w:widowControl w:val="0"/>
        <w:tabs>
          <w:tab w:val="left" w:pos="1134"/>
        </w:tabs>
        <w:spacing w:after="160" w:line="360" w:lineRule="auto"/>
        <w:ind w:firstLine="567"/>
        <w:jc w:val="both"/>
        <w:rPr>
          <w:rFonts w:ascii="GHEA Grapalat" w:hAnsi="GHEA Grapalat"/>
        </w:rPr>
      </w:pPr>
      <w:r w:rsidRPr="00B4498C">
        <w:rPr>
          <w:rFonts w:ascii="GHEA Grapalat" w:hAnsi="GHEA Grapalat"/>
        </w:rPr>
        <w:t>7.8.</w:t>
      </w:r>
      <w:r w:rsidRPr="00B4498C">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B4498C" w:rsidRDefault="00D54B46" w:rsidP="00D54B46">
      <w:pPr>
        <w:widowControl w:val="0"/>
        <w:tabs>
          <w:tab w:val="left" w:pos="720"/>
          <w:tab w:val="left" w:pos="1134"/>
        </w:tabs>
        <w:spacing w:after="160" w:line="360" w:lineRule="auto"/>
        <w:ind w:firstLine="567"/>
        <w:jc w:val="both"/>
        <w:rPr>
          <w:rFonts w:ascii="GHEA Grapalat" w:hAnsi="GHEA Grapalat"/>
        </w:rPr>
      </w:pPr>
      <w:r w:rsidRPr="00B4498C">
        <w:rPr>
          <w:rFonts w:ascii="GHEA Grapalat" w:hAnsi="GHEA Grapalat"/>
        </w:rPr>
        <w:t>7.9.</w:t>
      </w:r>
      <w:r w:rsidRPr="00B4498C">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B4498C" w:rsidRDefault="00D54B46" w:rsidP="00D54B46">
      <w:pPr>
        <w:widowControl w:val="0"/>
        <w:spacing w:after="160" w:line="360" w:lineRule="auto"/>
        <w:ind w:firstLine="567"/>
        <w:jc w:val="both"/>
        <w:rPr>
          <w:rFonts w:ascii="GHEA Grapalat" w:hAnsi="GHEA Grapalat"/>
        </w:rPr>
      </w:pPr>
      <w:r w:rsidRPr="00B4498C">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B4498C" w:rsidRDefault="00D54B46" w:rsidP="00D54B46">
      <w:pPr>
        <w:widowControl w:val="0"/>
        <w:tabs>
          <w:tab w:val="left" w:pos="1276"/>
        </w:tabs>
        <w:spacing w:after="160" w:line="360" w:lineRule="auto"/>
        <w:ind w:firstLine="567"/>
        <w:jc w:val="both"/>
        <w:rPr>
          <w:rFonts w:ascii="GHEA Grapalat" w:hAnsi="GHEA Grapalat"/>
        </w:rPr>
      </w:pPr>
      <w:r w:rsidRPr="00B4498C">
        <w:rPr>
          <w:rFonts w:ascii="GHEA Grapalat" w:hAnsi="GHEA Grapalat"/>
        </w:rPr>
        <w:t>7.10.</w:t>
      </w:r>
      <w:r w:rsidRPr="00B4498C">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B4498C" w:rsidRDefault="00D54B46" w:rsidP="00D54B46">
      <w:pPr>
        <w:widowControl w:val="0"/>
        <w:tabs>
          <w:tab w:val="left" w:pos="1276"/>
        </w:tabs>
        <w:spacing w:after="160" w:line="360" w:lineRule="auto"/>
        <w:ind w:firstLine="567"/>
        <w:jc w:val="both"/>
        <w:rPr>
          <w:rFonts w:ascii="GHEA Grapalat" w:hAnsi="GHEA Grapalat"/>
        </w:rPr>
      </w:pPr>
      <w:r w:rsidRPr="00B4498C">
        <w:rPr>
          <w:rFonts w:ascii="GHEA Grapalat" w:hAnsi="GHEA Grapalat"/>
        </w:rPr>
        <w:t>7.11.</w:t>
      </w:r>
      <w:r w:rsidRPr="00B4498C">
        <w:rPr>
          <w:rFonts w:ascii="GHEA Grapalat" w:hAnsi="GHEA Grapalat"/>
        </w:rPr>
        <w:tab/>
        <w:t xml:space="preserve">Уведомление относительно полного или частичного одностороннего </w:t>
      </w:r>
      <w:r w:rsidRPr="00B4498C">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B4498C" w:rsidRDefault="00D54B46" w:rsidP="00D54B46">
      <w:pPr>
        <w:widowControl w:val="0"/>
        <w:spacing w:after="160" w:line="360" w:lineRule="auto"/>
        <w:rPr>
          <w:rFonts w:ascii="GHEA Grapalat" w:hAnsi="GHEA Grapalat"/>
        </w:rPr>
      </w:pPr>
      <w:r w:rsidRPr="00B4498C">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B4498C">
        <w:rPr>
          <w:rFonts w:ascii="GHEA Grapalat" w:hAnsi="GHEA Grapalat"/>
          <w:lang w:val="hy-AM"/>
        </w:rPr>
        <w:t xml:space="preserve">. </w:t>
      </w:r>
      <w:r w:rsidRPr="00B4498C">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B4498C">
        <w:rPr>
          <w:rFonts w:ascii="GHEA Grapalat" w:hAnsi="GHEA Grapalat"/>
          <w:vertAlign w:val="superscript"/>
        </w:rPr>
        <w:t>25</w:t>
      </w:r>
    </w:p>
    <w:p w14:paraId="2C952EEC" w14:textId="77777777" w:rsidR="00D54B46" w:rsidRPr="00B4498C" w:rsidRDefault="00D54B46" w:rsidP="00D54B46">
      <w:pPr>
        <w:widowControl w:val="0"/>
        <w:spacing w:after="160" w:line="360" w:lineRule="auto"/>
        <w:rPr>
          <w:rFonts w:ascii="GHEA Grapalat" w:hAnsi="GHEA Grapalat"/>
        </w:rPr>
      </w:pPr>
      <w:r w:rsidRPr="00B4498C">
        <w:rPr>
          <w:rFonts w:ascii="GHEA Grapalat" w:hAnsi="GHEA Grapalat"/>
        </w:rPr>
        <w:t>7.</w:t>
      </w:r>
      <w:r w:rsidRPr="00B4498C">
        <w:rPr>
          <w:rFonts w:ascii="GHEA Grapalat" w:hAnsi="GHEA Grapalat"/>
          <w:lang w:val="hy-AM"/>
        </w:rPr>
        <w:t>13</w:t>
      </w:r>
      <w:r w:rsidRPr="00B4498C">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B4498C" w:rsidRDefault="00D54B46" w:rsidP="00D54B46">
      <w:pPr>
        <w:widowControl w:val="0"/>
        <w:spacing w:after="160" w:line="360" w:lineRule="auto"/>
        <w:rPr>
          <w:rFonts w:ascii="GHEA Grapalat" w:hAnsi="GHEA Grapalat"/>
        </w:rPr>
      </w:pPr>
      <w:r w:rsidRPr="00B4498C">
        <w:rPr>
          <w:rFonts w:ascii="GHEA Grapalat" w:hAnsi="GHEA Grapalat"/>
        </w:rPr>
        <w:t>7.1</w:t>
      </w:r>
      <w:r w:rsidRPr="00B4498C">
        <w:rPr>
          <w:rFonts w:ascii="GHEA Grapalat" w:hAnsi="GHEA Grapalat"/>
          <w:lang w:val="hy-AM"/>
        </w:rPr>
        <w:t>4</w:t>
      </w:r>
      <w:r w:rsidRPr="00B4498C">
        <w:rPr>
          <w:rFonts w:ascii="GHEA Grapalat" w:hAnsi="GHEA Grapalat"/>
        </w:rPr>
        <w:t>.</w:t>
      </w:r>
      <w:r w:rsidRPr="00B4498C">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B4498C">
        <w:rPr>
          <w:rFonts w:ascii="GHEA Grapalat" w:hAnsi="GHEA Grapalat"/>
          <w:lang w:val="hy-AM"/>
        </w:rPr>
        <w:t xml:space="preserve"> </w:t>
      </w:r>
      <w:r w:rsidRPr="00B4498C">
        <w:rPr>
          <w:rFonts w:ascii="GHEA Grapalat" w:hAnsi="GHEA Grapalat"/>
        </w:rPr>
        <w:t xml:space="preserve">и № 4  к настоящему Договору считаются неотъемлемой частью договора, и </w:t>
      </w:r>
      <w:r w:rsidRPr="00B4498C">
        <w:rPr>
          <w:rFonts w:ascii="GHEA Grapalat" w:hAnsi="GHEA Grapalat"/>
        </w:rPr>
        <w:lastRenderedPageBreak/>
        <w:t>каждой стороне предоставляется по одному экземпляру договора.</w:t>
      </w:r>
    </w:p>
    <w:p w14:paraId="186C8326" w14:textId="77777777" w:rsidR="00D54B46" w:rsidRPr="00B4498C" w:rsidRDefault="00D54B46" w:rsidP="00D54B46">
      <w:pPr>
        <w:widowControl w:val="0"/>
        <w:spacing w:after="160" w:line="360" w:lineRule="auto"/>
        <w:rPr>
          <w:rFonts w:ascii="GHEA Grapalat" w:hAnsi="GHEA Grapalat"/>
        </w:rPr>
      </w:pPr>
      <w:r w:rsidRPr="00B4498C">
        <w:rPr>
          <w:rFonts w:ascii="GHEA Grapalat" w:hAnsi="GHEA Grapalat"/>
        </w:rPr>
        <w:t>7.1</w:t>
      </w:r>
      <w:r w:rsidRPr="00B4498C">
        <w:rPr>
          <w:rFonts w:ascii="GHEA Grapalat" w:hAnsi="GHEA Grapalat"/>
          <w:lang w:val="hy-AM"/>
        </w:rPr>
        <w:t>5</w:t>
      </w:r>
      <w:r w:rsidRPr="00B4498C">
        <w:rPr>
          <w:rFonts w:ascii="GHEA Grapalat" w:hAnsi="GHEA Grapalat"/>
        </w:rPr>
        <w:t>.</w:t>
      </w:r>
      <w:r w:rsidRPr="00B4498C">
        <w:rPr>
          <w:rFonts w:ascii="GHEA Grapalat" w:hAnsi="GHEA Grapalat"/>
        </w:rPr>
        <w:tab/>
        <w:t>В отношении настоящего Договора применяется право Республики Армения.</w:t>
      </w:r>
    </w:p>
    <w:p w14:paraId="4C59D344" w14:textId="73448067" w:rsidR="000876DF" w:rsidRPr="00B4498C" w:rsidRDefault="000876DF" w:rsidP="000876DF">
      <w:pPr>
        <w:widowControl w:val="0"/>
        <w:tabs>
          <w:tab w:val="left" w:pos="1276"/>
        </w:tabs>
        <w:spacing w:after="160" w:line="360" w:lineRule="auto"/>
        <w:ind w:firstLine="567"/>
        <w:jc w:val="both"/>
        <w:rPr>
          <w:rFonts w:ascii="GHEA Grapalat" w:hAnsi="GHEA Grapalat"/>
          <w:b/>
        </w:rPr>
      </w:pPr>
      <w:r w:rsidRPr="00B4498C">
        <w:rPr>
          <w:rFonts w:ascii="GHEA Grapalat" w:hAnsi="GHEA Grapalat"/>
          <w:b/>
        </w:rPr>
        <w:t>7.16.</w:t>
      </w:r>
      <w:r w:rsidRPr="00B4498C">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B4498C">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B4498C">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B4498C">
        <w:rPr>
          <w:rFonts w:ascii="GHEA Grapalat" w:hAnsi="GHEA Grapalat"/>
          <w:b/>
          <w:color w:val="EE0000"/>
        </w:rPr>
        <w:t>1</w:t>
      </w:r>
      <w:r w:rsidR="00D20132" w:rsidRPr="00B4498C">
        <w:rPr>
          <w:rFonts w:ascii="GHEA Grapalat" w:hAnsi="GHEA Grapalat"/>
          <w:b/>
          <w:color w:val="EE0000"/>
          <w:lang w:val="hy-AM"/>
        </w:rPr>
        <w:t>0</w:t>
      </w:r>
      <w:r w:rsidRPr="00B4498C">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B4498C">
        <w:rPr>
          <w:rFonts w:ascii="GHEA Grapalat" w:hAnsi="GHEA Grapalat"/>
          <w:b/>
          <w:vertAlign w:val="superscript"/>
        </w:rPr>
        <w:footnoteReference w:customMarkFollows="1" w:id="11"/>
        <w:t>25</w:t>
      </w:r>
    </w:p>
    <w:p w14:paraId="2D0AC7A6" w14:textId="7B9CB755" w:rsidR="000876DF" w:rsidRPr="00B4498C" w:rsidRDefault="000876DF" w:rsidP="007063E7">
      <w:pPr>
        <w:widowControl w:val="0"/>
        <w:tabs>
          <w:tab w:val="left" w:pos="1276"/>
        </w:tabs>
        <w:spacing w:after="160" w:line="360" w:lineRule="auto"/>
        <w:ind w:firstLine="567"/>
        <w:jc w:val="both"/>
        <w:rPr>
          <w:rFonts w:ascii="GHEA Grapalat" w:hAnsi="GHEA Grapalat"/>
          <w:b/>
          <w:bCs/>
          <w:i/>
          <w:lang w:val="hy-AM"/>
        </w:rPr>
      </w:pPr>
      <w:r w:rsidRPr="00B4498C">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w:t>
      </w:r>
      <w:r w:rsidR="00B00747" w:rsidRPr="00B4498C">
        <w:rPr>
          <w:rFonts w:ascii="GHEA Grapalat" w:hAnsi="GHEA Grapalat"/>
        </w:rPr>
        <w:t xml:space="preserve">Управление </w:t>
      </w:r>
      <w:r w:rsidR="00D20132" w:rsidRPr="00B4498C">
        <w:rPr>
          <w:rFonts w:ascii="GHEA Grapalat" w:hAnsi="GHEA Grapalat"/>
        </w:rPr>
        <w:t xml:space="preserve">коммунальных служб </w:t>
      </w:r>
      <w:r w:rsidR="00B00747" w:rsidRPr="00B4498C">
        <w:rPr>
          <w:rFonts w:ascii="GHEA Grapalat" w:hAnsi="GHEA Grapalat"/>
        </w:rPr>
        <w:t>мэрии Еревана:</w:t>
      </w:r>
      <w:r w:rsidRPr="00B4498C">
        <w:rPr>
          <w:rFonts w:ascii="GHEA Grapalat" w:hAnsi="GHEA Grapalat"/>
        </w:rPr>
        <w:t>.</w:t>
      </w:r>
    </w:p>
    <w:p w14:paraId="3288FADA" w14:textId="77777777" w:rsidR="00D54B46" w:rsidRPr="00B4498C" w:rsidRDefault="00D54B46" w:rsidP="00D54B46">
      <w:pPr>
        <w:widowControl w:val="0"/>
        <w:spacing w:after="160" w:line="360" w:lineRule="auto"/>
        <w:jc w:val="center"/>
        <w:rPr>
          <w:rFonts w:ascii="GHEA Grapalat" w:hAnsi="GHEA Grapalat" w:cs="Sylfaen"/>
        </w:rPr>
      </w:pPr>
      <w:r w:rsidRPr="00B4498C">
        <w:rPr>
          <w:rFonts w:ascii="GHEA Grapalat" w:hAnsi="GHEA Grapalat"/>
          <w:b/>
        </w:rPr>
        <w:lastRenderedPageBreak/>
        <w:t>8.</w:t>
      </w:r>
      <w:r w:rsidRPr="00B4498C">
        <w:rPr>
          <w:rFonts w:ascii="GHEA Grapalat" w:hAnsi="GHEA Grapalat"/>
        </w:rPr>
        <w:t xml:space="preserve"> </w:t>
      </w:r>
      <w:r w:rsidRPr="00B4498C">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B4498C" w14:paraId="76ED4E97" w14:textId="77777777" w:rsidTr="00EA35BC">
        <w:trPr>
          <w:jc w:val="center"/>
        </w:trPr>
        <w:tc>
          <w:tcPr>
            <w:tcW w:w="4536" w:type="dxa"/>
          </w:tcPr>
          <w:p w14:paraId="4C0C45F3" w14:textId="77777777" w:rsidR="00D54B46" w:rsidRPr="00B4498C" w:rsidRDefault="00D54B46" w:rsidP="00EA35BC">
            <w:pPr>
              <w:widowControl w:val="0"/>
              <w:spacing w:after="160" w:line="360" w:lineRule="auto"/>
              <w:jc w:val="center"/>
              <w:rPr>
                <w:rFonts w:ascii="GHEA Grapalat" w:hAnsi="GHEA Grapalat"/>
                <w:b/>
              </w:rPr>
            </w:pPr>
            <w:r w:rsidRPr="00B4498C">
              <w:rPr>
                <w:rFonts w:ascii="GHEA Grapalat" w:hAnsi="GHEA Grapalat"/>
                <w:b/>
              </w:rPr>
              <w:t>ЗАКАЗЧИК</w:t>
            </w:r>
          </w:p>
          <w:p w14:paraId="0DE4636E" w14:textId="77777777" w:rsidR="00D54B46" w:rsidRPr="00B4498C" w:rsidRDefault="00D54B46" w:rsidP="00EA35BC">
            <w:pPr>
              <w:widowControl w:val="0"/>
              <w:jc w:val="center"/>
              <w:rPr>
                <w:rFonts w:ascii="GHEA Grapalat" w:hAnsi="GHEA Grapalat"/>
              </w:rPr>
            </w:pPr>
            <w:r w:rsidRPr="00B4498C">
              <w:rPr>
                <w:rFonts w:ascii="GHEA Grapalat" w:hAnsi="GHEA Grapalat"/>
              </w:rPr>
              <w:t>____________________________</w:t>
            </w:r>
          </w:p>
          <w:p w14:paraId="0DC738DF"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2EDD888C" w14:textId="77777777" w:rsidR="00D54B46" w:rsidRPr="00B4498C" w:rsidRDefault="00D54B46" w:rsidP="00EA35BC">
            <w:pPr>
              <w:widowControl w:val="0"/>
              <w:spacing w:after="160" w:line="360" w:lineRule="auto"/>
              <w:jc w:val="center"/>
              <w:rPr>
                <w:rFonts w:ascii="GHEA Grapalat" w:hAnsi="GHEA Grapalat"/>
                <w:lang w:val="en-US"/>
              </w:rPr>
            </w:pPr>
          </w:p>
          <w:p w14:paraId="03CC2BEB" w14:textId="77777777" w:rsidR="00D54B46" w:rsidRPr="00B4498C" w:rsidRDefault="00D54B46" w:rsidP="00EA35BC">
            <w:pPr>
              <w:widowControl w:val="0"/>
              <w:spacing w:after="160" w:line="360" w:lineRule="auto"/>
              <w:jc w:val="center"/>
              <w:rPr>
                <w:rFonts w:ascii="GHEA Grapalat" w:hAnsi="GHEA Grapalat"/>
                <w:lang w:val="en-US"/>
              </w:rPr>
            </w:pPr>
            <w:r w:rsidRPr="00B4498C">
              <w:rPr>
                <w:rFonts w:ascii="GHEA Grapalat" w:hAnsi="GHEA Grapalat"/>
              </w:rPr>
              <w:t>М. П.</w:t>
            </w:r>
          </w:p>
        </w:tc>
        <w:tc>
          <w:tcPr>
            <w:tcW w:w="4111" w:type="dxa"/>
          </w:tcPr>
          <w:p w14:paraId="4ABD8DAB" w14:textId="77777777" w:rsidR="00D54B46" w:rsidRPr="00B4498C" w:rsidRDefault="00D54B46" w:rsidP="00EA35BC">
            <w:pPr>
              <w:widowControl w:val="0"/>
              <w:spacing w:after="160" w:line="360" w:lineRule="auto"/>
              <w:jc w:val="center"/>
              <w:rPr>
                <w:rFonts w:ascii="GHEA Grapalat" w:hAnsi="GHEA Grapalat"/>
                <w:b/>
              </w:rPr>
            </w:pPr>
            <w:r w:rsidRPr="00B4498C">
              <w:rPr>
                <w:rFonts w:ascii="GHEA Grapalat" w:hAnsi="GHEA Grapalat"/>
                <w:b/>
              </w:rPr>
              <w:t>ИСПОЛНИТЕЛЬ</w:t>
            </w:r>
          </w:p>
          <w:p w14:paraId="64F0B4E8" w14:textId="77777777" w:rsidR="00D54B46" w:rsidRPr="00B4498C" w:rsidRDefault="00D54B46" w:rsidP="00EA35BC">
            <w:pPr>
              <w:widowControl w:val="0"/>
              <w:jc w:val="center"/>
              <w:rPr>
                <w:rFonts w:ascii="GHEA Grapalat" w:hAnsi="GHEA Grapalat"/>
                <w:lang w:val="en-US"/>
              </w:rPr>
            </w:pPr>
            <w:r w:rsidRPr="00B4498C">
              <w:rPr>
                <w:rFonts w:ascii="GHEA Grapalat" w:hAnsi="GHEA Grapalat"/>
                <w:lang w:val="en-US"/>
              </w:rPr>
              <w:t>____________________________</w:t>
            </w:r>
          </w:p>
          <w:p w14:paraId="015915AE"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51A16F2E" w14:textId="77777777" w:rsidR="00D54B46" w:rsidRPr="00B4498C" w:rsidRDefault="00D54B46" w:rsidP="00EA35BC">
            <w:pPr>
              <w:widowControl w:val="0"/>
              <w:spacing w:after="160" w:line="360" w:lineRule="auto"/>
              <w:jc w:val="center"/>
              <w:rPr>
                <w:rFonts w:ascii="GHEA Grapalat" w:hAnsi="GHEA Grapalat"/>
                <w:lang w:val="en-US"/>
              </w:rPr>
            </w:pPr>
          </w:p>
          <w:p w14:paraId="39330FAE" w14:textId="77777777" w:rsidR="00D54B46" w:rsidRPr="00B4498C" w:rsidRDefault="00D54B46" w:rsidP="00EA35BC">
            <w:pPr>
              <w:widowControl w:val="0"/>
              <w:spacing w:after="160" w:line="360" w:lineRule="auto"/>
              <w:jc w:val="center"/>
              <w:rPr>
                <w:rFonts w:ascii="GHEA Grapalat" w:hAnsi="GHEA Grapalat"/>
                <w:lang w:val="en-US"/>
              </w:rPr>
            </w:pPr>
            <w:r w:rsidRPr="00B4498C">
              <w:rPr>
                <w:rFonts w:ascii="GHEA Grapalat" w:hAnsi="GHEA Grapalat"/>
              </w:rPr>
              <w:t>М. П.</w:t>
            </w:r>
          </w:p>
        </w:tc>
      </w:tr>
    </w:tbl>
    <w:p w14:paraId="02BB2FA3" w14:textId="77777777" w:rsidR="00D54B46" w:rsidRPr="00B4498C" w:rsidRDefault="00D54B46" w:rsidP="00D54B46">
      <w:pPr>
        <w:widowControl w:val="0"/>
        <w:spacing w:after="160" w:line="360" w:lineRule="auto"/>
        <w:ind w:firstLine="567"/>
        <w:jc w:val="both"/>
        <w:rPr>
          <w:rFonts w:ascii="GHEA Grapalat" w:hAnsi="GHEA Grapalat" w:cs="Sylfaen"/>
          <w:i/>
        </w:rPr>
      </w:pPr>
      <w:r w:rsidRPr="00B4498C">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B4498C" w:rsidRDefault="00D54B46" w:rsidP="00D54B46">
      <w:pPr>
        <w:rPr>
          <w:rFonts w:ascii="GHEA Grapalat" w:hAnsi="GHEA Grapalat"/>
        </w:rPr>
      </w:pPr>
      <w:r w:rsidRPr="00B4498C">
        <w:rPr>
          <w:rFonts w:ascii="GHEA Grapalat" w:hAnsi="GHEA Grapalat"/>
        </w:rPr>
        <w:br w:type="page"/>
      </w:r>
    </w:p>
    <w:p w14:paraId="7DB6EF0B" w14:textId="77777777" w:rsidR="00D54B46" w:rsidRPr="00B4498C" w:rsidRDefault="00D54B46" w:rsidP="00D54B46">
      <w:pPr>
        <w:widowControl w:val="0"/>
        <w:spacing w:after="160" w:line="360" w:lineRule="auto"/>
        <w:jc w:val="right"/>
        <w:rPr>
          <w:rFonts w:ascii="GHEA Grapalat" w:hAnsi="GHEA Grapalat"/>
          <w:i/>
        </w:rPr>
        <w:sectPr w:rsidR="00D54B46" w:rsidRPr="00B4498C"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B4498C" w:rsidRDefault="00D54B46" w:rsidP="00D54B46">
      <w:pPr>
        <w:widowControl w:val="0"/>
        <w:spacing w:after="160" w:line="360" w:lineRule="auto"/>
        <w:jc w:val="right"/>
        <w:rPr>
          <w:rFonts w:ascii="GHEA Grapalat" w:hAnsi="GHEA Grapalat"/>
          <w:i/>
        </w:rPr>
      </w:pPr>
      <w:r w:rsidRPr="00B4498C">
        <w:rPr>
          <w:rFonts w:ascii="GHEA Grapalat" w:hAnsi="GHEA Grapalat"/>
          <w:i/>
        </w:rPr>
        <w:lastRenderedPageBreak/>
        <w:t>Приложение № 1</w:t>
      </w:r>
    </w:p>
    <w:p w14:paraId="2D1FEDBB" w14:textId="77777777" w:rsidR="00D54B46" w:rsidRPr="00B4498C" w:rsidRDefault="00D54B46" w:rsidP="00D54B46">
      <w:pPr>
        <w:widowControl w:val="0"/>
        <w:spacing w:after="160" w:line="360" w:lineRule="auto"/>
        <w:jc w:val="right"/>
        <w:rPr>
          <w:rFonts w:ascii="GHEA Grapalat" w:hAnsi="GHEA Grapalat"/>
          <w:i/>
        </w:rPr>
      </w:pPr>
      <w:r w:rsidRPr="00B4498C">
        <w:rPr>
          <w:rFonts w:ascii="GHEA Grapalat" w:hAnsi="GHEA Grapalat"/>
          <w:i/>
        </w:rPr>
        <w:t xml:space="preserve">к Договору под кодом </w:t>
      </w:r>
      <w:r w:rsidRPr="00B4498C">
        <w:rPr>
          <w:rFonts w:ascii="GHEA Grapalat" w:hAnsi="GHEA Grapalat"/>
          <w:i/>
        </w:rPr>
        <w:br/>
        <w:t>заключенному "</w:t>
      </w:r>
      <w:r w:rsidRPr="00B4498C">
        <w:rPr>
          <w:rFonts w:ascii="GHEA Grapalat" w:hAnsi="GHEA Grapalat"/>
          <w:i/>
        </w:rPr>
        <w:tab/>
        <w:t>"</w:t>
      </w:r>
      <w:r w:rsidRPr="00B4498C">
        <w:rPr>
          <w:rFonts w:ascii="GHEA Grapalat" w:hAnsi="GHEA Grapalat"/>
          <w:i/>
        </w:rPr>
        <w:tab/>
        <w:t>20.</w:t>
      </w:r>
      <w:r w:rsidRPr="00B4498C">
        <w:rPr>
          <w:rFonts w:ascii="GHEA Grapalat" w:hAnsi="GHEA Grapalat"/>
          <w:i/>
        </w:rPr>
        <w:tab/>
        <w:t>г.</w:t>
      </w:r>
    </w:p>
    <w:p w14:paraId="3CEFEC2F" w14:textId="77777777" w:rsidR="00D54B46" w:rsidRPr="00B4498C" w:rsidRDefault="00D54B46" w:rsidP="00D54B46">
      <w:pPr>
        <w:widowControl w:val="0"/>
        <w:spacing w:after="160" w:line="360" w:lineRule="auto"/>
        <w:jc w:val="center"/>
        <w:rPr>
          <w:rFonts w:ascii="GHEA Grapalat" w:hAnsi="GHEA Grapalat"/>
        </w:rPr>
      </w:pPr>
    </w:p>
    <w:p w14:paraId="5B44AB54" w14:textId="77777777" w:rsidR="00D54B46" w:rsidRPr="00B4498C" w:rsidRDefault="00D54B46" w:rsidP="00D54B46">
      <w:pPr>
        <w:widowControl w:val="0"/>
        <w:spacing w:after="160" w:line="360" w:lineRule="auto"/>
        <w:jc w:val="center"/>
        <w:rPr>
          <w:rFonts w:ascii="GHEA Grapalat" w:hAnsi="GHEA Grapalat"/>
        </w:rPr>
      </w:pPr>
      <w:r w:rsidRPr="00B4498C">
        <w:rPr>
          <w:rFonts w:ascii="GHEA Grapalat" w:hAnsi="GHEA Grapalat"/>
        </w:rPr>
        <w:t>ТЕХНИЧЕСКАЯ ХАРАКТЕРИСТИКА-ГРАФИК ЗАКУПКИ</w:t>
      </w:r>
      <w:r w:rsidRPr="00B4498C">
        <w:rPr>
          <w:rStyle w:val="FootnoteReference"/>
          <w:rFonts w:ascii="GHEA Grapalat" w:hAnsi="GHEA Grapalat"/>
        </w:rPr>
        <w:footnoteReference w:customMarkFollows="1" w:id="12"/>
        <w:t>*</w:t>
      </w:r>
    </w:p>
    <w:p w14:paraId="746D90B3" w14:textId="77777777" w:rsidR="00D54B46" w:rsidRPr="00B4498C" w:rsidRDefault="00D54B46" w:rsidP="00D54B46">
      <w:pPr>
        <w:widowControl w:val="0"/>
        <w:spacing w:after="160" w:line="360" w:lineRule="auto"/>
        <w:jc w:val="right"/>
        <w:rPr>
          <w:rFonts w:ascii="GHEA Grapalat" w:hAnsi="GHEA Grapalat"/>
        </w:rPr>
      </w:pPr>
      <w:r w:rsidRPr="00B4498C">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336"/>
        <w:gridCol w:w="1178"/>
        <w:gridCol w:w="1359"/>
        <w:gridCol w:w="824"/>
        <w:gridCol w:w="2185"/>
        <w:gridCol w:w="2237"/>
      </w:tblGrid>
      <w:tr w:rsidR="00D54B46" w:rsidRPr="00B4498C"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Услуги</w:t>
            </w:r>
          </w:p>
        </w:tc>
      </w:tr>
      <w:tr w:rsidR="00D54B46" w:rsidRPr="00B4498C"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предоставления</w:t>
            </w:r>
          </w:p>
        </w:tc>
      </w:tr>
      <w:tr w:rsidR="00D54B46" w:rsidRPr="00B4498C"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B4498C"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B4498C"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4498C"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B4498C"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B4498C"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B4498C"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B4498C" w:rsidRDefault="00D54B46" w:rsidP="00EA35BC">
            <w:pPr>
              <w:widowControl w:val="0"/>
              <w:spacing w:after="120"/>
              <w:jc w:val="center"/>
              <w:rPr>
                <w:rFonts w:ascii="GHEA Grapalat" w:hAnsi="GHEA Grapalat"/>
                <w:sz w:val="20"/>
              </w:rPr>
            </w:pPr>
            <w:r w:rsidRPr="00B4498C">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B4498C" w:rsidRDefault="00D54B46" w:rsidP="00EA35BC">
            <w:pPr>
              <w:widowControl w:val="0"/>
              <w:spacing w:after="120"/>
              <w:jc w:val="center"/>
              <w:rPr>
                <w:rFonts w:ascii="GHEA Grapalat" w:hAnsi="GHEA Grapalat"/>
                <w:sz w:val="20"/>
                <w:lang w:val="en-US"/>
              </w:rPr>
            </w:pPr>
            <w:r w:rsidRPr="00B4498C">
              <w:rPr>
                <w:rFonts w:ascii="GHEA Grapalat" w:hAnsi="GHEA Grapalat"/>
                <w:sz w:val="20"/>
              </w:rPr>
              <w:t>срок</w:t>
            </w:r>
            <w:r w:rsidRPr="00B4498C">
              <w:rPr>
                <w:rStyle w:val="FootnoteReference"/>
                <w:rFonts w:ascii="GHEA Grapalat" w:hAnsi="GHEA Grapalat"/>
                <w:sz w:val="20"/>
              </w:rPr>
              <w:footnoteReference w:customMarkFollows="1" w:id="13"/>
              <w:t>**</w:t>
            </w:r>
          </w:p>
        </w:tc>
      </w:tr>
      <w:tr w:rsidR="001D56D8" w:rsidRPr="00B4498C" w14:paraId="2CECA8C6" w14:textId="77777777" w:rsidTr="00101837">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1D56D8" w:rsidRPr="00B4498C" w:rsidRDefault="001D56D8" w:rsidP="001D56D8">
            <w:pPr>
              <w:jc w:val="center"/>
              <w:rPr>
                <w:rFonts w:ascii="GHEA Grapalat" w:hAnsi="GHEA Grapalat"/>
                <w:sz w:val="20"/>
                <w:lang w:val="hy-AM"/>
              </w:rPr>
            </w:pPr>
            <w:r w:rsidRPr="00B4498C">
              <w:rPr>
                <w:rFonts w:ascii="GHEA Grapalat" w:hAnsi="GHEA Grapalat" w:cs="Calibri"/>
                <w:sz w:val="20"/>
                <w:szCs w:val="20"/>
              </w:rPr>
              <w:t>1</w:t>
            </w:r>
          </w:p>
        </w:tc>
        <w:tc>
          <w:tcPr>
            <w:tcW w:w="1846" w:type="dxa"/>
            <w:vAlign w:val="center"/>
          </w:tcPr>
          <w:p w14:paraId="0455EE2E" w14:textId="7AC28B4C" w:rsidR="001D56D8" w:rsidRPr="00B4498C" w:rsidRDefault="00D20132" w:rsidP="001D56D8">
            <w:pPr>
              <w:rPr>
                <w:rFonts w:ascii="GHEA Grapalat" w:hAnsi="GHEA Grapalat"/>
                <w:sz w:val="18"/>
                <w:szCs w:val="18"/>
                <w:lang w:val="hy-AM"/>
              </w:rPr>
            </w:pPr>
            <w:r w:rsidRPr="00B4498C">
              <w:rPr>
                <w:rFonts w:ascii="GHEA Grapalat" w:hAnsi="GHEA Grapalat"/>
                <w:sz w:val="18"/>
                <w:szCs w:val="18"/>
                <w:lang w:val="hy-AM"/>
              </w:rPr>
              <w:t>71351540/1042</w:t>
            </w:r>
          </w:p>
        </w:tc>
        <w:tc>
          <w:tcPr>
            <w:tcW w:w="4657" w:type="dxa"/>
            <w:vAlign w:val="center"/>
          </w:tcPr>
          <w:p w14:paraId="21B7EE7F"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          Техническое описание общих требований к обслуживанию:</w:t>
            </w:r>
          </w:p>
          <w:p w14:paraId="28453044"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1. Технический надзор осуществляется на основании проектно-сметной документации, предоставленной Заказчиком, и </w:t>
            </w:r>
            <w:r w:rsidRPr="00B4498C">
              <w:rPr>
                <w:rFonts w:ascii="GHEA Grapalat" w:hAnsi="GHEA Grapalat"/>
                <w:sz w:val="20"/>
                <w:szCs w:val="20"/>
              </w:rPr>
              <w:lastRenderedPageBreak/>
              <w:t>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159680A"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5DF8F81C"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3. Основными обязанностями исполнителя технического надзора  являются:</w:t>
            </w:r>
          </w:p>
          <w:p w14:paraId="33533805"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периодически фотографировать состояние объекта строительства от начала до конца строительства;</w:t>
            </w:r>
          </w:p>
          <w:p w14:paraId="1A98E1B3"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обеспечить соответствие  выполняемых  работ  условиям контрактного соглашения, строительным нормам и правилам,</w:t>
            </w:r>
          </w:p>
          <w:p w14:paraId="7617473F"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76153711"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 проверять и утверждать рабочие и </w:t>
            </w:r>
            <w:r w:rsidRPr="00B4498C">
              <w:rPr>
                <w:rFonts w:ascii="GHEA Grapalat" w:hAnsi="GHEA Grapalat"/>
                <w:sz w:val="20"/>
                <w:szCs w:val="20"/>
              </w:rPr>
              <w:lastRenderedPageBreak/>
              <w:t>исполнительные документы, подготовленные Подрядчиком,</w:t>
            </w:r>
          </w:p>
          <w:p w14:paraId="26EE78B2"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598FF56"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9884255"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B65AAA4"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065047D9"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 предлагать те действия, которые будут необходимы для сохранения рабочего </w:t>
            </w:r>
            <w:r w:rsidRPr="00B4498C">
              <w:rPr>
                <w:rFonts w:ascii="GHEA Grapalat" w:hAnsi="GHEA Grapalat"/>
                <w:sz w:val="20"/>
                <w:szCs w:val="20"/>
              </w:rPr>
              <w:lastRenderedPageBreak/>
              <w:t>графика в случае возникновения проблем во время строительства;</w:t>
            </w:r>
          </w:p>
          <w:p w14:paraId="50E10375"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634E7F1C"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556F4CAE"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проводить измерения объемов работ и участвовать в составлении и утверждении исполнительных документов,</w:t>
            </w:r>
          </w:p>
          <w:p w14:paraId="29DDA48D"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6FE79EF"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измерить работы, которые должны быть выполнены по указанию Заказчика.</w:t>
            </w:r>
          </w:p>
          <w:p w14:paraId="5B988EF4"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обязательно присутствовать при выполнении закрываемых строительно-</w:t>
            </w:r>
            <w:r w:rsidRPr="00B4498C">
              <w:rPr>
                <w:rFonts w:ascii="GHEA Grapalat" w:hAnsi="GHEA Grapalat"/>
                <w:sz w:val="20"/>
                <w:szCs w:val="20"/>
              </w:rPr>
              <w:lastRenderedPageBreak/>
              <w:t>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06B10B46"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Требования к отчетности:</w:t>
            </w:r>
          </w:p>
          <w:p w14:paraId="510A2DBB"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0E894CB5"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44507333" w14:textId="77777777" w:rsidR="00D20132" w:rsidRPr="00B4498C" w:rsidRDefault="00D20132" w:rsidP="00D20132">
            <w:pPr>
              <w:pStyle w:val="NormalWeb"/>
              <w:spacing w:line="256" w:lineRule="auto"/>
              <w:jc w:val="both"/>
              <w:rPr>
                <w:rFonts w:ascii="GHEA Grapalat" w:hAnsi="GHEA Grapalat"/>
                <w:sz w:val="20"/>
                <w:szCs w:val="20"/>
              </w:rPr>
            </w:pPr>
            <w:r w:rsidRPr="00B4498C">
              <w:rPr>
                <w:rFonts w:ascii="GHEA Grapalat" w:hAnsi="GHEA Grapalat"/>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62F3E8A7" w14:textId="77777777" w:rsidR="001D56D8" w:rsidRPr="00B4498C" w:rsidRDefault="00D20132" w:rsidP="00D20132">
            <w:pPr>
              <w:widowControl w:val="0"/>
              <w:spacing w:after="120"/>
              <w:jc w:val="both"/>
              <w:rPr>
                <w:rFonts w:ascii="GHEA Grapalat" w:hAnsi="GHEA Grapalat"/>
                <w:sz w:val="20"/>
                <w:szCs w:val="20"/>
                <w:lang w:val="hy-AM"/>
              </w:rPr>
            </w:pPr>
            <w:r w:rsidRPr="00B4498C">
              <w:rPr>
                <w:rFonts w:ascii="GHEA Grapalat" w:hAnsi="GHEA Grapalat"/>
                <w:sz w:val="20"/>
                <w:szCs w:val="20"/>
              </w:rPr>
              <w:t xml:space="preserve">Окончательный отчет представляется в течение пяти рабочих дней после подписания Поставщиком услуг окончательного отчета об исполнении </w:t>
            </w:r>
            <w:r w:rsidRPr="00B4498C">
              <w:rPr>
                <w:rFonts w:ascii="GHEA Grapalat" w:hAnsi="GHEA Grapalat"/>
                <w:sz w:val="20"/>
                <w:szCs w:val="20"/>
              </w:rPr>
              <w:lastRenderedPageBreak/>
              <w:t>строительных работ.</w:t>
            </w:r>
          </w:p>
          <w:p w14:paraId="4FAF6894" w14:textId="77777777" w:rsidR="00B4498C" w:rsidRPr="00B4498C" w:rsidRDefault="00B4498C" w:rsidP="00B4498C">
            <w:pPr>
              <w:widowControl w:val="0"/>
              <w:spacing w:after="120"/>
              <w:jc w:val="both"/>
              <w:rPr>
                <w:rFonts w:ascii="GHEA Grapalat" w:hAnsi="GHEA Grapalat"/>
                <w:b/>
                <w:bCs/>
                <w:sz w:val="18"/>
                <w:szCs w:val="18"/>
                <w:lang w:val="hy-AM"/>
              </w:rPr>
            </w:pPr>
            <w:r w:rsidRPr="00B4498C">
              <w:rPr>
                <w:rFonts w:ascii="GHEA Grapalat" w:hAnsi="GHEA Grapalat"/>
                <w:b/>
                <w:bCs/>
                <w:sz w:val="18"/>
                <w:szCs w:val="18"/>
                <w:lang w:val="hy-AM"/>
              </w:rPr>
              <w:t>Для консультационных услуг необходимо лицензия категории 1 или 2, о техническом контроле качества строительства</w:t>
            </w:r>
          </w:p>
          <w:p w14:paraId="47AE19A5" w14:textId="174BE569" w:rsidR="00B4498C" w:rsidRPr="00B4498C" w:rsidRDefault="00B4498C" w:rsidP="00B4498C">
            <w:pPr>
              <w:widowControl w:val="0"/>
              <w:spacing w:after="120"/>
              <w:jc w:val="both"/>
              <w:rPr>
                <w:rFonts w:ascii="GHEA Grapalat" w:hAnsi="GHEA Grapalat"/>
                <w:b/>
                <w:bCs/>
                <w:sz w:val="18"/>
                <w:szCs w:val="18"/>
                <w:lang w:val="hy-AM"/>
              </w:rPr>
            </w:pPr>
            <w:r w:rsidRPr="00B4498C">
              <w:rPr>
                <w:rFonts w:ascii="GHEA Grapalat" w:hAnsi="GHEA Grapalat"/>
                <w:b/>
                <w:bCs/>
                <w:sz w:val="18"/>
                <w:szCs w:val="18"/>
                <w:lang w:val="hy-AM"/>
              </w:rPr>
              <w:t>Вкладка «Лицензия»: Водоснабжение и водоотведение (внутренние и внешние сети водоснабжения и водоотведения, гидромелиорация)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1D56D8" w:rsidRPr="00B4498C" w:rsidRDefault="001D56D8" w:rsidP="001D56D8">
            <w:pPr>
              <w:widowControl w:val="0"/>
              <w:spacing w:after="120"/>
              <w:jc w:val="center"/>
              <w:rPr>
                <w:rFonts w:ascii="GHEA Grapalat" w:hAnsi="GHEA Grapalat"/>
                <w:sz w:val="20"/>
              </w:rPr>
            </w:pPr>
            <w:r w:rsidRPr="00B4498C">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1D56D8" w:rsidRPr="00B4498C" w:rsidRDefault="001D56D8" w:rsidP="001D56D8">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1D56D8" w:rsidRPr="00B4498C" w:rsidRDefault="001D56D8" w:rsidP="001D56D8">
            <w:pPr>
              <w:widowControl w:val="0"/>
              <w:spacing w:after="120"/>
              <w:jc w:val="center"/>
              <w:rPr>
                <w:rFonts w:ascii="GHEA Grapalat" w:hAnsi="GHEA Grapalat"/>
                <w:sz w:val="20"/>
              </w:rPr>
            </w:pPr>
            <w:r w:rsidRPr="00B4498C">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0D6BD602" w14:textId="6EFFE2F1" w:rsidR="001D56D8" w:rsidRPr="00B4498C" w:rsidRDefault="00D20132" w:rsidP="001D56D8">
            <w:pPr>
              <w:widowControl w:val="0"/>
              <w:spacing w:after="120"/>
              <w:jc w:val="center"/>
              <w:rPr>
                <w:rFonts w:ascii="GHEA Grapalat" w:hAnsi="GHEA Grapalat" w:cs="Calibri"/>
                <w:color w:val="000000"/>
                <w:sz w:val="16"/>
                <w:szCs w:val="16"/>
              </w:rPr>
            </w:pPr>
            <w:r w:rsidRPr="00B4498C">
              <w:t>улица Андраника, дом 124 (детский сад  95), административный район Малатия-Себастия.</w:t>
            </w: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0CA08FF5" w:rsidR="001D56D8" w:rsidRPr="00B4498C" w:rsidRDefault="00D20132" w:rsidP="001D56D8">
            <w:pPr>
              <w:widowControl w:val="0"/>
              <w:spacing w:after="120"/>
              <w:jc w:val="center"/>
              <w:rPr>
                <w:rFonts w:ascii="GHEA Grapalat" w:hAnsi="GHEA Grapalat"/>
                <w:sz w:val="20"/>
              </w:rPr>
            </w:pPr>
            <w:r w:rsidRPr="00B4498C">
              <w:rPr>
                <w:rFonts w:ascii="GHEA Grapalat" w:hAnsi="GHEA Grapalat"/>
                <w:sz w:val="20"/>
              </w:rPr>
              <w:t xml:space="preserve">Контракт/соглашение вступает в силу со дня ратификации контракта/соглашения на закупку строительных работ  </w:t>
            </w:r>
            <w:r w:rsidRPr="00B4498C">
              <w:rPr>
                <w:rFonts w:ascii="GHEA Grapalat" w:hAnsi="GHEA Grapalat"/>
                <w:sz w:val="20"/>
              </w:rPr>
              <w:lastRenderedPageBreak/>
              <w:t>и действует параллельно со строительными работами.</w:t>
            </w:r>
          </w:p>
        </w:tc>
      </w:tr>
    </w:tbl>
    <w:p w14:paraId="0E136D1A" w14:textId="77777777" w:rsidR="00D54B46" w:rsidRPr="00B4498C"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B4498C" w14:paraId="6EBED91B" w14:textId="77777777" w:rsidTr="00EA35BC">
        <w:trPr>
          <w:jc w:val="center"/>
        </w:trPr>
        <w:tc>
          <w:tcPr>
            <w:tcW w:w="4536" w:type="dxa"/>
          </w:tcPr>
          <w:p w14:paraId="1A4D48A0" w14:textId="77777777" w:rsidR="00D54B46" w:rsidRPr="00B4498C" w:rsidRDefault="00D54B46" w:rsidP="00EA35BC">
            <w:pPr>
              <w:widowControl w:val="0"/>
              <w:spacing w:after="160" w:line="360" w:lineRule="auto"/>
              <w:jc w:val="center"/>
              <w:rPr>
                <w:rFonts w:ascii="GHEA Grapalat" w:hAnsi="GHEA Grapalat" w:cs="Sylfaen"/>
                <w:b/>
                <w:bCs/>
              </w:rPr>
            </w:pPr>
            <w:r w:rsidRPr="00B4498C">
              <w:rPr>
                <w:rFonts w:ascii="GHEA Grapalat" w:hAnsi="GHEA Grapalat"/>
                <w:b/>
              </w:rPr>
              <w:t>ЗАКАЗЧИК</w:t>
            </w:r>
          </w:p>
          <w:p w14:paraId="21E7F539" w14:textId="77777777" w:rsidR="00D54B46" w:rsidRPr="00B4498C" w:rsidRDefault="00D54B46" w:rsidP="00EA35BC">
            <w:pPr>
              <w:widowControl w:val="0"/>
              <w:jc w:val="center"/>
              <w:rPr>
                <w:rFonts w:ascii="GHEA Grapalat" w:hAnsi="GHEA Grapalat"/>
                <w:lang w:val="en-US"/>
              </w:rPr>
            </w:pPr>
            <w:r w:rsidRPr="00B4498C">
              <w:rPr>
                <w:rFonts w:ascii="GHEA Grapalat" w:hAnsi="GHEA Grapalat"/>
                <w:lang w:val="en-US"/>
              </w:rPr>
              <w:t>___________________________</w:t>
            </w:r>
          </w:p>
          <w:p w14:paraId="5AB7500A"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458682A6" w14:textId="77777777" w:rsidR="00D54B46" w:rsidRPr="00B4498C" w:rsidRDefault="00D54B46" w:rsidP="00EA35BC">
            <w:pPr>
              <w:widowControl w:val="0"/>
              <w:spacing w:after="160" w:line="360" w:lineRule="auto"/>
              <w:jc w:val="center"/>
              <w:rPr>
                <w:rFonts w:ascii="GHEA Grapalat" w:hAnsi="GHEA Grapalat"/>
              </w:rPr>
            </w:pPr>
            <w:r w:rsidRPr="00B4498C">
              <w:rPr>
                <w:rFonts w:ascii="GHEA Grapalat" w:hAnsi="GHEA Grapalat"/>
              </w:rPr>
              <w:t>М. П.</w:t>
            </w:r>
          </w:p>
        </w:tc>
        <w:tc>
          <w:tcPr>
            <w:tcW w:w="760" w:type="dxa"/>
          </w:tcPr>
          <w:p w14:paraId="544EED2D" w14:textId="77777777" w:rsidR="00D54B46" w:rsidRPr="00B4498C"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B4498C" w:rsidRDefault="00D54B46" w:rsidP="00EA35BC">
            <w:pPr>
              <w:widowControl w:val="0"/>
              <w:spacing w:after="160" w:line="360" w:lineRule="auto"/>
              <w:jc w:val="center"/>
              <w:rPr>
                <w:rFonts w:ascii="GHEA Grapalat" w:hAnsi="GHEA Grapalat" w:cs="Sylfaen"/>
                <w:b/>
                <w:bCs/>
              </w:rPr>
            </w:pPr>
            <w:r w:rsidRPr="00B4498C">
              <w:rPr>
                <w:rFonts w:ascii="GHEA Grapalat" w:hAnsi="GHEA Grapalat"/>
                <w:b/>
              </w:rPr>
              <w:t>ИСПОЛНИТЕЛЬ</w:t>
            </w:r>
          </w:p>
          <w:p w14:paraId="23181718" w14:textId="77777777" w:rsidR="00D54B46" w:rsidRPr="00B4498C" w:rsidRDefault="00D54B46" w:rsidP="00EA35BC">
            <w:pPr>
              <w:widowControl w:val="0"/>
              <w:jc w:val="center"/>
              <w:rPr>
                <w:rFonts w:ascii="GHEA Grapalat" w:hAnsi="GHEA Grapalat"/>
                <w:lang w:val="en-US"/>
              </w:rPr>
            </w:pPr>
            <w:r w:rsidRPr="00B4498C">
              <w:rPr>
                <w:rFonts w:ascii="GHEA Grapalat" w:hAnsi="GHEA Grapalat"/>
                <w:lang w:val="en-US"/>
              </w:rPr>
              <w:t>__________________________</w:t>
            </w:r>
          </w:p>
          <w:p w14:paraId="6E3AC577"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5FB64696" w14:textId="77777777" w:rsidR="00D54B46" w:rsidRPr="00B4498C" w:rsidRDefault="00D54B46" w:rsidP="00EA35BC">
            <w:pPr>
              <w:widowControl w:val="0"/>
              <w:spacing w:after="160" w:line="360" w:lineRule="auto"/>
              <w:jc w:val="center"/>
              <w:rPr>
                <w:rFonts w:ascii="GHEA Grapalat" w:hAnsi="GHEA Grapalat"/>
              </w:rPr>
            </w:pPr>
            <w:r w:rsidRPr="00B4498C">
              <w:rPr>
                <w:rFonts w:ascii="GHEA Grapalat" w:hAnsi="GHEA Grapalat"/>
              </w:rPr>
              <w:t>М. П.</w:t>
            </w:r>
          </w:p>
        </w:tc>
      </w:tr>
    </w:tbl>
    <w:p w14:paraId="2A9BE13D" w14:textId="77777777" w:rsidR="00D54B46" w:rsidRPr="00B4498C" w:rsidRDefault="00D54B46" w:rsidP="00D54B46">
      <w:pPr>
        <w:widowControl w:val="0"/>
        <w:spacing w:after="160" w:line="360" w:lineRule="auto"/>
        <w:jc w:val="center"/>
        <w:rPr>
          <w:rFonts w:ascii="GHEA Grapalat" w:hAnsi="GHEA Grapalat"/>
        </w:rPr>
      </w:pPr>
      <w:r w:rsidRPr="00B4498C">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B4498C">
        <w:rPr>
          <w:rFonts w:ascii="GHEA Grapalat" w:hAnsi="GHEA Grapalat"/>
        </w:rPr>
        <w:br w:type="page"/>
      </w:r>
    </w:p>
    <w:p w14:paraId="391CA186" w14:textId="77777777" w:rsidR="00D54B46" w:rsidRPr="00B4498C" w:rsidRDefault="00D54B46" w:rsidP="00D54B46">
      <w:pPr>
        <w:widowControl w:val="0"/>
        <w:spacing w:after="160" w:line="360" w:lineRule="auto"/>
        <w:ind w:firstLine="567"/>
        <w:jc w:val="right"/>
        <w:rPr>
          <w:rFonts w:ascii="GHEA Grapalat" w:hAnsi="GHEA Grapalat"/>
          <w:i/>
        </w:rPr>
        <w:sectPr w:rsidR="00D54B46" w:rsidRPr="00B4498C"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B4498C" w:rsidRDefault="00D54B46" w:rsidP="00D54B46">
      <w:pPr>
        <w:widowControl w:val="0"/>
        <w:spacing w:after="160" w:line="360" w:lineRule="auto"/>
        <w:jc w:val="right"/>
        <w:rPr>
          <w:rFonts w:ascii="GHEA Grapalat" w:hAnsi="GHEA Grapalat"/>
          <w:i/>
        </w:rPr>
      </w:pPr>
      <w:r w:rsidRPr="00B4498C">
        <w:rPr>
          <w:rFonts w:ascii="GHEA Grapalat" w:hAnsi="GHEA Grapalat"/>
          <w:i/>
        </w:rPr>
        <w:lastRenderedPageBreak/>
        <w:t>Приложение № 2</w:t>
      </w:r>
    </w:p>
    <w:p w14:paraId="72EDBD0C" w14:textId="77777777" w:rsidR="00D54B46" w:rsidRPr="00B4498C" w:rsidRDefault="00D54B46" w:rsidP="00D54B46">
      <w:pPr>
        <w:widowControl w:val="0"/>
        <w:spacing w:after="160" w:line="360" w:lineRule="auto"/>
        <w:jc w:val="right"/>
        <w:rPr>
          <w:rFonts w:ascii="GHEA Grapalat" w:hAnsi="GHEA Grapalat"/>
          <w:i/>
        </w:rPr>
      </w:pPr>
      <w:r w:rsidRPr="00B4498C">
        <w:rPr>
          <w:rFonts w:ascii="GHEA Grapalat" w:hAnsi="GHEA Grapalat"/>
          <w:i/>
        </w:rPr>
        <w:t xml:space="preserve">к Договору под кодом </w:t>
      </w:r>
      <w:r w:rsidRPr="00B4498C">
        <w:rPr>
          <w:rFonts w:ascii="GHEA Grapalat" w:hAnsi="GHEA Grapalat"/>
          <w:i/>
        </w:rPr>
        <w:br/>
        <w:t xml:space="preserve"> заключенному "</w:t>
      </w:r>
      <w:r w:rsidRPr="00B4498C">
        <w:rPr>
          <w:rFonts w:ascii="GHEA Grapalat" w:hAnsi="GHEA Grapalat"/>
          <w:i/>
        </w:rPr>
        <w:tab/>
        <w:t>"</w:t>
      </w:r>
      <w:r w:rsidRPr="00B4498C">
        <w:rPr>
          <w:rFonts w:ascii="GHEA Grapalat" w:hAnsi="GHEA Grapalat"/>
          <w:i/>
        </w:rPr>
        <w:tab/>
        <w:t>20.</w:t>
      </w:r>
      <w:r w:rsidRPr="00B4498C">
        <w:rPr>
          <w:rFonts w:ascii="GHEA Grapalat" w:hAnsi="GHEA Grapalat"/>
          <w:i/>
        </w:rPr>
        <w:tab/>
        <w:t>г.</w:t>
      </w:r>
    </w:p>
    <w:p w14:paraId="257A5DA9" w14:textId="77777777" w:rsidR="00D54B46" w:rsidRPr="00B4498C"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B4498C" w:rsidRDefault="00D54B46" w:rsidP="00D54B46">
      <w:pPr>
        <w:widowControl w:val="0"/>
        <w:spacing w:after="160" w:line="360" w:lineRule="auto"/>
        <w:jc w:val="center"/>
        <w:rPr>
          <w:rFonts w:ascii="GHEA Grapalat" w:hAnsi="GHEA Grapalat"/>
          <w:lang w:val="en-US"/>
        </w:rPr>
      </w:pPr>
      <w:r w:rsidRPr="00B4498C">
        <w:rPr>
          <w:rFonts w:ascii="GHEA Grapalat" w:hAnsi="GHEA Grapalat"/>
        </w:rPr>
        <w:t>ГРАФИК ОПЛАТЫ</w:t>
      </w:r>
      <w:r w:rsidRPr="00B4498C">
        <w:rPr>
          <w:rStyle w:val="FootnoteReference"/>
          <w:rFonts w:ascii="GHEA Grapalat" w:hAnsi="GHEA Grapalat"/>
        </w:rPr>
        <w:footnoteReference w:customMarkFollows="1" w:id="14"/>
        <w:t>*</w:t>
      </w:r>
    </w:p>
    <w:p w14:paraId="487837D1" w14:textId="77777777" w:rsidR="00D54B46" w:rsidRPr="00B4498C" w:rsidRDefault="00D54B46" w:rsidP="00D54B46">
      <w:pPr>
        <w:widowControl w:val="0"/>
        <w:spacing w:after="160" w:line="360" w:lineRule="auto"/>
        <w:jc w:val="right"/>
        <w:rPr>
          <w:rFonts w:ascii="GHEA Grapalat" w:hAnsi="GHEA Grapalat"/>
        </w:rPr>
      </w:pPr>
      <w:r w:rsidRPr="00B4498C">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B4498C"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B4498C" w:rsidRDefault="00D54B46" w:rsidP="00EA35BC">
            <w:pPr>
              <w:widowControl w:val="0"/>
              <w:spacing w:after="120"/>
              <w:jc w:val="center"/>
              <w:rPr>
                <w:rFonts w:ascii="GHEA Grapalat" w:hAnsi="GHEA Grapalat"/>
                <w:sz w:val="16"/>
              </w:rPr>
            </w:pPr>
            <w:r w:rsidRPr="00B4498C">
              <w:rPr>
                <w:rFonts w:ascii="GHEA Grapalat" w:hAnsi="GHEA Grapalat"/>
                <w:sz w:val="16"/>
              </w:rPr>
              <w:t>Услуги</w:t>
            </w:r>
          </w:p>
        </w:tc>
      </w:tr>
      <w:tr w:rsidR="00D54B46" w:rsidRPr="00B4498C"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B4498C" w:rsidRDefault="00D54B46" w:rsidP="00EA35BC">
            <w:pPr>
              <w:widowControl w:val="0"/>
              <w:spacing w:after="120"/>
              <w:jc w:val="center"/>
              <w:rPr>
                <w:rFonts w:ascii="GHEA Grapalat" w:hAnsi="GHEA Grapalat"/>
                <w:sz w:val="16"/>
              </w:rPr>
            </w:pPr>
            <w:r w:rsidRPr="00B4498C">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B4498C" w:rsidRDefault="00D54B46" w:rsidP="00EA35BC">
            <w:pPr>
              <w:widowControl w:val="0"/>
              <w:spacing w:after="120"/>
              <w:jc w:val="center"/>
              <w:rPr>
                <w:rFonts w:ascii="GHEA Grapalat" w:hAnsi="GHEA Grapalat"/>
                <w:sz w:val="16"/>
              </w:rPr>
            </w:pPr>
            <w:r w:rsidRPr="00B4498C">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B4498C" w:rsidRDefault="00D54B46" w:rsidP="00EA35BC">
            <w:pPr>
              <w:widowControl w:val="0"/>
              <w:spacing w:after="120"/>
              <w:jc w:val="center"/>
              <w:rPr>
                <w:rFonts w:ascii="GHEA Grapalat" w:hAnsi="GHEA Grapalat"/>
                <w:sz w:val="16"/>
              </w:rPr>
            </w:pPr>
            <w:r w:rsidRPr="00B4498C">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B4498C" w:rsidRDefault="00D54B46" w:rsidP="00EA35BC">
            <w:pPr>
              <w:widowControl w:val="0"/>
              <w:spacing w:after="120"/>
              <w:jc w:val="both"/>
              <w:rPr>
                <w:rFonts w:ascii="GHEA Grapalat" w:hAnsi="GHEA Grapalat"/>
                <w:sz w:val="16"/>
              </w:rPr>
            </w:pPr>
            <w:r w:rsidRPr="00B4498C">
              <w:rPr>
                <w:rFonts w:ascii="GHEA Grapalat" w:hAnsi="GHEA Grapalat"/>
                <w:sz w:val="16"/>
              </w:rPr>
              <w:t>Оплату услуги предусматривается произвести в 202</w:t>
            </w:r>
            <w:r w:rsidRPr="00B4498C">
              <w:rPr>
                <w:rFonts w:ascii="GHEA Grapalat" w:hAnsi="GHEA Grapalat"/>
                <w:sz w:val="16"/>
              </w:rPr>
              <w:tab/>
              <w:t>г., по месяцам, в том числе</w:t>
            </w:r>
            <w:r w:rsidRPr="00B4498C">
              <w:rPr>
                <w:rStyle w:val="FootnoteReference"/>
                <w:rFonts w:ascii="GHEA Grapalat" w:hAnsi="GHEA Grapalat"/>
                <w:sz w:val="16"/>
              </w:rPr>
              <w:footnoteReference w:customMarkFollows="1" w:id="15"/>
              <w:t>**</w:t>
            </w:r>
          </w:p>
        </w:tc>
      </w:tr>
      <w:tr w:rsidR="00D54B46" w:rsidRPr="00B4498C"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B4498C"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B4498C"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B4498C"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B4498C" w:rsidRDefault="00D54B46" w:rsidP="00EA35BC">
            <w:pPr>
              <w:widowControl w:val="0"/>
              <w:spacing w:after="120"/>
              <w:ind w:left="-161" w:right="-148"/>
              <w:jc w:val="center"/>
              <w:rPr>
                <w:rFonts w:ascii="GHEA Grapalat" w:hAnsi="GHEA Grapalat"/>
                <w:sz w:val="16"/>
              </w:rPr>
            </w:pPr>
            <w:r w:rsidRPr="00B4498C">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B4498C" w:rsidRDefault="00D54B46" w:rsidP="00EA35BC">
            <w:pPr>
              <w:widowControl w:val="0"/>
              <w:spacing w:after="120"/>
              <w:ind w:left="-68" w:right="-108"/>
              <w:jc w:val="center"/>
              <w:rPr>
                <w:rFonts w:ascii="GHEA Grapalat" w:hAnsi="GHEA Grapalat" w:cs="Sylfaen"/>
                <w:sz w:val="16"/>
              </w:rPr>
            </w:pPr>
            <w:r w:rsidRPr="00B4498C">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B4498C" w:rsidRDefault="00D54B46" w:rsidP="00EA35BC">
            <w:pPr>
              <w:widowControl w:val="0"/>
              <w:spacing w:after="120"/>
              <w:ind w:left="-73" w:right="-73"/>
              <w:jc w:val="center"/>
              <w:rPr>
                <w:rFonts w:ascii="GHEA Grapalat" w:hAnsi="GHEA Grapalat"/>
                <w:sz w:val="16"/>
              </w:rPr>
            </w:pPr>
            <w:r w:rsidRPr="00B4498C">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B4498C" w:rsidRDefault="00D54B46" w:rsidP="00EA35BC">
            <w:pPr>
              <w:widowControl w:val="0"/>
              <w:spacing w:after="120"/>
              <w:ind w:left="-94" w:right="-80"/>
              <w:jc w:val="center"/>
              <w:rPr>
                <w:rFonts w:ascii="GHEA Grapalat" w:hAnsi="GHEA Grapalat" w:cs="Sylfaen"/>
                <w:sz w:val="16"/>
              </w:rPr>
            </w:pPr>
            <w:r w:rsidRPr="00B4498C">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B4498C" w:rsidRDefault="00D54B46" w:rsidP="00EA35BC">
            <w:pPr>
              <w:widowControl w:val="0"/>
              <w:spacing w:after="120"/>
              <w:ind w:left="-122" w:right="-94"/>
              <w:jc w:val="center"/>
              <w:rPr>
                <w:rFonts w:ascii="GHEA Grapalat" w:hAnsi="GHEA Grapalat"/>
                <w:sz w:val="16"/>
              </w:rPr>
            </w:pPr>
            <w:r w:rsidRPr="00B4498C">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B4498C" w:rsidRDefault="00D54B46" w:rsidP="00EA35BC">
            <w:pPr>
              <w:widowControl w:val="0"/>
              <w:spacing w:after="120"/>
              <w:ind w:left="-94" w:right="-128"/>
              <w:jc w:val="center"/>
              <w:rPr>
                <w:rFonts w:ascii="GHEA Grapalat" w:hAnsi="GHEA Grapalat"/>
                <w:sz w:val="16"/>
              </w:rPr>
            </w:pPr>
            <w:r w:rsidRPr="00B4498C">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B4498C" w:rsidRDefault="00D54B46" w:rsidP="00EA35BC">
            <w:pPr>
              <w:widowControl w:val="0"/>
              <w:spacing w:after="120"/>
              <w:ind w:left="-118" w:right="-122"/>
              <w:jc w:val="center"/>
              <w:rPr>
                <w:rFonts w:ascii="GHEA Grapalat" w:hAnsi="GHEA Grapalat"/>
                <w:sz w:val="16"/>
              </w:rPr>
            </w:pPr>
            <w:r w:rsidRPr="00B4498C">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B4498C" w:rsidRDefault="00D54B46" w:rsidP="00EA35BC">
            <w:pPr>
              <w:widowControl w:val="0"/>
              <w:spacing w:after="120"/>
              <w:ind w:left="-94" w:right="-124"/>
              <w:jc w:val="center"/>
              <w:rPr>
                <w:rFonts w:ascii="GHEA Grapalat" w:hAnsi="GHEA Grapalat"/>
                <w:sz w:val="16"/>
              </w:rPr>
            </w:pPr>
            <w:r w:rsidRPr="00B4498C">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B4498C" w:rsidRDefault="00D54B46" w:rsidP="00EA35BC">
            <w:pPr>
              <w:widowControl w:val="0"/>
              <w:spacing w:after="120"/>
              <w:ind w:left="-108" w:right="-119"/>
              <w:jc w:val="center"/>
              <w:rPr>
                <w:rFonts w:ascii="GHEA Grapalat" w:hAnsi="GHEA Grapalat"/>
                <w:sz w:val="16"/>
              </w:rPr>
            </w:pPr>
            <w:r w:rsidRPr="00B4498C">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B4498C" w:rsidRDefault="00D54B46" w:rsidP="00EA35BC">
            <w:pPr>
              <w:widowControl w:val="0"/>
              <w:spacing w:after="120"/>
              <w:ind w:left="-113" w:right="-124"/>
              <w:jc w:val="center"/>
              <w:rPr>
                <w:rFonts w:ascii="GHEA Grapalat" w:hAnsi="GHEA Grapalat"/>
                <w:sz w:val="16"/>
              </w:rPr>
            </w:pPr>
            <w:r w:rsidRPr="00B4498C">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B4498C" w:rsidRDefault="00D54B46" w:rsidP="00EA35BC">
            <w:pPr>
              <w:widowControl w:val="0"/>
              <w:spacing w:after="120"/>
              <w:ind w:left="-94" w:right="-108"/>
              <w:jc w:val="center"/>
              <w:rPr>
                <w:rFonts w:ascii="GHEA Grapalat" w:hAnsi="GHEA Grapalat"/>
                <w:sz w:val="16"/>
              </w:rPr>
            </w:pPr>
            <w:r w:rsidRPr="00B4498C">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B4498C" w:rsidRDefault="00D54B46" w:rsidP="00EA35BC">
            <w:pPr>
              <w:widowControl w:val="0"/>
              <w:spacing w:after="120"/>
              <w:ind w:left="-136" w:right="-80"/>
              <w:jc w:val="center"/>
              <w:rPr>
                <w:rFonts w:ascii="GHEA Grapalat" w:hAnsi="GHEA Grapalat"/>
                <w:sz w:val="16"/>
              </w:rPr>
            </w:pPr>
            <w:r w:rsidRPr="00B4498C">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B4498C" w:rsidRDefault="00D54B46" w:rsidP="00EA35BC">
            <w:pPr>
              <w:widowControl w:val="0"/>
              <w:spacing w:after="120"/>
              <w:ind w:right="-1"/>
              <w:jc w:val="center"/>
              <w:rPr>
                <w:rFonts w:ascii="GHEA Grapalat" w:hAnsi="GHEA Grapalat"/>
                <w:sz w:val="16"/>
                <w:lang w:val="en-US"/>
              </w:rPr>
            </w:pPr>
            <w:r w:rsidRPr="00B4498C">
              <w:rPr>
                <w:rFonts w:ascii="GHEA Grapalat" w:hAnsi="GHEA Grapalat"/>
                <w:sz w:val="16"/>
              </w:rPr>
              <w:t>Всего</w:t>
            </w:r>
          </w:p>
        </w:tc>
      </w:tr>
      <w:tr w:rsidR="00FC6F2E" w:rsidRPr="00B4498C"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B4498C" w:rsidRDefault="00FC6F2E" w:rsidP="00FC6F2E">
            <w:pPr>
              <w:jc w:val="center"/>
              <w:rPr>
                <w:rFonts w:ascii="GHEA Grapalat" w:hAnsi="GHEA Grapalat"/>
                <w:sz w:val="20"/>
                <w:lang w:val="es-ES"/>
              </w:rPr>
            </w:pPr>
            <w:r w:rsidRPr="00B4498C">
              <w:rPr>
                <w:rFonts w:ascii="GHEA Grapalat" w:hAnsi="GHEA Grapalat" w:cs="Calibri"/>
                <w:sz w:val="20"/>
                <w:szCs w:val="20"/>
              </w:rPr>
              <w:t>1</w:t>
            </w:r>
          </w:p>
        </w:tc>
        <w:tc>
          <w:tcPr>
            <w:tcW w:w="1620" w:type="dxa"/>
            <w:vAlign w:val="center"/>
          </w:tcPr>
          <w:p w14:paraId="17508A79" w14:textId="7F28FC78" w:rsidR="00FC6F2E" w:rsidRPr="00B4498C" w:rsidRDefault="00D20132" w:rsidP="00FC6F2E">
            <w:pPr>
              <w:jc w:val="center"/>
              <w:rPr>
                <w:rFonts w:ascii="Arial" w:hAnsi="Arial" w:cs="Arial"/>
                <w:sz w:val="20"/>
                <w:szCs w:val="20"/>
                <w:lang w:val="hy-AM"/>
              </w:rPr>
            </w:pPr>
            <w:r w:rsidRPr="00B4498C">
              <w:rPr>
                <w:rFonts w:ascii="GHEA Grapalat" w:hAnsi="GHEA Grapalat"/>
                <w:sz w:val="18"/>
                <w:szCs w:val="18"/>
                <w:lang w:val="hy-AM"/>
              </w:rPr>
              <w:t>71351540/1042</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72A066F1" w:rsidR="00FC6F2E" w:rsidRPr="00B4498C" w:rsidRDefault="004E486B" w:rsidP="00FC6F2E">
            <w:pPr>
              <w:jc w:val="center"/>
              <w:rPr>
                <w:rFonts w:ascii="GHEA Grapalat" w:hAnsi="GHEA Grapalat"/>
                <w:sz w:val="20"/>
                <w:lang w:val="hy-AM"/>
              </w:rPr>
            </w:pPr>
            <w:r w:rsidRPr="00B4498C">
              <w:rPr>
                <w:rFonts w:ascii="GHEA Grapalat" w:hAnsi="GHEA Grapalat"/>
                <w:sz w:val="20"/>
                <w:szCs w:val="20"/>
                <w:lang w:val="hy-AM"/>
              </w:rPr>
              <w:t xml:space="preserve">Консультационных услуг </w:t>
            </w:r>
            <w:r w:rsidR="00D20132" w:rsidRPr="00B4498C">
              <w:rPr>
                <w:rFonts w:ascii="GHEA Grapalat" w:hAnsi="GHEA Grapalat"/>
                <w:sz w:val="20"/>
                <w:szCs w:val="20"/>
                <w:lang w:val="hy-AM"/>
              </w:rPr>
              <w:t xml:space="preserve">по контролю качества работ по реконструкции канализационной линии по адресу: улица Андраник, 124 </w:t>
            </w:r>
            <w:r w:rsidR="00D20132" w:rsidRPr="00B4498C">
              <w:rPr>
                <w:rFonts w:ascii="GHEA Grapalat" w:hAnsi="GHEA Grapalat"/>
                <w:sz w:val="20"/>
                <w:szCs w:val="20"/>
                <w:lang w:val="hy-AM"/>
              </w:rPr>
              <w:lastRenderedPageBreak/>
              <w:t>(детский сад № 95), административный район Малатия-Себастия, город Ереван</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B4498C" w:rsidRDefault="00FC6F2E" w:rsidP="00FC6F2E">
            <w:pPr>
              <w:widowControl w:val="0"/>
              <w:spacing w:after="120"/>
              <w:jc w:val="center"/>
              <w:rPr>
                <w:rFonts w:ascii="GHEA Grapalat" w:hAnsi="GHEA Grapalat"/>
                <w:sz w:val="20"/>
              </w:rPr>
            </w:pPr>
            <w:r w:rsidRPr="00B4498C">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B4498C" w:rsidRDefault="00FC6F2E" w:rsidP="00FC6F2E">
            <w:pPr>
              <w:widowControl w:val="0"/>
              <w:spacing w:after="120"/>
              <w:jc w:val="center"/>
              <w:rPr>
                <w:rFonts w:ascii="GHEA Grapalat" w:hAnsi="GHEA Grapalat"/>
                <w:sz w:val="16"/>
              </w:rPr>
            </w:pPr>
            <w:r w:rsidRPr="00B4498C">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B4498C" w:rsidRDefault="00FC6F2E" w:rsidP="00FC6F2E">
            <w:pPr>
              <w:widowControl w:val="0"/>
              <w:spacing w:after="120"/>
              <w:jc w:val="center"/>
              <w:rPr>
                <w:rFonts w:ascii="GHEA Grapalat" w:hAnsi="GHEA Grapalat" w:cs="Arial"/>
                <w:sz w:val="16"/>
              </w:rPr>
            </w:pPr>
            <w:r w:rsidRPr="00B4498C">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B4498C" w:rsidRDefault="00FC6F2E" w:rsidP="00FC6F2E">
            <w:pPr>
              <w:widowControl w:val="0"/>
              <w:spacing w:after="120"/>
              <w:jc w:val="center"/>
              <w:rPr>
                <w:rFonts w:ascii="GHEA Grapalat" w:hAnsi="GHEA Grapalat"/>
                <w:b/>
                <w:sz w:val="16"/>
              </w:rPr>
            </w:pPr>
            <w:r w:rsidRPr="00B4498C">
              <w:rPr>
                <w:rFonts w:ascii="GHEA Grapalat" w:hAnsi="GHEA Grapalat"/>
                <w:sz w:val="20"/>
                <w:lang w:val="pt-BR"/>
              </w:rPr>
              <w:t>... %</w:t>
            </w:r>
          </w:p>
        </w:tc>
      </w:tr>
    </w:tbl>
    <w:p w14:paraId="316C42BF" w14:textId="77777777" w:rsidR="00D23CE0" w:rsidRPr="00B4498C" w:rsidRDefault="00D23CE0" w:rsidP="00D23CE0">
      <w:pPr>
        <w:widowControl w:val="0"/>
        <w:spacing w:after="160" w:line="360" w:lineRule="auto"/>
        <w:jc w:val="both"/>
        <w:rPr>
          <w:rFonts w:ascii="GHEA Grapalat" w:hAnsi="GHEA Grapalat" w:cs="Sylfaen"/>
          <w:i/>
          <w:sz w:val="20"/>
          <w:szCs w:val="20"/>
        </w:rPr>
      </w:pPr>
      <w:r w:rsidRPr="00B4498C">
        <w:rPr>
          <w:sz w:val="20"/>
          <w:szCs w:val="20"/>
          <w:vertAlign w:val="superscript"/>
        </w:rPr>
        <w:t>*</w:t>
      </w:r>
      <w:r w:rsidRPr="00B4498C">
        <w:rPr>
          <w:sz w:val="20"/>
          <w:szCs w:val="20"/>
        </w:rPr>
        <w:t xml:space="preserve"> </w:t>
      </w:r>
      <w:r w:rsidRPr="00B4498C">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B4498C" w:rsidRDefault="00D23CE0" w:rsidP="00D23CE0">
      <w:pPr>
        <w:jc w:val="both"/>
        <w:rPr>
          <w:rFonts w:ascii="Times Armenian" w:hAnsi="Times Armenian"/>
          <w:sz w:val="2"/>
          <w:szCs w:val="2"/>
        </w:rPr>
      </w:pPr>
    </w:p>
    <w:p w14:paraId="16BCED70" w14:textId="77777777" w:rsidR="00D23CE0" w:rsidRPr="00B4498C" w:rsidRDefault="00D23CE0" w:rsidP="00D23CE0">
      <w:pPr>
        <w:jc w:val="both"/>
        <w:rPr>
          <w:rFonts w:ascii="Times Armenian" w:hAnsi="Times Armenian"/>
          <w:sz w:val="20"/>
          <w:szCs w:val="20"/>
        </w:rPr>
      </w:pPr>
      <w:r w:rsidRPr="00B4498C">
        <w:rPr>
          <w:rFonts w:ascii="Times Armenian" w:hAnsi="Times Armenian"/>
          <w:sz w:val="20"/>
          <w:szCs w:val="20"/>
          <w:vertAlign w:val="superscript"/>
        </w:rPr>
        <w:t>**</w:t>
      </w:r>
      <w:r w:rsidRPr="00B4498C">
        <w:rPr>
          <w:rFonts w:ascii="Times Armenian" w:hAnsi="Times Armenian"/>
          <w:sz w:val="20"/>
          <w:szCs w:val="20"/>
        </w:rPr>
        <w:t xml:space="preserve"> </w:t>
      </w:r>
      <w:r w:rsidRPr="00B4498C">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B4498C"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B4498C" w14:paraId="0F1C118B" w14:textId="77777777" w:rsidTr="00EA35BC">
        <w:trPr>
          <w:jc w:val="center"/>
        </w:trPr>
        <w:tc>
          <w:tcPr>
            <w:tcW w:w="4536" w:type="dxa"/>
          </w:tcPr>
          <w:p w14:paraId="34687623" w14:textId="77777777" w:rsidR="00D54B46" w:rsidRPr="00B4498C" w:rsidRDefault="00D54B46" w:rsidP="00EA35BC">
            <w:pPr>
              <w:widowControl w:val="0"/>
              <w:spacing w:after="160" w:line="360" w:lineRule="auto"/>
              <w:jc w:val="center"/>
              <w:rPr>
                <w:rFonts w:ascii="GHEA Grapalat" w:hAnsi="GHEA Grapalat" w:cs="Sylfaen"/>
                <w:b/>
                <w:bCs/>
              </w:rPr>
            </w:pPr>
            <w:r w:rsidRPr="00B4498C">
              <w:rPr>
                <w:rFonts w:ascii="GHEA Grapalat" w:hAnsi="GHEA Grapalat"/>
                <w:b/>
              </w:rPr>
              <w:t>ЗАКАЗЧИК</w:t>
            </w:r>
          </w:p>
          <w:p w14:paraId="2688E552" w14:textId="77777777" w:rsidR="00D54B46" w:rsidRPr="00B4498C" w:rsidRDefault="00D54B46" w:rsidP="00EA35BC">
            <w:pPr>
              <w:widowControl w:val="0"/>
              <w:jc w:val="center"/>
              <w:rPr>
                <w:rFonts w:ascii="GHEA Grapalat" w:hAnsi="GHEA Grapalat"/>
                <w:lang w:val="en-US"/>
              </w:rPr>
            </w:pPr>
            <w:r w:rsidRPr="00B4498C">
              <w:rPr>
                <w:rFonts w:ascii="GHEA Grapalat" w:hAnsi="GHEA Grapalat"/>
                <w:lang w:val="en-US"/>
              </w:rPr>
              <w:t>_________________________</w:t>
            </w:r>
          </w:p>
          <w:p w14:paraId="6CD25500"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5C13D583" w14:textId="77777777" w:rsidR="00D54B46" w:rsidRPr="00B4498C" w:rsidRDefault="00D54B46" w:rsidP="00EA35BC">
            <w:pPr>
              <w:widowControl w:val="0"/>
              <w:spacing w:after="160" w:line="360" w:lineRule="auto"/>
              <w:jc w:val="center"/>
              <w:rPr>
                <w:rFonts w:ascii="GHEA Grapalat" w:hAnsi="GHEA Grapalat"/>
              </w:rPr>
            </w:pPr>
            <w:r w:rsidRPr="00B4498C">
              <w:rPr>
                <w:rFonts w:ascii="GHEA Grapalat" w:hAnsi="GHEA Grapalat"/>
              </w:rPr>
              <w:t>М. П.</w:t>
            </w:r>
          </w:p>
        </w:tc>
        <w:tc>
          <w:tcPr>
            <w:tcW w:w="760" w:type="dxa"/>
          </w:tcPr>
          <w:p w14:paraId="7FF2EDCF" w14:textId="77777777" w:rsidR="00D54B46" w:rsidRPr="00B4498C"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B4498C" w:rsidRDefault="00D54B46" w:rsidP="00EA35BC">
            <w:pPr>
              <w:widowControl w:val="0"/>
              <w:spacing w:after="160" w:line="360" w:lineRule="auto"/>
              <w:jc w:val="center"/>
              <w:rPr>
                <w:rFonts w:ascii="GHEA Grapalat" w:hAnsi="GHEA Grapalat" w:cs="Sylfaen"/>
                <w:b/>
                <w:bCs/>
              </w:rPr>
            </w:pPr>
            <w:r w:rsidRPr="00B4498C">
              <w:rPr>
                <w:rFonts w:ascii="GHEA Grapalat" w:hAnsi="GHEA Grapalat"/>
                <w:b/>
              </w:rPr>
              <w:t>ИСПОЛНИТЕЛЬ</w:t>
            </w:r>
          </w:p>
          <w:p w14:paraId="2422CC07" w14:textId="77777777" w:rsidR="00D54B46" w:rsidRPr="00B4498C" w:rsidRDefault="00D54B46" w:rsidP="00EA35BC">
            <w:pPr>
              <w:widowControl w:val="0"/>
              <w:jc w:val="center"/>
              <w:rPr>
                <w:rFonts w:ascii="GHEA Grapalat" w:hAnsi="GHEA Grapalat"/>
                <w:lang w:val="en-US"/>
              </w:rPr>
            </w:pPr>
            <w:r w:rsidRPr="00B4498C">
              <w:rPr>
                <w:rFonts w:ascii="GHEA Grapalat" w:hAnsi="GHEA Grapalat"/>
                <w:lang w:val="en-US"/>
              </w:rPr>
              <w:t>_________________________</w:t>
            </w:r>
          </w:p>
          <w:p w14:paraId="65F9E888" w14:textId="77777777" w:rsidR="00D54B46" w:rsidRPr="00B4498C" w:rsidRDefault="00D54B46" w:rsidP="00EA35BC">
            <w:pPr>
              <w:widowControl w:val="0"/>
              <w:spacing w:after="160" w:line="360" w:lineRule="auto"/>
              <w:jc w:val="center"/>
              <w:rPr>
                <w:rFonts w:ascii="GHEA Grapalat" w:hAnsi="GHEA Grapalat"/>
                <w:vertAlign w:val="superscript"/>
              </w:rPr>
            </w:pPr>
            <w:r w:rsidRPr="00B4498C">
              <w:rPr>
                <w:rFonts w:ascii="GHEA Grapalat" w:hAnsi="GHEA Grapalat"/>
                <w:vertAlign w:val="superscript"/>
              </w:rPr>
              <w:t>/подпись/</w:t>
            </w:r>
          </w:p>
          <w:p w14:paraId="3F5A87E4" w14:textId="77777777" w:rsidR="00D54B46" w:rsidRPr="00B4498C" w:rsidRDefault="00D54B46" w:rsidP="00EA35BC">
            <w:pPr>
              <w:widowControl w:val="0"/>
              <w:spacing w:after="160" w:line="360" w:lineRule="auto"/>
              <w:jc w:val="center"/>
              <w:rPr>
                <w:rFonts w:ascii="GHEA Grapalat" w:hAnsi="GHEA Grapalat"/>
              </w:rPr>
            </w:pPr>
            <w:r w:rsidRPr="00B4498C">
              <w:rPr>
                <w:rFonts w:ascii="GHEA Grapalat" w:hAnsi="GHEA Grapalat"/>
              </w:rPr>
              <w:t>М. П.</w:t>
            </w:r>
          </w:p>
        </w:tc>
      </w:tr>
    </w:tbl>
    <w:p w14:paraId="42D9C18F" w14:textId="77777777" w:rsidR="00D54B46" w:rsidRPr="00B4498C" w:rsidRDefault="00D54B46" w:rsidP="00D54B46">
      <w:pPr>
        <w:widowControl w:val="0"/>
        <w:spacing w:after="160" w:line="360" w:lineRule="auto"/>
        <w:rPr>
          <w:rFonts w:ascii="GHEA Grapalat" w:hAnsi="GHEA Grapalat"/>
        </w:rPr>
        <w:sectPr w:rsidR="00D54B46" w:rsidRPr="00B4498C"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B4498C">
        <w:rPr>
          <w:rFonts w:ascii="GHEA Grapalat" w:hAnsi="GHEA Grapalat"/>
          <w:i/>
        </w:rPr>
        <w:lastRenderedPageBreak/>
        <w:t>Приложение № 3</w:t>
      </w:r>
    </w:p>
    <w:p w14:paraId="4E5BF702"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B4498C">
        <w:rPr>
          <w:rFonts w:ascii="GHEA Grapalat" w:hAnsi="GHEA Grapalat"/>
          <w:i/>
        </w:rPr>
        <w:t xml:space="preserve">к Договору под кодом </w:t>
      </w:r>
      <w:r w:rsidRPr="00B4498C">
        <w:rPr>
          <w:rFonts w:ascii="GHEA Grapalat" w:hAnsi="GHEA Grapalat" w:cs="TimesArmenianPSMT"/>
          <w:i/>
        </w:rPr>
        <w:br/>
      </w:r>
      <w:r w:rsidRPr="00B4498C">
        <w:rPr>
          <w:rFonts w:ascii="GHEA Grapalat" w:hAnsi="GHEA Grapalat"/>
          <w:i/>
        </w:rPr>
        <w:t xml:space="preserve"> заключенному "</w:t>
      </w:r>
      <w:r w:rsidRPr="00B4498C">
        <w:rPr>
          <w:rFonts w:ascii="GHEA Grapalat" w:hAnsi="GHEA Grapalat"/>
          <w:i/>
        </w:rPr>
        <w:tab/>
        <w:t>"</w:t>
      </w:r>
      <w:r w:rsidRPr="00B4498C">
        <w:rPr>
          <w:rFonts w:ascii="GHEA Grapalat" w:hAnsi="GHEA Grapalat"/>
          <w:i/>
        </w:rPr>
        <w:tab/>
        <w:t>20.</w:t>
      </w:r>
      <w:r w:rsidRPr="00B4498C">
        <w:rPr>
          <w:rFonts w:ascii="GHEA Grapalat" w:hAnsi="GHEA Grapalat"/>
          <w:i/>
        </w:rPr>
        <w:tab/>
        <w:t>г.</w:t>
      </w:r>
    </w:p>
    <w:p w14:paraId="391FEE87"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B4498C" w:rsidDel="004B29A5" w14:paraId="4D1B1E83" w14:textId="77777777" w:rsidTr="00EA35BC">
        <w:trPr>
          <w:tblCellSpacing w:w="7" w:type="dxa"/>
          <w:jc w:val="center"/>
        </w:trPr>
        <w:tc>
          <w:tcPr>
            <w:tcW w:w="0" w:type="auto"/>
            <w:gridSpan w:val="2"/>
            <w:vAlign w:val="center"/>
          </w:tcPr>
          <w:p w14:paraId="190E92FA" w14:textId="77777777" w:rsidR="00D54B46" w:rsidRPr="00B4498C"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B4498C" w:rsidDel="004B29A5" w:rsidRDefault="00D54B46" w:rsidP="00EA35BC">
            <w:pPr>
              <w:widowControl w:val="0"/>
              <w:spacing w:after="160" w:line="360" w:lineRule="auto"/>
              <w:rPr>
                <w:rFonts w:ascii="GHEA Grapalat" w:hAnsi="GHEA Grapalat" w:cs="Arial"/>
                <w:iCs/>
                <w:color w:val="000000"/>
              </w:rPr>
            </w:pPr>
          </w:p>
        </w:tc>
      </w:tr>
      <w:tr w:rsidR="00D54B46" w:rsidRPr="00B4498C" w14:paraId="7730B8C4" w14:textId="77777777" w:rsidTr="00EA35BC">
        <w:trPr>
          <w:tblCellSpacing w:w="7" w:type="dxa"/>
          <w:jc w:val="center"/>
        </w:trPr>
        <w:tc>
          <w:tcPr>
            <w:tcW w:w="0" w:type="auto"/>
            <w:vAlign w:val="center"/>
          </w:tcPr>
          <w:p w14:paraId="246E57EA"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rPr>
              <w:t>Сторона договора</w:t>
            </w:r>
            <w:r w:rsidRPr="00B4498C">
              <w:rPr>
                <w:rFonts w:ascii="GHEA Grapalat" w:hAnsi="GHEA Grapalat"/>
                <w:color w:val="000000"/>
              </w:rPr>
              <w:t xml:space="preserve"> </w:t>
            </w:r>
          </w:p>
          <w:p w14:paraId="382F7B0F"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_______________________________</w:t>
            </w:r>
          </w:p>
          <w:p w14:paraId="1090BA21"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________________________________</w:t>
            </w:r>
          </w:p>
          <w:p w14:paraId="1B414900"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место нахождения _______________</w:t>
            </w:r>
          </w:p>
          <w:p w14:paraId="329A43A4"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Р/С_____________________________</w:t>
            </w:r>
          </w:p>
          <w:p w14:paraId="6321BEB9"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УНН____________________________</w:t>
            </w:r>
          </w:p>
        </w:tc>
        <w:tc>
          <w:tcPr>
            <w:tcW w:w="0" w:type="auto"/>
            <w:gridSpan w:val="2"/>
            <w:vAlign w:val="center"/>
          </w:tcPr>
          <w:p w14:paraId="209E9860"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Заказчик</w:t>
            </w:r>
          </w:p>
          <w:p w14:paraId="7F485431"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________________________________</w:t>
            </w:r>
          </w:p>
          <w:p w14:paraId="14D2DA48"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_________________________________</w:t>
            </w:r>
          </w:p>
          <w:p w14:paraId="780CC702"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место нахождения ________________</w:t>
            </w:r>
          </w:p>
          <w:p w14:paraId="1D3B832D"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Р/С_____________________________</w:t>
            </w:r>
          </w:p>
          <w:p w14:paraId="0F241B1C"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УНН____________________________</w:t>
            </w:r>
          </w:p>
        </w:tc>
      </w:tr>
    </w:tbl>
    <w:p w14:paraId="232D2EDE" w14:textId="77777777" w:rsidR="00D54B46" w:rsidRPr="00B4498C" w:rsidRDefault="00D54B46" w:rsidP="00D54B46">
      <w:pPr>
        <w:widowControl w:val="0"/>
        <w:spacing w:after="160" w:line="360" w:lineRule="auto"/>
        <w:ind w:firstLine="375"/>
        <w:rPr>
          <w:rFonts w:ascii="GHEA Grapalat" w:hAnsi="GHEA Grapalat"/>
          <w:iCs/>
          <w:color w:val="000000"/>
        </w:rPr>
      </w:pPr>
    </w:p>
    <w:p w14:paraId="176BB146" w14:textId="77777777" w:rsidR="00D54B46" w:rsidRPr="00B4498C" w:rsidRDefault="00D54B46" w:rsidP="00D54B46">
      <w:pPr>
        <w:widowControl w:val="0"/>
        <w:spacing w:after="160" w:line="360" w:lineRule="auto"/>
        <w:ind w:left="567" w:right="566"/>
        <w:jc w:val="center"/>
        <w:rPr>
          <w:rFonts w:ascii="GHEA Grapalat" w:hAnsi="GHEA Grapalat"/>
          <w:iCs/>
          <w:color w:val="000000"/>
        </w:rPr>
      </w:pPr>
      <w:r w:rsidRPr="00B4498C">
        <w:rPr>
          <w:rFonts w:ascii="GHEA Grapalat" w:hAnsi="GHEA Grapalat"/>
          <w:b/>
          <w:color w:val="000000"/>
        </w:rPr>
        <w:t>АКТ №</w:t>
      </w:r>
    </w:p>
    <w:p w14:paraId="197C8DDE" w14:textId="77777777" w:rsidR="00D54B46" w:rsidRPr="00B4498C" w:rsidRDefault="00D54B46" w:rsidP="00D54B46">
      <w:pPr>
        <w:widowControl w:val="0"/>
        <w:spacing w:after="160" w:line="360" w:lineRule="auto"/>
        <w:ind w:left="567" w:right="566"/>
        <w:jc w:val="center"/>
        <w:rPr>
          <w:rFonts w:ascii="GHEA Grapalat" w:hAnsi="GHEA Grapalat"/>
          <w:b/>
          <w:bCs/>
          <w:iCs/>
          <w:color w:val="000000"/>
        </w:rPr>
      </w:pPr>
      <w:r w:rsidRPr="00B4498C">
        <w:rPr>
          <w:rFonts w:ascii="GHEA Grapalat" w:hAnsi="GHEA Grapalat"/>
          <w:b/>
          <w:color w:val="000000"/>
        </w:rPr>
        <w:t xml:space="preserve">СДАЧИ-ПРИЕМКИ РЕЗУЛЬТАТОВ </w:t>
      </w:r>
      <w:r w:rsidRPr="00B4498C">
        <w:rPr>
          <w:rFonts w:ascii="GHEA Grapalat" w:hAnsi="GHEA Grapalat"/>
          <w:b/>
          <w:color w:val="000000"/>
        </w:rPr>
        <w:br/>
        <w:t>ИСПОЛНЕНИЯ ДОГОВОРА ИЛИ ЕГО ЧАСТИ</w:t>
      </w:r>
    </w:p>
    <w:p w14:paraId="5A5B4368" w14:textId="77777777" w:rsidR="00D54B46" w:rsidRPr="00B4498C"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B4498C"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B4498C">
        <w:rPr>
          <w:rFonts w:ascii="GHEA Grapalat" w:hAnsi="GHEA Grapalat"/>
          <w:sz w:val="24"/>
          <w:szCs w:val="24"/>
        </w:rPr>
        <w:t>"</w:t>
      </w:r>
      <w:r w:rsidRPr="00B4498C">
        <w:rPr>
          <w:rFonts w:ascii="GHEA Grapalat" w:hAnsi="GHEA Grapalat"/>
          <w:sz w:val="24"/>
          <w:szCs w:val="24"/>
        </w:rPr>
        <w:tab/>
        <w:t>" "</w:t>
      </w:r>
      <w:r w:rsidRPr="00B4498C">
        <w:rPr>
          <w:rFonts w:ascii="GHEA Grapalat" w:hAnsi="GHEA Grapalat"/>
          <w:sz w:val="24"/>
          <w:szCs w:val="24"/>
        </w:rPr>
        <w:tab/>
        <w:t>" 20.</w:t>
      </w:r>
      <w:r w:rsidRPr="00B4498C">
        <w:rPr>
          <w:rFonts w:ascii="GHEA Grapalat" w:hAnsi="GHEA Grapalat"/>
          <w:sz w:val="24"/>
          <w:szCs w:val="24"/>
        </w:rPr>
        <w:tab/>
        <w:t>г.</w:t>
      </w:r>
    </w:p>
    <w:p w14:paraId="7CAFAC51" w14:textId="77777777" w:rsidR="00D54B46" w:rsidRPr="00B4498C" w:rsidRDefault="00D54B46" w:rsidP="00D54B46">
      <w:pPr>
        <w:pStyle w:val="NormalWeb"/>
        <w:widowControl w:val="0"/>
        <w:spacing w:before="0" w:beforeAutospacing="0" w:after="160" w:afterAutospacing="0" w:line="360" w:lineRule="auto"/>
        <w:rPr>
          <w:rFonts w:ascii="GHEA Grapalat" w:hAnsi="GHEA Grapalat"/>
          <w:color w:val="000000"/>
        </w:rPr>
      </w:pPr>
      <w:r w:rsidRPr="00B4498C">
        <w:rPr>
          <w:rFonts w:ascii="GHEA Grapalat" w:hAnsi="GHEA Grapalat"/>
          <w:color w:val="000000"/>
        </w:rPr>
        <w:t>Наименование договора (далее — Договор) __________________________________</w:t>
      </w:r>
    </w:p>
    <w:p w14:paraId="7A72A2C6" w14:textId="77777777" w:rsidR="00D54B46" w:rsidRPr="00B4498C"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B4498C">
        <w:rPr>
          <w:rFonts w:ascii="GHEA Grapalat" w:hAnsi="GHEA Grapalat"/>
          <w:color w:val="000000"/>
        </w:rPr>
        <w:t>Дата заключения Договора "___________" "_________________________" 20.</w:t>
      </w:r>
      <w:r w:rsidRPr="00B4498C">
        <w:rPr>
          <w:rFonts w:ascii="GHEA Grapalat" w:hAnsi="GHEA Grapalat"/>
          <w:color w:val="000000"/>
        </w:rPr>
        <w:tab/>
        <w:t>г.</w:t>
      </w:r>
    </w:p>
    <w:p w14:paraId="1ADB6FCE" w14:textId="77777777" w:rsidR="00D54B46" w:rsidRPr="00B4498C" w:rsidRDefault="00D54B46" w:rsidP="00D54B46">
      <w:pPr>
        <w:pStyle w:val="NormalWeb"/>
        <w:widowControl w:val="0"/>
        <w:spacing w:before="0" w:beforeAutospacing="0" w:after="160" w:afterAutospacing="0" w:line="360" w:lineRule="auto"/>
        <w:rPr>
          <w:rFonts w:ascii="GHEA Grapalat" w:hAnsi="GHEA Grapalat"/>
          <w:color w:val="000000"/>
        </w:rPr>
      </w:pPr>
      <w:r w:rsidRPr="00B4498C">
        <w:rPr>
          <w:rFonts w:ascii="GHEA Grapalat" w:hAnsi="GHEA Grapalat"/>
          <w:color w:val="000000"/>
        </w:rPr>
        <w:t>Номер Договора __________________________________________________________</w:t>
      </w:r>
    </w:p>
    <w:p w14:paraId="6F5CFEA3" w14:textId="77777777" w:rsidR="00D54B46" w:rsidRPr="00B4498C" w:rsidRDefault="00D54B46" w:rsidP="00D54B46">
      <w:pPr>
        <w:widowControl w:val="0"/>
        <w:tabs>
          <w:tab w:val="left" w:pos="5387"/>
          <w:tab w:val="left" w:pos="6237"/>
        </w:tabs>
        <w:spacing w:after="160" w:line="360" w:lineRule="auto"/>
        <w:jc w:val="both"/>
        <w:rPr>
          <w:rFonts w:ascii="GHEA Grapalat" w:hAnsi="GHEA Grapalat" w:cs="Sylfaen"/>
          <w:iCs/>
        </w:rPr>
      </w:pPr>
      <w:r w:rsidRPr="00B4498C">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B4498C">
        <w:rPr>
          <w:rFonts w:ascii="GHEA Grapalat" w:hAnsi="GHEA Grapalat"/>
          <w:color w:val="000000"/>
        </w:rPr>
        <w:tab/>
        <w:t>" "</w:t>
      </w:r>
      <w:r w:rsidRPr="00B4498C">
        <w:rPr>
          <w:rFonts w:ascii="GHEA Grapalat" w:hAnsi="GHEA Grapalat"/>
          <w:color w:val="000000"/>
        </w:rPr>
        <w:tab/>
        <w:t>" 20.</w:t>
      </w:r>
      <w:r w:rsidRPr="00B4498C">
        <w:rPr>
          <w:rFonts w:ascii="GHEA Grapalat" w:hAnsi="GHEA Grapalat"/>
          <w:color w:val="000000"/>
        </w:rPr>
        <w:tab/>
        <w:t>г., составили настоящий акт о следующем:</w:t>
      </w:r>
    </w:p>
    <w:p w14:paraId="5DA19405" w14:textId="77777777" w:rsidR="00D54B46" w:rsidRPr="00B4498C" w:rsidRDefault="00D54B46" w:rsidP="00D54B46">
      <w:pPr>
        <w:widowControl w:val="0"/>
        <w:spacing w:after="160" w:line="360" w:lineRule="auto"/>
        <w:jc w:val="both"/>
        <w:rPr>
          <w:rFonts w:ascii="GHEA Grapalat" w:hAnsi="GHEA Grapalat"/>
          <w:iCs/>
          <w:color w:val="000000"/>
        </w:rPr>
      </w:pPr>
      <w:r w:rsidRPr="00B4498C">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B4498C" w14:paraId="7DCB0FBA" w14:textId="77777777" w:rsidTr="00EA35BC">
        <w:trPr>
          <w:jc w:val="center"/>
        </w:trPr>
        <w:tc>
          <w:tcPr>
            <w:tcW w:w="357" w:type="dxa"/>
            <w:vMerge w:val="restart"/>
            <w:vAlign w:val="center"/>
          </w:tcPr>
          <w:p w14:paraId="1AB877BC"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w:t>
            </w:r>
          </w:p>
        </w:tc>
        <w:tc>
          <w:tcPr>
            <w:tcW w:w="10348" w:type="dxa"/>
            <w:gridSpan w:val="8"/>
            <w:vAlign w:val="center"/>
          </w:tcPr>
          <w:p w14:paraId="31D61AB3"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Предоставленные услуги</w:t>
            </w:r>
          </w:p>
        </w:tc>
      </w:tr>
      <w:tr w:rsidR="00D54B46" w:rsidRPr="00B4498C" w14:paraId="0761D7AE" w14:textId="77777777" w:rsidTr="00EA35BC">
        <w:trPr>
          <w:jc w:val="center"/>
        </w:trPr>
        <w:tc>
          <w:tcPr>
            <w:tcW w:w="357" w:type="dxa"/>
            <w:vMerge/>
          </w:tcPr>
          <w:p w14:paraId="72275671"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наименование</w:t>
            </w:r>
          </w:p>
        </w:tc>
        <w:tc>
          <w:tcPr>
            <w:tcW w:w="1440" w:type="dxa"/>
            <w:vMerge w:val="restart"/>
            <w:vAlign w:val="center"/>
          </w:tcPr>
          <w:p w14:paraId="3A04FD0E"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количественный показатель</w:t>
            </w:r>
          </w:p>
        </w:tc>
        <w:tc>
          <w:tcPr>
            <w:tcW w:w="2976" w:type="dxa"/>
            <w:gridSpan w:val="2"/>
            <w:vAlign w:val="center"/>
          </w:tcPr>
          <w:p w14:paraId="238C2F52"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срок исполнения</w:t>
            </w:r>
          </w:p>
        </w:tc>
        <w:tc>
          <w:tcPr>
            <w:tcW w:w="1168" w:type="dxa"/>
            <w:vMerge w:val="restart"/>
            <w:vAlign w:val="center"/>
          </w:tcPr>
          <w:p w14:paraId="54001D00"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срок оплаты (по графику оплаты)</w:t>
            </w:r>
          </w:p>
        </w:tc>
      </w:tr>
      <w:tr w:rsidR="00D54B46" w:rsidRPr="00B4498C" w14:paraId="63EB329D" w14:textId="77777777" w:rsidTr="00EA35BC">
        <w:trPr>
          <w:trHeight w:val="1105"/>
          <w:jc w:val="center"/>
        </w:trPr>
        <w:tc>
          <w:tcPr>
            <w:tcW w:w="357" w:type="dxa"/>
            <w:vMerge/>
            <w:tcBorders>
              <w:bottom w:val="single" w:sz="4" w:space="0" w:color="auto"/>
            </w:tcBorders>
          </w:tcPr>
          <w:p w14:paraId="4F9BEF66"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r w:rsidRPr="00B4498C">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B4498C" w14:paraId="078CB823" w14:textId="77777777" w:rsidTr="00EA35BC">
        <w:trPr>
          <w:jc w:val="center"/>
        </w:trPr>
        <w:tc>
          <w:tcPr>
            <w:tcW w:w="357" w:type="dxa"/>
            <w:vAlign w:val="center"/>
          </w:tcPr>
          <w:p w14:paraId="51018C26"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B4498C" w14:paraId="3B9E283A" w14:textId="77777777" w:rsidTr="00EA35BC">
        <w:trPr>
          <w:jc w:val="center"/>
        </w:trPr>
        <w:tc>
          <w:tcPr>
            <w:tcW w:w="357" w:type="dxa"/>
          </w:tcPr>
          <w:p w14:paraId="3C80C9D1"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B4498C"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B4498C"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B4498C" w:rsidRDefault="00D54B46" w:rsidP="00D54B46">
      <w:pPr>
        <w:widowControl w:val="0"/>
        <w:spacing w:after="160" w:line="360" w:lineRule="auto"/>
        <w:ind w:firstLine="567"/>
        <w:jc w:val="both"/>
        <w:rPr>
          <w:rFonts w:ascii="GHEA Grapalat" w:hAnsi="GHEA Grapalat"/>
          <w:iCs/>
          <w:snapToGrid w:val="0"/>
          <w:color w:val="000000"/>
        </w:rPr>
      </w:pPr>
      <w:r w:rsidRPr="00B4498C">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B4498C" w14:paraId="2E78DE66" w14:textId="77777777" w:rsidTr="00EA35BC">
        <w:trPr>
          <w:trHeight w:val="266"/>
          <w:tblCellSpacing w:w="7" w:type="dxa"/>
          <w:jc w:val="center"/>
        </w:trPr>
        <w:tc>
          <w:tcPr>
            <w:tcW w:w="0" w:type="auto"/>
            <w:vAlign w:val="center"/>
          </w:tcPr>
          <w:p w14:paraId="6009FA02"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 xml:space="preserve">Услугу сдал </w:t>
            </w:r>
          </w:p>
        </w:tc>
        <w:tc>
          <w:tcPr>
            <w:tcW w:w="0" w:type="auto"/>
            <w:vAlign w:val="center"/>
          </w:tcPr>
          <w:p w14:paraId="79C8FC02"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Услугу принял</w:t>
            </w:r>
          </w:p>
        </w:tc>
      </w:tr>
      <w:tr w:rsidR="00D54B46" w:rsidRPr="00B4498C" w14:paraId="0408592B" w14:textId="77777777" w:rsidTr="00EA35BC">
        <w:trPr>
          <w:trHeight w:val="473"/>
          <w:tblCellSpacing w:w="7" w:type="dxa"/>
          <w:jc w:val="center"/>
        </w:trPr>
        <w:tc>
          <w:tcPr>
            <w:tcW w:w="0" w:type="auto"/>
            <w:vAlign w:val="center"/>
          </w:tcPr>
          <w:p w14:paraId="6DF8CAB1" w14:textId="77777777" w:rsidR="00D54B46" w:rsidRPr="00B4498C" w:rsidRDefault="00D54B46" w:rsidP="00EA35BC">
            <w:pPr>
              <w:widowControl w:val="0"/>
              <w:jc w:val="center"/>
              <w:rPr>
                <w:rFonts w:ascii="GHEA Grapalat" w:hAnsi="GHEA Grapalat"/>
                <w:iCs/>
              </w:rPr>
            </w:pPr>
            <w:r w:rsidRPr="00B4498C">
              <w:rPr>
                <w:rFonts w:ascii="GHEA Grapalat" w:hAnsi="GHEA Grapalat"/>
              </w:rPr>
              <w:t xml:space="preserve">___________________________ </w:t>
            </w:r>
          </w:p>
          <w:p w14:paraId="7C84C7C2" w14:textId="77777777" w:rsidR="00D54B46" w:rsidRPr="00B4498C" w:rsidRDefault="00D54B46" w:rsidP="00EA35BC">
            <w:pPr>
              <w:widowControl w:val="0"/>
              <w:spacing w:after="160" w:line="360" w:lineRule="auto"/>
              <w:jc w:val="center"/>
              <w:rPr>
                <w:rFonts w:ascii="GHEA Grapalat" w:hAnsi="GHEA Grapalat"/>
                <w:iCs/>
                <w:vertAlign w:val="superscript"/>
              </w:rPr>
            </w:pPr>
            <w:r w:rsidRPr="00B4498C">
              <w:rPr>
                <w:rFonts w:ascii="GHEA Grapalat" w:hAnsi="GHEA Grapalat"/>
                <w:vertAlign w:val="superscript"/>
              </w:rPr>
              <w:t xml:space="preserve">подпись </w:t>
            </w:r>
          </w:p>
        </w:tc>
        <w:tc>
          <w:tcPr>
            <w:tcW w:w="0" w:type="auto"/>
            <w:vAlign w:val="center"/>
          </w:tcPr>
          <w:p w14:paraId="0CF04734" w14:textId="77777777" w:rsidR="00D54B46" w:rsidRPr="00B4498C" w:rsidRDefault="00D54B46" w:rsidP="00EA35BC">
            <w:pPr>
              <w:widowControl w:val="0"/>
              <w:jc w:val="center"/>
              <w:rPr>
                <w:rFonts w:ascii="GHEA Grapalat" w:hAnsi="GHEA Grapalat"/>
                <w:iCs/>
              </w:rPr>
            </w:pPr>
            <w:r w:rsidRPr="00B4498C">
              <w:rPr>
                <w:rFonts w:ascii="GHEA Grapalat" w:hAnsi="GHEA Grapalat"/>
              </w:rPr>
              <w:t>___________________________</w:t>
            </w:r>
          </w:p>
          <w:p w14:paraId="78E854C1" w14:textId="77777777" w:rsidR="00D54B46" w:rsidRPr="00B4498C" w:rsidRDefault="00D54B46" w:rsidP="00EA35BC">
            <w:pPr>
              <w:widowControl w:val="0"/>
              <w:spacing w:after="160" w:line="360" w:lineRule="auto"/>
              <w:jc w:val="center"/>
              <w:rPr>
                <w:rFonts w:ascii="GHEA Grapalat" w:hAnsi="GHEA Grapalat"/>
                <w:iCs/>
                <w:vertAlign w:val="superscript"/>
              </w:rPr>
            </w:pPr>
            <w:r w:rsidRPr="00B4498C">
              <w:rPr>
                <w:rFonts w:ascii="GHEA Grapalat" w:hAnsi="GHEA Grapalat"/>
                <w:vertAlign w:val="superscript"/>
              </w:rPr>
              <w:t xml:space="preserve">подпись </w:t>
            </w:r>
          </w:p>
        </w:tc>
      </w:tr>
      <w:tr w:rsidR="00D54B46" w:rsidRPr="00B4498C" w14:paraId="5D886FA4" w14:textId="77777777" w:rsidTr="00EA35BC">
        <w:trPr>
          <w:trHeight w:val="503"/>
          <w:tblCellSpacing w:w="7" w:type="dxa"/>
          <w:jc w:val="center"/>
        </w:trPr>
        <w:tc>
          <w:tcPr>
            <w:tcW w:w="0" w:type="auto"/>
            <w:vAlign w:val="center"/>
          </w:tcPr>
          <w:p w14:paraId="4F516D35" w14:textId="77777777" w:rsidR="00D54B46" w:rsidRPr="00B4498C" w:rsidRDefault="00D54B46" w:rsidP="00EA35BC">
            <w:pPr>
              <w:widowControl w:val="0"/>
              <w:jc w:val="center"/>
              <w:rPr>
                <w:rFonts w:ascii="GHEA Grapalat" w:hAnsi="GHEA Grapalat"/>
                <w:iCs/>
              </w:rPr>
            </w:pPr>
            <w:r w:rsidRPr="00B4498C">
              <w:rPr>
                <w:rFonts w:ascii="GHEA Grapalat" w:hAnsi="GHEA Grapalat"/>
              </w:rPr>
              <w:t xml:space="preserve">___________________________ </w:t>
            </w:r>
          </w:p>
          <w:p w14:paraId="01D77901" w14:textId="77777777" w:rsidR="00D54B46" w:rsidRPr="00B4498C" w:rsidRDefault="00D54B46" w:rsidP="00EA35BC">
            <w:pPr>
              <w:widowControl w:val="0"/>
              <w:spacing w:after="160" w:line="360" w:lineRule="auto"/>
              <w:jc w:val="center"/>
              <w:rPr>
                <w:rFonts w:ascii="GHEA Grapalat" w:hAnsi="GHEA Grapalat"/>
                <w:iCs/>
                <w:vertAlign w:val="superscript"/>
              </w:rPr>
            </w:pPr>
            <w:r w:rsidRPr="00B4498C">
              <w:rPr>
                <w:rFonts w:ascii="GHEA Grapalat" w:hAnsi="GHEA Grapalat"/>
                <w:vertAlign w:val="superscript"/>
              </w:rPr>
              <w:t>фамилия, имя</w:t>
            </w:r>
          </w:p>
        </w:tc>
        <w:tc>
          <w:tcPr>
            <w:tcW w:w="0" w:type="auto"/>
            <w:vAlign w:val="center"/>
          </w:tcPr>
          <w:p w14:paraId="4249BA4F" w14:textId="77777777" w:rsidR="00D54B46" w:rsidRPr="00B4498C" w:rsidRDefault="00D54B46" w:rsidP="00EA35BC">
            <w:pPr>
              <w:widowControl w:val="0"/>
              <w:jc w:val="center"/>
              <w:rPr>
                <w:rFonts w:ascii="GHEA Grapalat" w:hAnsi="GHEA Grapalat"/>
                <w:iCs/>
              </w:rPr>
            </w:pPr>
            <w:r w:rsidRPr="00B4498C">
              <w:rPr>
                <w:rFonts w:ascii="GHEA Grapalat" w:hAnsi="GHEA Grapalat"/>
              </w:rPr>
              <w:t>___________________________</w:t>
            </w:r>
          </w:p>
          <w:p w14:paraId="217D4338" w14:textId="77777777" w:rsidR="00D54B46" w:rsidRPr="00B4498C" w:rsidRDefault="00D54B46" w:rsidP="00EA35BC">
            <w:pPr>
              <w:widowControl w:val="0"/>
              <w:spacing w:after="160" w:line="360" w:lineRule="auto"/>
              <w:jc w:val="center"/>
              <w:rPr>
                <w:rFonts w:ascii="GHEA Grapalat" w:hAnsi="GHEA Grapalat"/>
                <w:iCs/>
                <w:vertAlign w:val="superscript"/>
              </w:rPr>
            </w:pPr>
            <w:r w:rsidRPr="00B4498C">
              <w:rPr>
                <w:rFonts w:ascii="GHEA Grapalat" w:hAnsi="GHEA Grapalat"/>
                <w:vertAlign w:val="superscript"/>
              </w:rPr>
              <w:t>фамилия, имя</w:t>
            </w:r>
          </w:p>
        </w:tc>
      </w:tr>
      <w:tr w:rsidR="00D54B46" w:rsidRPr="00B4498C" w14:paraId="13C8E7EF" w14:textId="77777777" w:rsidTr="00EA35BC">
        <w:trPr>
          <w:trHeight w:val="281"/>
          <w:tblCellSpacing w:w="7" w:type="dxa"/>
          <w:jc w:val="center"/>
        </w:trPr>
        <w:tc>
          <w:tcPr>
            <w:tcW w:w="0" w:type="auto"/>
            <w:vAlign w:val="center"/>
          </w:tcPr>
          <w:p w14:paraId="562FDE8A"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М. П.</w:t>
            </w:r>
          </w:p>
        </w:tc>
        <w:tc>
          <w:tcPr>
            <w:tcW w:w="0" w:type="auto"/>
            <w:vAlign w:val="center"/>
          </w:tcPr>
          <w:p w14:paraId="0579268F" w14:textId="77777777" w:rsidR="00D54B46" w:rsidRPr="00B4498C" w:rsidRDefault="00D54B46" w:rsidP="00EA35BC">
            <w:pPr>
              <w:widowControl w:val="0"/>
              <w:spacing w:after="160" w:line="360" w:lineRule="auto"/>
              <w:jc w:val="center"/>
              <w:rPr>
                <w:rFonts w:ascii="GHEA Grapalat" w:hAnsi="GHEA Grapalat"/>
                <w:iCs/>
                <w:color w:val="000000"/>
              </w:rPr>
            </w:pPr>
            <w:r w:rsidRPr="00B4498C">
              <w:rPr>
                <w:rFonts w:ascii="GHEA Grapalat" w:hAnsi="GHEA Grapalat"/>
                <w:color w:val="000000"/>
              </w:rPr>
              <w:t>М. П.</w:t>
            </w:r>
          </w:p>
        </w:tc>
      </w:tr>
    </w:tbl>
    <w:p w14:paraId="1D768734"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B4498C" w:rsidRDefault="00D54B46" w:rsidP="00D54B46">
      <w:pPr>
        <w:rPr>
          <w:rFonts w:ascii="GHEA Grapalat" w:hAnsi="GHEA Grapalat"/>
        </w:rPr>
      </w:pPr>
      <w:r w:rsidRPr="00B4498C">
        <w:rPr>
          <w:rFonts w:ascii="GHEA Grapalat" w:hAnsi="GHEA Grapalat"/>
        </w:rPr>
        <w:br w:type="page"/>
      </w:r>
    </w:p>
    <w:p w14:paraId="5D2EBC73"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B4498C">
        <w:rPr>
          <w:rFonts w:ascii="GHEA Grapalat" w:hAnsi="GHEA Grapalat"/>
          <w:i/>
        </w:rPr>
        <w:lastRenderedPageBreak/>
        <w:t>Приложение № 3.1</w:t>
      </w:r>
    </w:p>
    <w:p w14:paraId="650080C9" w14:textId="77777777" w:rsidR="00D54B46" w:rsidRPr="00B4498C" w:rsidRDefault="00D54B46" w:rsidP="00D54B46">
      <w:pPr>
        <w:widowControl w:val="0"/>
        <w:autoSpaceDE w:val="0"/>
        <w:autoSpaceDN w:val="0"/>
        <w:adjustRightInd w:val="0"/>
        <w:spacing w:after="160" w:line="360" w:lineRule="auto"/>
        <w:jc w:val="right"/>
        <w:rPr>
          <w:rFonts w:ascii="GHEA Grapalat" w:hAnsi="GHEA Grapalat" w:cs="TimesArmenianPSMT"/>
          <w:i/>
        </w:rPr>
      </w:pPr>
      <w:r w:rsidRPr="00B4498C">
        <w:rPr>
          <w:rFonts w:ascii="GHEA Grapalat" w:hAnsi="GHEA Grapalat"/>
          <w:i/>
        </w:rPr>
        <w:t xml:space="preserve">к Договору под кодом </w:t>
      </w:r>
      <w:r w:rsidRPr="00B4498C">
        <w:rPr>
          <w:rFonts w:ascii="GHEA Grapalat" w:hAnsi="GHEA Grapalat" w:cs="TimesArmenianPSMT"/>
          <w:i/>
        </w:rPr>
        <w:br/>
      </w:r>
      <w:r w:rsidRPr="00B4498C">
        <w:rPr>
          <w:rFonts w:ascii="GHEA Grapalat" w:hAnsi="GHEA Grapalat"/>
          <w:i/>
        </w:rPr>
        <w:t xml:space="preserve"> заключенному "</w:t>
      </w:r>
      <w:r w:rsidRPr="00B4498C">
        <w:rPr>
          <w:rFonts w:ascii="GHEA Grapalat" w:hAnsi="GHEA Grapalat"/>
          <w:i/>
        </w:rPr>
        <w:tab/>
        <w:t>"</w:t>
      </w:r>
      <w:r w:rsidRPr="00B4498C">
        <w:rPr>
          <w:rFonts w:ascii="GHEA Grapalat" w:hAnsi="GHEA Grapalat"/>
          <w:i/>
        </w:rPr>
        <w:tab/>
        <w:t>20.</w:t>
      </w:r>
      <w:r w:rsidRPr="00B4498C">
        <w:rPr>
          <w:rFonts w:ascii="GHEA Grapalat" w:hAnsi="GHEA Grapalat"/>
          <w:i/>
        </w:rPr>
        <w:tab/>
        <w:t>г.</w:t>
      </w:r>
    </w:p>
    <w:p w14:paraId="5F598645" w14:textId="77777777" w:rsidR="00D54B46" w:rsidRPr="00B4498C" w:rsidRDefault="00D54B46" w:rsidP="00D54B46">
      <w:pPr>
        <w:widowControl w:val="0"/>
        <w:spacing w:after="160" w:line="360" w:lineRule="auto"/>
        <w:rPr>
          <w:rFonts w:ascii="GHEA Grapalat" w:hAnsi="GHEA Grapalat"/>
        </w:rPr>
      </w:pPr>
    </w:p>
    <w:p w14:paraId="0880EA73" w14:textId="77777777" w:rsidR="00D54B46" w:rsidRPr="00B4498C" w:rsidRDefault="00D54B46" w:rsidP="00D54B46">
      <w:pPr>
        <w:widowControl w:val="0"/>
        <w:tabs>
          <w:tab w:val="left" w:pos="2250"/>
        </w:tabs>
        <w:spacing w:after="160" w:line="360" w:lineRule="auto"/>
        <w:jc w:val="center"/>
        <w:rPr>
          <w:rFonts w:ascii="GHEA Grapalat" w:hAnsi="GHEA Grapalat" w:cs="Sylfaen"/>
          <w:bCs/>
        </w:rPr>
      </w:pPr>
      <w:r w:rsidRPr="00B4498C">
        <w:rPr>
          <w:rFonts w:ascii="GHEA Grapalat" w:hAnsi="GHEA Grapalat"/>
        </w:rPr>
        <w:t>АКТ № ________</w:t>
      </w:r>
    </w:p>
    <w:p w14:paraId="54AEE809" w14:textId="77777777" w:rsidR="00D54B46" w:rsidRPr="00B4498C" w:rsidRDefault="00D54B46" w:rsidP="00D54B46">
      <w:pPr>
        <w:widowControl w:val="0"/>
        <w:tabs>
          <w:tab w:val="left" w:pos="360"/>
          <w:tab w:val="left" w:pos="540"/>
          <w:tab w:val="left" w:pos="2250"/>
        </w:tabs>
        <w:spacing w:after="160" w:line="360" w:lineRule="auto"/>
        <w:jc w:val="center"/>
        <w:rPr>
          <w:rFonts w:ascii="GHEA Grapalat" w:hAnsi="GHEA Grapalat"/>
        </w:rPr>
      </w:pPr>
      <w:r w:rsidRPr="00B4498C">
        <w:rPr>
          <w:rFonts w:ascii="GHEA Grapalat" w:hAnsi="GHEA Grapalat"/>
        </w:rPr>
        <w:t>относительно фиксирования факта сдачи Заказчику результата договора</w:t>
      </w:r>
    </w:p>
    <w:p w14:paraId="55088C31" w14:textId="77777777" w:rsidR="00D54B46" w:rsidRPr="00B4498C"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B4498C" w:rsidRDefault="00D54B46" w:rsidP="00D54B46">
      <w:pPr>
        <w:widowControl w:val="0"/>
        <w:ind w:firstLine="567"/>
        <w:jc w:val="both"/>
        <w:rPr>
          <w:rFonts w:ascii="GHEA Grapalat" w:hAnsi="GHEA Grapalat"/>
        </w:rPr>
      </w:pPr>
      <w:r w:rsidRPr="00B4498C">
        <w:rPr>
          <w:rFonts w:ascii="GHEA Grapalat" w:hAnsi="GHEA Grapalat"/>
        </w:rPr>
        <w:t>Настоящим фиксируется, что в рамках договора закупки № ______________,</w:t>
      </w:r>
    </w:p>
    <w:p w14:paraId="78FB30ED" w14:textId="77777777" w:rsidR="00D54B46" w:rsidRPr="00B4498C" w:rsidRDefault="00D54B46" w:rsidP="00D54B46">
      <w:pPr>
        <w:widowControl w:val="0"/>
        <w:spacing w:after="120"/>
        <w:ind w:left="7371" w:hanging="141"/>
        <w:jc w:val="both"/>
        <w:rPr>
          <w:rFonts w:ascii="GHEA Grapalat" w:hAnsi="GHEA Grapalat"/>
          <w:sz w:val="16"/>
        </w:rPr>
      </w:pPr>
      <w:r w:rsidRPr="00B4498C">
        <w:rPr>
          <w:rFonts w:ascii="GHEA Grapalat" w:hAnsi="GHEA Grapalat"/>
          <w:sz w:val="16"/>
        </w:rPr>
        <w:t>номер договора</w:t>
      </w:r>
    </w:p>
    <w:p w14:paraId="5790F160" w14:textId="77777777" w:rsidR="00D54B46" w:rsidRPr="00B4498C" w:rsidRDefault="00D54B46" w:rsidP="00D54B46">
      <w:pPr>
        <w:widowControl w:val="0"/>
        <w:tabs>
          <w:tab w:val="left" w:pos="4480"/>
        </w:tabs>
        <w:jc w:val="both"/>
        <w:rPr>
          <w:rFonts w:ascii="GHEA Grapalat" w:hAnsi="GHEA Grapalat" w:cs="Sylfaen"/>
        </w:rPr>
      </w:pPr>
      <w:r w:rsidRPr="00B4498C">
        <w:rPr>
          <w:rFonts w:ascii="GHEA Grapalat" w:hAnsi="GHEA Grapalat"/>
        </w:rPr>
        <w:t>заключенного __________________ 20</w:t>
      </w:r>
      <w:r w:rsidRPr="00B4498C">
        <w:rPr>
          <w:rFonts w:ascii="GHEA Grapalat" w:hAnsi="GHEA Grapalat"/>
        </w:rPr>
        <w:tab/>
        <w:t>г. между _____________________________</w:t>
      </w:r>
    </w:p>
    <w:p w14:paraId="6E88E4B0" w14:textId="77777777" w:rsidR="00D54B46" w:rsidRPr="00B4498C" w:rsidRDefault="00D54B46" w:rsidP="00D54B46">
      <w:pPr>
        <w:widowControl w:val="0"/>
        <w:tabs>
          <w:tab w:val="left" w:pos="6379"/>
        </w:tabs>
        <w:spacing w:after="120"/>
        <w:ind w:left="1701" w:right="-360"/>
        <w:jc w:val="both"/>
        <w:rPr>
          <w:rFonts w:ascii="GHEA Grapalat" w:hAnsi="GHEA Grapalat" w:cs="Sylfaen"/>
          <w:sz w:val="8"/>
        </w:rPr>
      </w:pPr>
      <w:r w:rsidRPr="00B4498C">
        <w:rPr>
          <w:rFonts w:ascii="GHEA Grapalat" w:hAnsi="GHEA Grapalat"/>
          <w:sz w:val="16"/>
        </w:rPr>
        <w:t xml:space="preserve">дата заключения договора </w:t>
      </w:r>
      <w:r w:rsidRPr="00B4498C">
        <w:rPr>
          <w:rFonts w:ascii="GHEA Grapalat" w:hAnsi="GHEA Grapalat"/>
          <w:sz w:val="16"/>
        </w:rPr>
        <w:tab/>
        <w:t>имя Заказчика</w:t>
      </w:r>
    </w:p>
    <w:p w14:paraId="14BA1499" w14:textId="77777777" w:rsidR="00D54B46" w:rsidRPr="00B4498C" w:rsidRDefault="00D54B46" w:rsidP="00D54B46">
      <w:pPr>
        <w:widowControl w:val="0"/>
        <w:tabs>
          <w:tab w:val="left" w:pos="360"/>
          <w:tab w:val="left" w:pos="540"/>
        </w:tabs>
        <w:ind w:right="-2"/>
        <w:jc w:val="both"/>
        <w:rPr>
          <w:rFonts w:ascii="GHEA Grapalat" w:hAnsi="GHEA Grapalat"/>
        </w:rPr>
      </w:pPr>
      <w:r w:rsidRPr="00B4498C">
        <w:rPr>
          <w:rFonts w:ascii="GHEA Grapalat" w:hAnsi="GHEA Grapalat"/>
        </w:rPr>
        <w:t xml:space="preserve">(далее — Заказчик) и ________________________________ (далее — Исполнитель), </w:t>
      </w:r>
    </w:p>
    <w:p w14:paraId="41B4F159" w14:textId="77777777" w:rsidR="00D54B46" w:rsidRPr="00B4498C" w:rsidRDefault="00D54B46" w:rsidP="00D54B46">
      <w:pPr>
        <w:widowControl w:val="0"/>
        <w:spacing w:after="120"/>
        <w:ind w:left="3544" w:right="-360"/>
        <w:jc w:val="both"/>
        <w:rPr>
          <w:rFonts w:ascii="GHEA Grapalat" w:hAnsi="GHEA Grapalat"/>
          <w:sz w:val="16"/>
        </w:rPr>
      </w:pPr>
      <w:r w:rsidRPr="00B4498C">
        <w:rPr>
          <w:rFonts w:ascii="GHEA Grapalat" w:hAnsi="GHEA Grapalat"/>
          <w:sz w:val="16"/>
        </w:rPr>
        <w:t>имя Исполнителя</w:t>
      </w:r>
    </w:p>
    <w:p w14:paraId="559BACE9" w14:textId="77777777" w:rsidR="00D54B46" w:rsidRPr="00B4498C" w:rsidRDefault="00D54B46" w:rsidP="00D54B46">
      <w:pPr>
        <w:widowControl w:val="0"/>
        <w:tabs>
          <w:tab w:val="left" w:pos="360"/>
          <w:tab w:val="left" w:pos="540"/>
        </w:tabs>
        <w:spacing w:after="160" w:line="360" w:lineRule="auto"/>
        <w:jc w:val="both"/>
        <w:rPr>
          <w:rFonts w:ascii="GHEA Grapalat" w:hAnsi="GHEA Grapalat"/>
        </w:rPr>
      </w:pPr>
      <w:r w:rsidRPr="00B4498C">
        <w:rPr>
          <w:rFonts w:ascii="GHEA Grapalat" w:hAnsi="GHEA Grapalat"/>
        </w:rPr>
        <w:t>Исполнитель _______ 20</w:t>
      </w:r>
      <w:r w:rsidRPr="00B4498C">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B4498C"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B4498C" w:rsidRDefault="00D54B46" w:rsidP="00EA35BC">
            <w:pPr>
              <w:widowControl w:val="0"/>
              <w:spacing w:after="120"/>
              <w:jc w:val="center"/>
              <w:rPr>
                <w:rFonts w:ascii="GHEA Grapalat" w:hAnsi="GHEA Grapalat" w:cs="Sylfaen"/>
                <w:bCs/>
              </w:rPr>
            </w:pPr>
            <w:r w:rsidRPr="00B4498C">
              <w:rPr>
                <w:rFonts w:ascii="GHEA Grapalat" w:hAnsi="GHEA Grapalat"/>
              </w:rPr>
              <w:t>Услуги</w:t>
            </w:r>
          </w:p>
        </w:tc>
      </w:tr>
      <w:tr w:rsidR="00D54B46" w:rsidRPr="00B4498C"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B4498C" w:rsidRDefault="00D54B46" w:rsidP="00EA35BC">
            <w:pPr>
              <w:widowControl w:val="0"/>
              <w:spacing w:after="120"/>
              <w:jc w:val="center"/>
              <w:rPr>
                <w:rFonts w:ascii="GHEA Grapalat" w:hAnsi="GHEA Grapalat"/>
              </w:rPr>
            </w:pPr>
            <w:r w:rsidRPr="00B4498C">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B4498C" w:rsidRDefault="00D54B46" w:rsidP="00EA35BC">
            <w:pPr>
              <w:widowControl w:val="0"/>
              <w:spacing w:after="120"/>
              <w:jc w:val="center"/>
              <w:rPr>
                <w:rFonts w:ascii="GHEA Grapalat" w:hAnsi="GHEA Grapalat"/>
              </w:rPr>
            </w:pPr>
            <w:r w:rsidRPr="00B4498C">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B4498C" w:rsidRDefault="00D54B46" w:rsidP="00EA35BC">
            <w:pPr>
              <w:widowControl w:val="0"/>
              <w:spacing w:after="120"/>
              <w:jc w:val="center"/>
              <w:rPr>
                <w:rFonts w:ascii="GHEA Grapalat" w:hAnsi="GHEA Grapalat"/>
              </w:rPr>
            </w:pPr>
            <w:r w:rsidRPr="00B4498C">
              <w:rPr>
                <w:rFonts w:ascii="GHEA Grapalat" w:hAnsi="GHEA Grapalat"/>
              </w:rPr>
              <w:t>объем (фактический)</w:t>
            </w:r>
          </w:p>
        </w:tc>
      </w:tr>
      <w:tr w:rsidR="00D54B46" w:rsidRPr="00B4498C"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B449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B449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B4498C" w:rsidRDefault="00D54B46" w:rsidP="00EA35BC">
            <w:pPr>
              <w:widowControl w:val="0"/>
              <w:spacing w:after="120"/>
              <w:rPr>
                <w:rFonts w:ascii="GHEA Grapalat" w:hAnsi="GHEA Grapalat" w:cs="Sylfaen"/>
              </w:rPr>
            </w:pPr>
          </w:p>
        </w:tc>
      </w:tr>
      <w:tr w:rsidR="00D54B46" w:rsidRPr="00B4498C"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B4498C"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B4498C"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B4498C" w:rsidRDefault="00D54B46" w:rsidP="00EA35BC">
            <w:pPr>
              <w:widowControl w:val="0"/>
              <w:spacing w:after="120"/>
              <w:rPr>
                <w:rFonts w:ascii="GHEA Grapalat" w:hAnsi="GHEA Grapalat" w:cs="Sylfaen"/>
              </w:rPr>
            </w:pPr>
          </w:p>
        </w:tc>
      </w:tr>
    </w:tbl>
    <w:p w14:paraId="06EAF82B" w14:textId="77777777" w:rsidR="00D54B46" w:rsidRPr="00B4498C" w:rsidRDefault="00D54B46" w:rsidP="00D54B46">
      <w:pPr>
        <w:widowControl w:val="0"/>
        <w:spacing w:after="160" w:line="360" w:lineRule="auto"/>
        <w:ind w:firstLine="567"/>
        <w:jc w:val="both"/>
        <w:rPr>
          <w:rFonts w:ascii="GHEA Grapalat" w:hAnsi="GHEA Grapalat" w:cs="Sylfaen"/>
        </w:rPr>
      </w:pPr>
      <w:r w:rsidRPr="00B4498C">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B4498C" w:rsidRDefault="00D54B46" w:rsidP="00D54B46">
      <w:pPr>
        <w:rPr>
          <w:rFonts w:ascii="GHEA Grapalat" w:hAnsi="GHEA Grapalat" w:cs="Sylfaen"/>
        </w:rPr>
      </w:pPr>
      <w:r w:rsidRPr="00B4498C">
        <w:rPr>
          <w:rFonts w:ascii="GHEA Grapalat" w:hAnsi="GHEA Grapalat" w:cs="Sylfaen"/>
        </w:rPr>
        <w:br w:type="page"/>
      </w:r>
    </w:p>
    <w:p w14:paraId="39E684EF" w14:textId="77777777" w:rsidR="00D54B46" w:rsidRPr="00B4498C" w:rsidRDefault="00D54B46" w:rsidP="00D54B46">
      <w:pPr>
        <w:widowControl w:val="0"/>
        <w:spacing w:after="160" w:line="360" w:lineRule="auto"/>
        <w:jc w:val="center"/>
        <w:rPr>
          <w:rFonts w:ascii="GHEA Grapalat" w:hAnsi="GHEA Grapalat" w:cs="Sylfaen"/>
        </w:rPr>
      </w:pPr>
      <w:r w:rsidRPr="00B4498C">
        <w:rPr>
          <w:rFonts w:ascii="GHEA Grapalat" w:hAnsi="GHEA Grapalat"/>
        </w:rPr>
        <w:lastRenderedPageBreak/>
        <w:t>СТОРОНЫ</w:t>
      </w:r>
    </w:p>
    <w:p w14:paraId="5B8692F9" w14:textId="77777777" w:rsidR="00D54B46" w:rsidRPr="00B4498C"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B4498C" w14:paraId="0760454B" w14:textId="77777777" w:rsidTr="00EA35BC">
        <w:tc>
          <w:tcPr>
            <w:tcW w:w="4785" w:type="dxa"/>
          </w:tcPr>
          <w:p w14:paraId="54C1459B" w14:textId="77777777" w:rsidR="00D54B46" w:rsidRPr="00B4498C" w:rsidRDefault="00D54B46" w:rsidP="00EA35BC">
            <w:pPr>
              <w:widowControl w:val="0"/>
              <w:tabs>
                <w:tab w:val="left" w:pos="360"/>
                <w:tab w:val="left" w:pos="540"/>
              </w:tabs>
              <w:spacing w:after="160" w:line="360" w:lineRule="auto"/>
              <w:jc w:val="center"/>
              <w:rPr>
                <w:rFonts w:ascii="GHEA Grapalat" w:hAnsi="GHEA Grapalat" w:cs="Sylfaen"/>
                <w:b/>
                <w:bCs/>
              </w:rPr>
            </w:pPr>
            <w:r w:rsidRPr="00B4498C">
              <w:rPr>
                <w:rFonts w:ascii="GHEA Grapalat" w:hAnsi="GHEA Grapalat"/>
                <w:b/>
              </w:rPr>
              <w:t>Сдал</w:t>
            </w:r>
          </w:p>
        </w:tc>
        <w:tc>
          <w:tcPr>
            <w:tcW w:w="5223" w:type="dxa"/>
          </w:tcPr>
          <w:p w14:paraId="15981B69" w14:textId="77777777" w:rsidR="00D54B46" w:rsidRPr="00B4498C" w:rsidRDefault="00D54B46" w:rsidP="00EA35BC">
            <w:pPr>
              <w:widowControl w:val="0"/>
              <w:tabs>
                <w:tab w:val="left" w:pos="360"/>
                <w:tab w:val="left" w:pos="540"/>
              </w:tabs>
              <w:spacing w:after="160" w:line="360" w:lineRule="auto"/>
              <w:jc w:val="center"/>
              <w:rPr>
                <w:rFonts w:ascii="GHEA Grapalat" w:hAnsi="GHEA Grapalat" w:cs="Sylfaen"/>
                <w:b/>
                <w:bCs/>
              </w:rPr>
            </w:pPr>
            <w:r w:rsidRPr="00B4498C">
              <w:rPr>
                <w:rFonts w:ascii="GHEA Grapalat" w:hAnsi="GHEA Grapalat"/>
                <w:b/>
              </w:rPr>
              <w:t xml:space="preserve"> Принял</w:t>
            </w:r>
          </w:p>
        </w:tc>
      </w:tr>
    </w:tbl>
    <w:p w14:paraId="134EFFED" w14:textId="77777777" w:rsidR="00D54B46" w:rsidRPr="00B4498C" w:rsidRDefault="00D54B46" w:rsidP="00D54B46">
      <w:pPr>
        <w:widowControl w:val="0"/>
        <w:tabs>
          <w:tab w:val="left" w:pos="360"/>
          <w:tab w:val="left" w:pos="540"/>
        </w:tabs>
        <w:spacing w:after="160" w:line="360" w:lineRule="auto"/>
        <w:jc w:val="right"/>
        <w:rPr>
          <w:rFonts w:ascii="GHEA Grapalat" w:hAnsi="GHEA Grapalat" w:cs="Sylfaen"/>
        </w:rPr>
      </w:pPr>
      <w:r w:rsidRPr="00B4498C">
        <w:rPr>
          <w:rFonts w:ascii="GHEA Grapalat" w:hAnsi="GHEA Grapalat"/>
        </w:rPr>
        <w:t>представитель, спроектировавший заявку:</w:t>
      </w:r>
    </w:p>
    <w:p w14:paraId="58BCEAFB" w14:textId="77777777" w:rsidR="00D54B46" w:rsidRPr="00B4498C"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B4498C" w14:paraId="071B7FC2" w14:textId="77777777" w:rsidTr="00EA35BC">
        <w:trPr>
          <w:tblCellSpacing w:w="7" w:type="dxa"/>
          <w:jc w:val="center"/>
        </w:trPr>
        <w:tc>
          <w:tcPr>
            <w:tcW w:w="0" w:type="auto"/>
            <w:vAlign w:val="center"/>
          </w:tcPr>
          <w:p w14:paraId="628F8EC0" w14:textId="77777777" w:rsidR="00D54B46" w:rsidRPr="00B4498C" w:rsidRDefault="00D54B46" w:rsidP="00EA35BC">
            <w:pPr>
              <w:widowControl w:val="0"/>
              <w:jc w:val="center"/>
              <w:rPr>
                <w:rFonts w:ascii="GHEA Grapalat" w:hAnsi="GHEA Grapalat" w:cs="GHEA Grapalat"/>
                <w:color w:val="000000"/>
              </w:rPr>
            </w:pPr>
            <w:r w:rsidRPr="00B4498C">
              <w:rPr>
                <w:rFonts w:ascii="GHEA Grapalat" w:hAnsi="GHEA Grapalat"/>
                <w:color w:val="000000"/>
              </w:rPr>
              <w:t xml:space="preserve">___________________________ </w:t>
            </w:r>
          </w:p>
          <w:p w14:paraId="38644759" w14:textId="77777777" w:rsidR="00D54B46" w:rsidRPr="00B4498C" w:rsidRDefault="00D54B46" w:rsidP="00EA35BC">
            <w:pPr>
              <w:widowControl w:val="0"/>
              <w:spacing w:after="160" w:line="360" w:lineRule="auto"/>
              <w:jc w:val="center"/>
              <w:rPr>
                <w:rFonts w:ascii="GHEA Grapalat" w:hAnsi="GHEA Grapalat" w:cs="GHEA Grapalat"/>
                <w:color w:val="000000"/>
                <w:vertAlign w:val="superscript"/>
              </w:rPr>
            </w:pPr>
            <w:r w:rsidRPr="00B4498C">
              <w:rPr>
                <w:rFonts w:ascii="GHEA Grapalat" w:hAnsi="GHEA Grapalat"/>
                <w:color w:val="000000"/>
                <w:vertAlign w:val="superscript"/>
              </w:rPr>
              <w:t>фамилия, имя</w:t>
            </w:r>
          </w:p>
        </w:tc>
        <w:tc>
          <w:tcPr>
            <w:tcW w:w="0" w:type="auto"/>
            <w:vAlign w:val="center"/>
          </w:tcPr>
          <w:p w14:paraId="7A11F4E0" w14:textId="77777777" w:rsidR="00D54B46" w:rsidRPr="00B4498C" w:rsidRDefault="00D54B46" w:rsidP="00EA35BC">
            <w:pPr>
              <w:widowControl w:val="0"/>
              <w:jc w:val="center"/>
              <w:rPr>
                <w:rFonts w:ascii="GHEA Grapalat" w:hAnsi="GHEA Grapalat" w:cs="GHEA Grapalat"/>
                <w:color w:val="000000"/>
              </w:rPr>
            </w:pPr>
            <w:r w:rsidRPr="00B4498C">
              <w:rPr>
                <w:rFonts w:ascii="GHEA Grapalat" w:hAnsi="GHEA Grapalat"/>
                <w:color w:val="000000"/>
              </w:rPr>
              <w:t>___________________________</w:t>
            </w:r>
          </w:p>
          <w:p w14:paraId="1DEC2386" w14:textId="77777777" w:rsidR="00D54B46" w:rsidRPr="00B4498C" w:rsidRDefault="00D54B46" w:rsidP="00EA35BC">
            <w:pPr>
              <w:widowControl w:val="0"/>
              <w:spacing w:after="160" w:line="360" w:lineRule="auto"/>
              <w:jc w:val="center"/>
              <w:rPr>
                <w:rFonts w:ascii="GHEA Grapalat" w:hAnsi="GHEA Grapalat" w:cs="GHEA Grapalat"/>
                <w:color w:val="000000"/>
                <w:vertAlign w:val="superscript"/>
              </w:rPr>
            </w:pPr>
            <w:r w:rsidRPr="00B4498C">
              <w:rPr>
                <w:rFonts w:ascii="GHEA Grapalat" w:hAnsi="GHEA Grapalat"/>
                <w:color w:val="000000"/>
                <w:vertAlign w:val="superscript"/>
              </w:rPr>
              <w:t>фамилия, имя</w:t>
            </w:r>
          </w:p>
        </w:tc>
      </w:tr>
      <w:tr w:rsidR="00D54B46" w:rsidRPr="00B4498C" w14:paraId="7B942449" w14:textId="77777777" w:rsidTr="00EA35BC">
        <w:trPr>
          <w:tblCellSpacing w:w="7" w:type="dxa"/>
          <w:jc w:val="center"/>
        </w:trPr>
        <w:tc>
          <w:tcPr>
            <w:tcW w:w="0" w:type="auto"/>
            <w:vAlign w:val="center"/>
          </w:tcPr>
          <w:p w14:paraId="4500F22B" w14:textId="77777777" w:rsidR="00D54B46" w:rsidRPr="00B4498C" w:rsidRDefault="00D54B46" w:rsidP="00EA35BC">
            <w:pPr>
              <w:widowControl w:val="0"/>
              <w:jc w:val="center"/>
              <w:rPr>
                <w:rFonts w:ascii="GHEA Grapalat" w:hAnsi="GHEA Grapalat" w:cs="GHEA Grapalat"/>
                <w:color w:val="000000"/>
              </w:rPr>
            </w:pPr>
            <w:r w:rsidRPr="00B4498C">
              <w:rPr>
                <w:rFonts w:ascii="GHEA Grapalat" w:hAnsi="GHEA Grapalat"/>
                <w:color w:val="000000"/>
              </w:rPr>
              <w:t xml:space="preserve">___________________________ </w:t>
            </w:r>
          </w:p>
          <w:p w14:paraId="50573A68" w14:textId="77777777" w:rsidR="00D54B46" w:rsidRPr="00B4498C" w:rsidRDefault="00D54B46" w:rsidP="00EA35BC">
            <w:pPr>
              <w:widowControl w:val="0"/>
              <w:spacing w:after="160" w:line="360" w:lineRule="auto"/>
              <w:jc w:val="center"/>
              <w:rPr>
                <w:rFonts w:ascii="GHEA Grapalat" w:hAnsi="GHEA Grapalat" w:cs="GHEA Grapalat"/>
                <w:color w:val="000000"/>
                <w:vertAlign w:val="superscript"/>
              </w:rPr>
            </w:pPr>
            <w:r w:rsidRPr="00B4498C">
              <w:rPr>
                <w:rFonts w:ascii="GHEA Grapalat" w:hAnsi="GHEA Grapalat"/>
                <w:color w:val="000000"/>
                <w:vertAlign w:val="superscript"/>
              </w:rPr>
              <w:t>подпись</w:t>
            </w:r>
          </w:p>
        </w:tc>
        <w:tc>
          <w:tcPr>
            <w:tcW w:w="0" w:type="auto"/>
            <w:vAlign w:val="center"/>
          </w:tcPr>
          <w:p w14:paraId="3D687901" w14:textId="77777777" w:rsidR="00D54B46" w:rsidRPr="00B4498C" w:rsidRDefault="00D54B46" w:rsidP="00EA35BC">
            <w:pPr>
              <w:widowControl w:val="0"/>
              <w:jc w:val="center"/>
              <w:rPr>
                <w:rFonts w:ascii="GHEA Grapalat" w:hAnsi="GHEA Grapalat" w:cs="GHEA Grapalat"/>
                <w:color w:val="000000"/>
              </w:rPr>
            </w:pPr>
            <w:r w:rsidRPr="00B4498C">
              <w:rPr>
                <w:rFonts w:ascii="GHEA Grapalat" w:hAnsi="GHEA Grapalat"/>
                <w:color w:val="000000"/>
              </w:rPr>
              <w:t>___________________________</w:t>
            </w:r>
          </w:p>
          <w:p w14:paraId="6BF6F14E" w14:textId="77777777" w:rsidR="00D54B46" w:rsidRPr="00B4498C" w:rsidRDefault="00D54B46" w:rsidP="00EA35BC">
            <w:pPr>
              <w:widowControl w:val="0"/>
              <w:spacing w:after="160" w:line="360" w:lineRule="auto"/>
              <w:jc w:val="center"/>
              <w:rPr>
                <w:rFonts w:ascii="GHEA Grapalat" w:hAnsi="GHEA Grapalat" w:cs="GHEA Grapalat"/>
                <w:color w:val="000000"/>
                <w:vertAlign w:val="superscript"/>
              </w:rPr>
            </w:pPr>
            <w:r w:rsidRPr="00B4498C">
              <w:rPr>
                <w:rFonts w:ascii="GHEA Grapalat" w:hAnsi="GHEA Grapalat"/>
                <w:color w:val="000000"/>
                <w:vertAlign w:val="superscript"/>
              </w:rPr>
              <w:t>подпись</w:t>
            </w:r>
          </w:p>
        </w:tc>
      </w:tr>
      <w:tr w:rsidR="00D54B46" w:rsidRPr="00B4498C" w14:paraId="45FE5EB1" w14:textId="77777777" w:rsidTr="00EA35BC">
        <w:trPr>
          <w:tblCellSpacing w:w="7" w:type="dxa"/>
          <w:jc w:val="center"/>
        </w:trPr>
        <w:tc>
          <w:tcPr>
            <w:tcW w:w="0" w:type="auto"/>
            <w:vAlign w:val="center"/>
          </w:tcPr>
          <w:p w14:paraId="7D40F489" w14:textId="77777777" w:rsidR="00D54B46" w:rsidRPr="00B4498C" w:rsidRDefault="00D54B46" w:rsidP="00EA35BC">
            <w:pPr>
              <w:widowControl w:val="0"/>
              <w:spacing w:after="160" w:line="360" w:lineRule="auto"/>
              <w:rPr>
                <w:rFonts w:ascii="GHEA Grapalat" w:hAnsi="GHEA Grapalat" w:cs="GHEA Grapalat"/>
                <w:color w:val="000000"/>
              </w:rPr>
            </w:pPr>
            <w:r w:rsidRPr="00B4498C">
              <w:rPr>
                <w:rFonts w:ascii="GHEA Grapalat" w:hAnsi="GHEA Grapalat"/>
                <w:color w:val="000000"/>
              </w:rPr>
              <w:t xml:space="preserve"> </w:t>
            </w:r>
          </w:p>
        </w:tc>
        <w:tc>
          <w:tcPr>
            <w:tcW w:w="0" w:type="auto"/>
            <w:vAlign w:val="center"/>
          </w:tcPr>
          <w:p w14:paraId="3FF21AE3" w14:textId="77777777" w:rsidR="00D54B46" w:rsidRPr="00B4498C"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B4498C"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B4498C"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B4498C" w:rsidRDefault="00D54B46" w:rsidP="00D54B46">
      <w:pPr>
        <w:widowControl w:val="0"/>
        <w:spacing w:after="160"/>
        <w:ind w:left="-142" w:firstLine="142"/>
        <w:jc w:val="center"/>
        <w:rPr>
          <w:rFonts w:ascii="GHEA Grapalat" w:hAnsi="GHEA Grapalat"/>
          <w:i/>
          <w:lang w:val="en-US"/>
        </w:rPr>
      </w:pPr>
    </w:p>
    <w:p w14:paraId="10A4C73A" w14:textId="77777777" w:rsidR="00D54B46" w:rsidRPr="00B4498C" w:rsidRDefault="00D54B46" w:rsidP="00D54B46">
      <w:pPr>
        <w:widowControl w:val="0"/>
        <w:spacing w:after="160"/>
        <w:ind w:left="-142" w:firstLine="142"/>
        <w:jc w:val="center"/>
        <w:rPr>
          <w:rFonts w:ascii="GHEA Grapalat" w:hAnsi="GHEA Grapalat"/>
          <w:i/>
          <w:lang w:val="en-US"/>
        </w:rPr>
      </w:pPr>
    </w:p>
    <w:p w14:paraId="1C7BC341" w14:textId="77777777" w:rsidR="00D54B46" w:rsidRPr="00B4498C" w:rsidRDefault="00D54B46" w:rsidP="00D54B46">
      <w:pPr>
        <w:widowControl w:val="0"/>
        <w:spacing w:after="160"/>
        <w:ind w:left="-142" w:firstLine="142"/>
        <w:jc w:val="center"/>
        <w:rPr>
          <w:rFonts w:ascii="GHEA Grapalat" w:hAnsi="GHEA Grapalat"/>
          <w:i/>
          <w:lang w:val="en-US"/>
        </w:rPr>
      </w:pPr>
    </w:p>
    <w:p w14:paraId="52FE5D85" w14:textId="77777777" w:rsidR="00D54B46" w:rsidRPr="00B4498C" w:rsidRDefault="00D54B46" w:rsidP="00D54B46">
      <w:pPr>
        <w:widowControl w:val="0"/>
        <w:spacing w:after="160"/>
        <w:ind w:left="-142" w:firstLine="142"/>
        <w:jc w:val="center"/>
        <w:rPr>
          <w:rFonts w:ascii="GHEA Grapalat" w:hAnsi="GHEA Grapalat"/>
          <w:i/>
          <w:lang w:val="en-US"/>
        </w:rPr>
      </w:pPr>
    </w:p>
    <w:p w14:paraId="0356870B" w14:textId="77777777" w:rsidR="00D54B46" w:rsidRPr="00B4498C" w:rsidRDefault="00D54B46" w:rsidP="00D54B46">
      <w:pPr>
        <w:widowControl w:val="0"/>
        <w:spacing w:after="160"/>
        <w:ind w:left="-142" w:firstLine="142"/>
        <w:jc w:val="center"/>
        <w:rPr>
          <w:rFonts w:ascii="GHEA Grapalat" w:hAnsi="GHEA Grapalat"/>
          <w:i/>
          <w:lang w:val="en-US"/>
        </w:rPr>
      </w:pPr>
    </w:p>
    <w:p w14:paraId="29876EAA" w14:textId="77777777" w:rsidR="00D54B46" w:rsidRPr="00B4498C" w:rsidRDefault="00D54B46" w:rsidP="00D54B46">
      <w:pPr>
        <w:widowControl w:val="0"/>
        <w:spacing w:after="160"/>
        <w:ind w:left="-142" w:firstLine="142"/>
        <w:jc w:val="center"/>
        <w:rPr>
          <w:rFonts w:ascii="GHEA Grapalat" w:hAnsi="GHEA Grapalat"/>
          <w:i/>
          <w:lang w:val="en-US"/>
        </w:rPr>
      </w:pPr>
    </w:p>
    <w:p w14:paraId="4BAD360A" w14:textId="77777777" w:rsidR="00D54B46" w:rsidRPr="00B4498C" w:rsidRDefault="00D54B46" w:rsidP="00D54B46">
      <w:pPr>
        <w:widowControl w:val="0"/>
        <w:spacing w:after="160"/>
        <w:ind w:left="-142" w:firstLine="142"/>
        <w:jc w:val="center"/>
        <w:rPr>
          <w:rFonts w:ascii="GHEA Grapalat" w:hAnsi="GHEA Grapalat"/>
          <w:i/>
          <w:lang w:val="en-US"/>
        </w:rPr>
      </w:pPr>
    </w:p>
    <w:p w14:paraId="4EFF0602" w14:textId="77777777" w:rsidR="00D54B46" w:rsidRPr="00B4498C" w:rsidRDefault="00D54B46" w:rsidP="00D54B46">
      <w:pPr>
        <w:widowControl w:val="0"/>
        <w:spacing w:after="160"/>
        <w:ind w:left="-142" w:firstLine="142"/>
        <w:jc w:val="center"/>
        <w:rPr>
          <w:rFonts w:ascii="GHEA Grapalat" w:hAnsi="GHEA Grapalat"/>
          <w:i/>
          <w:lang w:val="en-US"/>
        </w:rPr>
      </w:pPr>
    </w:p>
    <w:p w14:paraId="2896558B" w14:textId="77777777" w:rsidR="00D54B46" w:rsidRPr="00B4498C" w:rsidRDefault="00D54B46" w:rsidP="00D54B46">
      <w:pPr>
        <w:widowControl w:val="0"/>
        <w:spacing w:after="160"/>
        <w:ind w:left="-142" w:firstLine="142"/>
        <w:jc w:val="center"/>
        <w:rPr>
          <w:rFonts w:ascii="GHEA Grapalat" w:hAnsi="GHEA Grapalat"/>
          <w:i/>
          <w:lang w:val="en-US"/>
        </w:rPr>
      </w:pPr>
    </w:p>
    <w:p w14:paraId="2A5C6EAB" w14:textId="77777777" w:rsidR="00D54B46" w:rsidRPr="00B4498C" w:rsidRDefault="00D54B46" w:rsidP="00D54B46">
      <w:pPr>
        <w:widowControl w:val="0"/>
        <w:spacing w:after="160"/>
        <w:ind w:left="-142" w:firstLine="142"/>
        <w:jc w:val="center"/>
        <w:rPr>
          <w:rFonts w:ascii="GHEA Grapalat" w:hAnsi="GHEA Grapalat"/>
          <w:i/>
          <w:lang w:val="en-US"/>
        </w:rPr>
      </w:pPr>
    </w:p>
    <w:p w14:paraId="370E604D" w14:textId="77777777" w:rsidR="00D54B46" w:rsidRPr="00B4498C" w:rsidRDefault="00D54B46" w:rsidP="00D54B46">
      <w:pPr>
        <w:widowControl w:val="0"/>
        <w:spacing w:after="160"/>
        <w:ind w:left="-142" w:firstLine="142"/>
        <w:jc w:val="center"/>
        <w:rPr>
          <w:rFonts w:ascii="GHEA Grapalat" w:hAnsi="GHEA Grapalat"/>
          <w:i/>
          <w:lang w:val="en-US"/>
        </w:rPr>
      </w:pPr>
    </w:p>
    <w:p w14:paraId="3D913D12" w14:textId="77777777" w:rsidR="00D54B46" w:rsidRPr="00B4498C" w:rsidRDefault="00D54B46" w:rsidP="00D54B46">
      <w:pPr>
        <w:widowControl w:val="0"/>
        <w:spacing w:after="160"/>
        <w:ind w:left="-142" w:firstLine="142"/>
        <w:jc w:val="center"/>
        <w:rPr>
          <w:rFonts w:ascii="GHEA Grapalat" w:hAnsi="GHEA Grapalat"/>
          <w:i/>
          <w:lang w:val="en-US"/>
        </w:rPr>
      </w:pPr>
    </w:p>
    <w:p w14:paraId="07E09FE1" w14:textId="77777777" w:rsidR="00D54B46" w:rsidRPr="00B4498C" w:rsidRDefault="00D54B46" w:rsidP="00D54B46">
      <w:pPr>
        <w:widowControl w:val="0"/>
        <w:spacing w:after="160"/>
        <w:ind w:left="-142" w:firstLine="142"/>
        <w:jc w:val="center"/>
        <w:rPr>
          <w:rFonts w:ascii="GHEA Grapalat" w:hAnsi="GHEA Grapalat"/>
          <w:i/>
          <w:lang w:val="en-US"/>
        </w:rPr>
      </w:pPr>
    </w:p>
    <w:p w14:paraId="4F622107" w14:textId="77777777" w:rsidR="00D54B46" w:rsidRPr="00B4498C" w:rsidRDefault="00D54B46" w:rsidP="00D54B46">
      <w:pPr>
        <w:widowControl w:val="0"/>
        <w:spacing w:after="160"/>
        <w:ind w:left="-142" w:firstLine="142"/>
        <w:jc w:val="center"/>
        <w:rPr>
          <w:rFonts w:ascii="GHEA Grapalat" w:hAnsi="GHEA Grapalat"/>
          <w:i/>
          <w:lang w:val="en-US"/>
        </w:rPr>
      </w:pPr>
    </w:p>
    <w:p w14:paraId="0299DC6B" w14:textId="77777777" w:rsidR="00D54B46" w:rsidRPr="00B4498C" w:rsidRDefault="00D54B46" w:rsidP="00D54B46">
      <w:pPr>
        <w:widowControl w:val="0"/>
        <w:spacing w:after="160"/>
        <w:ind w:left="-142" w:firstLine="142"/>
        <w:jc w:val="center"/>
        <w:rPr>
          <w:rFonts w:ascii="GHEA Grapalat" w:hAnsi="GHEA Grapalat"/>
          <w:i/>
          <w:lang w:val="en-US"/>
        </w:rPr>
      </w:pPr>
    </w:p>
    <w:p w14:paraId="5D8C2DE3" w14:textId="77777777" w:rsidR="003A45B5" w:rsidRPr="00B4498C" w:rsidRDefault="003A45B5" w:rsidP="003A45B5">
      <w:pPr>
        <w:widowControl w:val="0"/>
        <w:jc w:val="right"/>
        <w:rPr>
          <w:rFonts w:ascii="GHEA Grapalat" w:hAnsi="GHEA Grapalat" w:cs="Sylfaen"/>
          <w:i/>
        </w:rPr>
      </w:pPr>
      <w:r w:rsidRPr="00B4498C">
        <w:rPr>
          <w:rFonts w:ascii="GHEA Grapalat" w:hAnsi="GHEA Grapalat"/>
          <w:i/>
        </w:rPr>
        <w:lastRenderedPageBreak/>
        <w:t>Приложение № 4</w:t>
      </w:r>
    </w:p>
    <w:p w14:paraId="65C93847" w14:textId="77777777" w:rsidR="003A45B5" w:rsidRPr="00B4498C" w:rsidRDefault="003A45B5" w:rsidP="003A45B5">
      <w:pPr>
        <w:widowControl w:val="0"/>
        <w:jc w:val="right"/>
        <w:rPr>
          <w:rFonts w:ascii="GHEA Grapalat" w:hAnsi="GHEA Grapalat" w:cs="Sylfaen"/>
          <w:i/>
        </w:rPr>
      </w:pPr>
      <w:r w:rsidRPr="00B4498C">
        <w:rPr>
          <w:rFonts w:ascii="GHEA Grapalat" w:hAnsi="GHEA Grapalat"/>
          <w:i/>
        </w:rPr>
        <w:t>к Договору под кодом</w:t>
      </w:r>
      <w:r w:rsidRPr="00B4498C">
        <w:rPr>
          <w:rFonts w:ascii="GHEA Grapalat" w:hAnsi="GHEA Grapalat"/>
          <w:i/>
          <w:lang w:val="hy-AM"/>
        </w:rPr>
        <w:t xml:space="preserve"> «      »</w:t>
      </w:r>
      <w:r w:rsidRPr="00B4498C">
        <w:rPr>
          <w:rFonts w:ascii="GHEA Grapalat" w:hAnsi="GHEA Grapalat"/>
          <w:i/>
        </w:rPr>
        <w:t xml:space="preserve"> </w:t>
      </w:r>
      <w:r w:rsidRPr="00B4498C">
        <w:rPr>
          <w:rFonts w:ascii="GHEA Grapalat" w:hAnsi="GHEA Grapalat" w:cs="Sylfaen"/>
          <w:i/>
        </w:rPr>
        <w:br/>
      </w:r>
      <w:r w:rsidRPr="00B4498C">
        <w:rPr>
          <w:rFonts w:ascii="GHEA Grapalat" w:hAnsi="GHEA Grapalat"/>
          <w:i/>
        </w:rPr>
        <w:t>заключенному "</w:t>
      </w:r>
      <w:r w:rsidRPr="00B4498C">
        <w:rPr>
          <w:rFonts w:ascii="GHEA Grapalat" w:hAnsi="GHEA Grapalat"/>
          <w:i/>
        </w:rPr>
        <w:tab/>
        <w:t xml:space="preserve"> "</w:t>
      </w:r>
      <w:r w:rsidRPr="00B4498C">
        <w:rPr>
          <w:rFonts w:ascii="GHEA Grapalat" w:hAnsi="GHEA Grapalat"/>
          <w:i/>
        </w:rPr>
        <w:tab/>
        <w:t>20</w:t>
      </w:r>
      <w:r w:rsidRPr="00B4498C">
        <w:rPr>
          <w:rFonts w:ascii="GHEA Grapalat" w:hAnsi="GHEA Grapalat"/>
          <w:i/>
        </w:rPr>
        <w:tab/>
        <w:t xml:space="preserve">  г.</w:t>
      </w:r>
    </w:p>
    <w:p w14:paraId="7380DB53" w14:textId="77777777" w:rsidR="003A45B5" w:rsidRPr="00B4498C" w:rsidRDefault="003A45B5" w:rsidP="003A45B5">
      <w:pPr>
        <w:jc w:val="center"/>
        <w:rPr>
          <w:rFonts w:ascii="GHEA Grapalat" w:hAnsi="GHEA Grapalat" w:cs="GHEA Grapalat"/>
        </w:rPr>
      </w:pPr>
    </w:p>
    <w:p w14:paraId="316AEFB2" w14:textId="77777777" w:rsidR="003A45B5" w:rsidRPr="00B4498C" w:rsidRDefault="003A45B5" w:rsidP="003A45B5">
      <w:pPr>
        <w:jc w:val="center"/>
        <w:rPr>
          <w:rFonts w:ascii="GHEA Grapalat" w:hAnsi="GHEA Grapalat" w:cs="GHEA Grapalat"/>
        </w:rPr>
      </w:pPr>
      <w:r w:rsidRPr="00B4498C">
        <w:rPr>
          <w:rFonts w:ascii="GHEA Grapalat" w:hAnsi="GHEA Grapalat" w:cs="GHEA Grapalat"/>
        </w:rPr>
        <w:t>УВЕДОМЛЕНИЕ</w:t>
      </w:r>
    </w:p>
    <w:p w14:paraId="6E7A52E8" w14:textId="77777777" w:rsidR="003A45B5" w:rsidRPr="00B4498C" w:rsidRDefault="003A45B5" w:rsidP="003A45B5">
      <w:pPr>
        <w:jc w:val="center"/>
        <w:rPr>
          <w:rFonts w:ascii="GHEA Grapalat" w:hAnsi="GHEA Grapalat" w:cs="GHEA Grapalat"/>
          <w:lang w:val="hy-AM"/>
        </w:rPr>
      </w:pPr>
    </w:p>
    <w:p w14:paraId="65CB86EA" w14:textId="77777777" w:rsidR="003A45B5" w:rsidRPr="00B4498C" w:rsidRDefault="003A45B5" w:rsidP="003A45B5">
      <w:pPr>
        <w:rPr>
          <w:rFonts w:ascii="GHEA Grapalat" w:hAnsi="GHEA Grapalat" w:cs="Arial"/>
          <w:sz w:val="20"/>
          <w:szCs w:val="20"/>
          <w:lang w:val="es-ES"/>
        </w:rPr>
      </w:pPr>
      <w:r w:rsidRPr="00B4498C">
        <w:rPr>
          <w:rFonts w:ascii="GHEA Grapalat" w:hAnsi="GHEA Grapalat"/>
          <w:u w:val="single"/>
          <w:lang w:val="es-ES"/>
        </w:rPr>
        <w:t xml:space="preserve">                                                             </w:t>
      </w:r>
      <w:r w:rsidRPr="00B4498C">
        <w:rPr>
          <w:rFonts w:ascii="GHEA Grapalat" w:hAnsi="GHEA Grapalat"/>
          <w:u w:val="single"/>
          <w:lang w:val="es-ES"/>
        </w:rPr>
        <w:tab/>
      </w:r>
      <w:r w:rsidRPr="00B4498C">
        <w:rPr>
          <w:rFonts w:ascii="GHEA Grapalat" w:hAnsi="GHEA Grapalat"/>
          <w:u w:val="single"/>
          <w:lang w:val="es-ES"/>
        </w:rPr>
        <w:tab/>
        <w:t xml:space="preserve">       </w:t>
      </w:r>
      <w:r w:rsidRPr="00B4498C">
        <w:rPr>
          <w:rFonts w:ascii="GHEA Grapalat" w:hAnsi="GHEA Grapalat"/>
          <w:lang w:val="es-ES"/>
        </w:rPr>
        <w:t xml:space="preserve"> </w:t>
      </w:r>
      <w:r w:rsidRPr="00B4498C">
        <w:rPr>
          <w:rFonts w:ascii="GHEA Grapalat" w:hAnsi="GHEA Grapalat"/>
        </w:rPr>
        <w:t>з</w:t>
      </w:r>
      <w:r w:rsidRPr="00B4498C">
        <w:rPr>
          <w:rFonts w:ascii="GHEA Grapalat" w:hAnsi="GHEA Grapalat" w:cs="Sylfaen"/>
          <w:sz w:val="20"/>
          <w:szCs w:val="20"/>
        </w:rPr>
        <w:t>аявляет, что</w:t>
      </w:r>
      <w:r w:rsidRPr="00B4498C">
        <w:rPr>
          <w:rFonts w:ascii="GHEA Grapalat" w:hAnsi="GHEA Grapalat" w:cs="Arial"/>
          <w:sz w:val="20"/>
          <w:szCs w:val="20"/>
        </w:rPr>
        <w:t>:</w:t>
      </w:r>
      <w:r w:rsidRPr="00B4498C">
        <w:rPr>
          <w:rFonts w:ascii="GHEA Grapalat" w:hAnsi="GHEA Grapalat" w:cs="Arial"/>
          <w:sz w:val="20"/>
          <w:szCs w:val="20"/>
          <w:lang w:val="es-ES"/>
        </w:rPr>
        <w:t xml:space="preserve">  </w:t>
      </w:r>
    </w:p>
    <w:p w14:paraId="4C03A9EE" w14:textId="77777777" w:rsidR="003A45B5" w:rsidRPr="00B4498C" w:rsidRDefault="003A45B5" w:rsidP="003A45B5">
      <w:pPr>
        <w:rPr>
          <w:rFonts w:ascii="GHEA Grapalat" w:hAnsi="GHEA Grapalat" w:cs="Arial"/>
          <w:vertAlign w:val="superscript"/>
          <w:lang w:val="es-ES"/>
        </w:rPr>
      </w:pPr>
      <w:r w:rsidRPr="00B4498C">
        <w:rPr>
          <w:rFonts w:ascii="GHEA Grapalat" w:hAnsi="GHEA Grapalat"/>
          <w:vertAlign w:val="superscript"/>
          <w:lang w:val="es-ES"/>
        </w:rPr>
        <w:t xml:space="preserve">               </w:t>
      </w:r>
      <w:r w:rsidRPr="00B4498C">
        <w:rPr>
          <w:rFonts w:ascii="GHEA Grapalat" w:hAnsi="GHEA Grapalat"/>
          <w:lang w:val="es-ES"/>
        </w:rPr>
        <w:t xml:space="preserve">     </w:t>
      </w:r>
      <w:r w:rsidRPr="00B4498C">
        <w:rPr>
          <w:rFonts w:ascii="GHEA Grapalat" w:hAnsi="GHEA Grapalat" w:cs="Sylfaen"/>
          <w:vertAlign w:val="superscript"/>
        </w:rPr>
        <w:t>название</w:t>
      </w:r>
      <w:r w:rsidRPr="00B4498C">
        <w:rPr>
          <w:rFonts w:ascii="GHEA Grapalat" w:hAnsi="GHEA Grapalat" w:cs="Sylfaen"/>
          <w:vertAlign w:val="superscript"/>
          <w:lang w:val="es-ES"/>
        </w:rPr>
        <w:t xml:space="preserve"> </w:t>
      </w:r>
      <w:proofErr w:type="spellStart"/>
      <w:r w:rsidRPr="00B4498C">
        <w:rPr>
          <w:rFonts w:ascii="GHEA Grapalat" w:hAnsi="GHEA Grapalat" w:cs="Sylfaen"/>
          <w:vertAlign w:val="superscript"/>
          <w:lang w:val="es-ES"/>
        </w:rPr>
        <w:t>финансового</w:t>
      </w:r>
      <w:proofErr w:type="spellEnd"/>
      <w:r w:rsidRPr="00B4498C">
        <w:rPr>
          <w:rFonts w:ascii="GHEA Grapalat" w:hAnsi="GHEA Grapalat" w:cs="Sylfaen"/>
          <w:vertAlign w:val="superscript"/>
          <w:lang w:val="es-ES"/>
        </w:rPr>
        <w:t xml:space="preserve"> </w:t>
      </w:r>
      <w:proofErr w:type="spellStart"/>
      <w:r w:rsidRPr="00B4498C">
        <w:rPr>
          <w:rFonts w:ascii="GHEA Grapalat" w:hAnsi="GHEA Grapalat" w:cs="Sylfaen"/>
          <w:vertAlign w:val="superscript"/>
          <w:lang w:val="es-ES"/>
        </w:rPr>
        <w:t>агента</w:t>
      </w:r>
      <w:proofErr w:type="spellEnd"/>
    </w:p>
    <w:p w14:paraId="439AF105" w14:textId="77777777" w:rsidR="003A45B5" w:rsidRPr="00B4498C" w:rsidRDefault="003A45B5" w:rsidP="003A45B5">
      <w:pPr>
        <w:rPr>
          <w:rFonts w:ascii="GHEA Grapalat" w:hAnsi="GHEA Grapalat"/>
          <w:vertAlign w:val="superscript"/>
          <w:lang w:val="es-ES"/>
        </w:rPr>
      </w:pPr>
    </w:p>
    <w:p w14:paraId="2A1D1353" w14:textId="77777777" w:rsidR="003A45B5" w:rsidRPr="00B4498C" w:rsidRDefault="003A45B5" w:rsidP="003A45B5">
      <w:pPr>
        <w:pStyle w:val="ListParagraph"/>
        <w:numPr>
          <w:ilvl w:val="0"/>
          <w:numId w:val="38"/>
        </w:numPr>
        <w:contextualSpacing/>
        <w:jc w:val="both"/>
        <w:rPr>
          <w:rFonts w:ascii="GHEA Grapalat" w:hAnsi="GHEA Grapalat"/>
          <w:u w:val="single"/>
          <w:lang w:val="es-ES"/>
        </w:rPr>
      </w:pPr>
      <w:r w:rsidRPr="00B4498C">
        <w:rPr>
          <w:rFonts w:ascii="GHEA Grapalat" w:hAnsi="GHEA Grapalat"/>
          <w:sz w:val="20"/>
          <w:szCs w:val="20"/>
        </w:rPr>
        <w:t>В рамках заключенного между</w:t>
      </w:r>
      <w:r w:rsidRPr="00B4498C">
        <w:rPr>
          <w:rFonts w:ascii="GHEA Grapalat" w:hAnsi="GHEA Grapalat"/>
        </w:rPr>
        <w:t xml:space="preserve"> -------------------------</w:t>
      </w:r>
      <w:r w:rsidRPr="00B4498C">
        <w:rPr>
          <w:rFonts w:ascii="GHEA Grapalat" w:hAnsi="GHEA Grapalat"/>
          <w:lang w:val="hy-AM"/>
        </w:rPr>
        <w:t xml:space="preserve"> </w:t>
      </w:r>
      <w:r w:rsidRPr="00B4498C">
        <w:rPr>
          <w:rFonts w:ascii="GHEA Grapalat" w:hAnsi="GHEA Grapalat"/>
          <w:sz w:val="20"/>
          <w:szCs w:val="20"/>
        </w:rPr>
        <w:t>- ом   и</w:t>
      </w:r>
      <w:r w:rsidRPr="00B4498C">
        <w:rPr>
          <w:rFonts w:ascii="GHEA Grapalat" w:hAnsi="GHEA Grapalat"/>
        </w:rPr>
        <w:t xml:space="preserve"> ---------------------------- </w:t>
      </w:r>
      <w:r w:rsidRPr="00B4498C">
        <w:rPr>
          <w:rFonts w:ascii="GHEA Grapalat" w:hAnsi="GHEA Grapalat"/>
          <w:sz w:val="20"/>
          <w:szCs w:val="20"/>
        </w:rPr>
        <w:t>-ом</w:t>
      </w:r>
      <w:r w:rsidRPr="00B4498C">
        <w:rPr>
          <w:rFonts w:ascii="GHEA Grapalat" w:hAnsi="GHEA Grapalat"/>
        </w:rPr>
        <w:t xml:space="preserve">                              </w:t>
      </w:r>
    </w:p>
    <w:p w14:paraId="387B2E12" w14:textId="77777777" w:rsidR="003A45B5" w:rsidRPr="00B4498C" w:rsidRDefault="003A45B5" w:rsidP="003A45B5">
      <w:pPr>
        <w:rPr>
          <w:rFonts w:ascii="GHEA Grapalat" w:hAnsi="GHEA Grapalat" w:cs="Sylfaen"/>
          <w:vertAlign w:val="superscript"/>
        </w:rPr>
      </w:pPr>
      <w:r w:rsidRPr="00B4498C">
        <w:rPr>
          <w:rFonts w:ascii="GHEA Grapalat" w:hAnsi="GHEA Grapalat" w:cs="Sylfaen"/>
          <w:vertAlign w:val="superscript"/>
          <w:lang w:val="es-ES"/>
        </w:rPr>
        <w:t xml:space="preserve">                                                                                         </w:t>
      </w:r>
      <w:r w:rsidRPr="00B4498C">
        <w:rPr>
          <w:rFonts w:ascii="GHEA Grapalat" w:hAnsi="GHEA Grapalat" w:cs="Sylfaen"/>
          <w:vertAlign w:val="superscript"/>
        </w:rPr>
        <w:t xml:space="preserve"> название</w:t>
      </w:r>
      <w:r w:rsidRPr="00B4498C">
        <w:rPr>
          <w:rFonts w:ascii="GHEA Grapalat" w:hAnsi="GHEA Grapalat" w:cs="Sylfaen"/>
          <w:vertAlign w:val="superscript"/>
          <w:lang w:val="es-ES"/>
        </w:rPr>
        <w:t xml:space="preserve"> </w:t>
      </w:r>
      <w:r w:rsidRPr="00B4498C">
        <w:rPr>
          <w:rFonts w:ascii="GHEA Grapalat" w:hAnsi="GHEA Grapalat" w:cs="Sylfaen"/>
          <w:vertAlign w:val="superscript"/>
        </w:rPr>
        <w:t>заказчика</w:t>
      </w:r>
      <w:r w:rsidRPr="00B4498C">
        <w:rPr>
          <w:rFonts w:ascii="GHEA Grapalat" w:hAnsi="GHEA Grapalat" w:cs="Sylfaen"/>
          <w:vertAlign w:val="superscript"/>
          <w:lang w:val="es-ES"/>
        </w:rPr>
        <w:t xml:space="preserve"> </w:t>
      </w:r>
      <w:r w:rsidRPr="00B4498C">
        <w:rPr>
          <w:rFonts w:ascii="GHEA Grapalat" w:hAnsi="GHEA Grapalat" w:cs="Sylfaen"/>
          <w:vertAlign w:val="superscript"/>
        </w:rPr>
        <w:t xml:space="preserve">                       </w:t>
      </w:r>
      <w:r w:rsidRPr="00B4498C">
        <w:rPr>
          <w:rFonts w:ascii="GHEA Grapalat" w:hAnsi="GHEA Grapalat" w:cs="Sylfaen"/>
          <w:vertAlign w:val="superscript"/>
          <w:lang w:val="hy-AM"/>
        </w:rPr>
        <w:t xml:space="preserve">           </w:t>
      </w:r>
      <w:r w:rsidRPr="00B4498C">
        <w:rPr>
          <w:rFonts w:ascii="GHEA Grapalat" w:hAnsi="GHEA Grapalat" w:cs="Sylfaen"/>
          <w:vertAlign w:val="superscript"/>
        </w:rPr>
        <w:t xml:space="preserve">        название</w:t>
      </w:r>
      <w:r w:rsidRPr="00B4498C">
        <w:rPr>
          <w:rFonts w:ascii="GHEA Grapalat" w:hAnsi="GHEA Grapalat" w:cs="Sylfaen"/>
          <w:vertAlign w:val="superscript"/>
          <w:lang w:val="es-ES"/>
        </w:rPr>
        <w:t xml:space="preserve"> </w:t>
      </w:r>
      <w:r w:rsidRPr="00B4498C">
        <w:rPr>
          <w:rFonts w:ascii="GHEA Grapalat" w:hAnsi="GHEA Grapalat" w:cs="Sylfaen"/>
          <w:vertAlign w:val="superscript"/>
        </w:rPr>
        <w:t>исполнителя</w:t>
      </w:r>
    </w:p>
    <w:p w14:paraId="68A336FD" w14:textId="77777777" w:rsidR="003A45B5" w:rsidRPr="00B4498C" w:rsidRDefault="003A45B5" w:rsidP="003A45B5">
      <w:pPr>
        <w:rPr>
          <w:rFonts w:ascii="GHEA Grapalat" w:hAnsi="GHEA Grapalat" w:cs="Sylfaen"/>
          <w:vertAlign w:val="superscript"/>
        </w:rPr>
      </w:pPr>
      <w:r w:rsidRPr="00B4498C">
        <w:rPr>
          <w:rFonts w:ascii="GHEA Grapalat" w:hAnsi="GHEA Grapalat" w:cs="Sylfaen"/>
          <w:sz w:val="20"/>
          <w:szCs w:val="20"/>
          <w:lang w:val="es-ES"/>
        </w:rPr>
        <w:t xml:space="preserve">   «--»</w:t>
      </w:r>
      <w:r w:rsidRPr="00B4498C">
        <w:rPr>
          <w:rFonts w:ascii="GHEA Grapalat" w:hAnsi="GHEA Grapalat" w:cs="Sylfaen"/>
          <w:sz w:val="20"/>
          <w:szCs w:val="20"/>
        </w:rPr>
        <w:t xml:space="preserve"> </w:t>
      </w:r>
      <w:r w:rsidRPr="00B4498C">
        <w:rPr>
          <w:rFonts w:ascii="GHEA Grapalat" w:hAnsi="GHEA Grapalat" w:cs="Sylfaen"/>
          <w:sz w:val="20"/>
          <w:szCs w:val="20"/>
          <w:lang w:val="es-ES"/>
        </w:rPr>
        <w:t>20</w:t>
      </w:r>
      <w:r w:rsidRPr="00B4498C">
        <w:rPr>
          <w:rFonts w:ascii="GHEA Grapalat" w:hAnsi="GHEA Grapalat" w:cs="Sylfaen"/>
          <w:sz w:val="20"/>
          <w:szCs w:val="20"/>
        </w:rPr>
        <w:t>г</w:t>
      </w:r>
      <w:r w:rsidRPr="00B4498C">
        <w:rPr>
          <w:rFonts w:ascii="GHEA Grapalat" w:hAnsi="GHEA Grapalat" w:cs="Sylfaen"/>
          <w:sz w:val="20"/>
          <w:szCs w:val="20"/>
          <w:lang w:val="es-ES"/>
        </w:rPr>
        <w:t>.</w:t>
      </w:r>
      <w:r w:rsidRPr="00B4498C">
        <w:rPr>
          <w:rFonts w:ascii="GHEA Grapalat" w:hAnsi="GHEA Grapalat" w:cs="Sylfaen"/>
          <w:sz w:val="20"/>
          <w:szCs w:val="20"/>
        </w:rPr>
        <w:t xml:space="preserve">договора под </w:t>
      </w:r>
      <w:proofErr w:type="gramStart"/>
      <w:r w:rsidRPr="00B4498C">
        <w:rPr>
          <w:rFonts w:ascii="GHEA Grapalat" w:hAnsi="GHEA Grapalat" w:cs="Sylfaen"/>
          <w:sz w:val="20"/>
          <w:szCs w:val="20"/>
        </w:rPr>
        <w:t xml:space="preserve">кодом </w:t>
      </w:r>
      <w:r w:rsidRPr="00B4498C">
        <w:rPr>
          <w:rFonts w:ascii="GHEA Grapalat" w:hAnsi="GHEA Grapalat" w:cs="Sylfaen"/>
          <w:sz w:val="20"/>
          <w:szCs w:val="20"/>
          <w:lang w:val="es-ES"/>
        </w:rPr>
        <w:t xml:space="preserve"> </w:t>
      </w:r>
      <w:r w:rsidRPr="00B4498C">
        <w:rPr>
          <w:rFonts w:ascii="GHEA Grapalat" w:hAnsi="GHEA Grapalat"/>
          <w:i/>
          <w:sz w:val="20"/>
          <w:szCs w:val="20"/>
          <w:lang w:val="af-ZA"/>
        </w:rPr>
        <w:t>_</w:t>
      </w:r>
      <w:proofErr w:type="gramEnd"/>
      <w:r w:rsidRPr="00B4498C">
        <w:rPr>
          <w:rFonts w:ascii="GHEA Grapalat" w:hAnsi="GHEA Grapalat"/>
          <w:i/>
          <w:sz w:val="20"/>
          <w:szCs w:val="20"/>
          <w:lang w:val="af-ZA"/>
        </w:rPr>
        <w:t>_</w:t>
      </w:r>
      <w:proofErr w:type="gramStart"/>
      <w:r w:rsidRPr="00B4498C">
        <w:rPr>
          <w:rFonts w:ascii="GHEA Grapalat" w:hAnsi="GHEA Grapalat"/>
          <w:i/>
          <w:sz w:val="20"/>
          <w:szCs w:val="20"/>
          <w:lang w:val="af-ZA"/>
        </w:rPr>
        <w:t>_</w:t>
      </w:r>
      <w:r w:rsidRPr="00B4498C">
        <w:rPr>
          <w:rFonts w:ascii="GHEA Grapalat" w:hAnsi="GHEA Grapalat" w:cs="Arial"/>
          <w:i/>
          <w:sz w:val="20"/>
          <w:szCs w:val="20"/>
          <w:shd w:val="clear" w:color="auto" w:fill="FFFFFF"/>
          <w:lang w:val="hy-AM"/>
        </w:rPr>
        <w:t>«   »</w:t>
      </w:r>
      <w:r w:rsidRPr="00B4498C">
        <w:rPr>
          <w:rFonts w:ascii="GHEA Grapalat" w:hAnsi="GHEA Grapalat"/>
          <w:i/>
          <w:sz w:val="20"/>
          <w:szCs w:val="20"/>
          <w:u w:val="single"/>
        </w:rPr>
        <w:t>_</w:t>
      </w:r>
      <w:proofErr w:type="gramEnd"/>
      <w:r w:rsidRPr="00B4498C">
        <w:rPr>
          <w:rFonts w:ascii="GHEA Grapalat" w:hAnsi="GHEA Grapalat"/>
          <w:i/>
          <w:sz w:val="20"/>
          <w:szCs w:val="20"/>
          <w:u w:val="single"/>
        </w:rPr>
        <w:t xml:space="preserve">_ </w:t>
      </w:r>
      <w:r w:rsidRPr="00B4498C">
        <w:rPr>
          <w:rFonts w:ascii="GHEA Grapalat" w:hAnsi="GHEA Grapalat"/>
          <w:sz w:val="20"/>
          <w:szCs w:val="20"/>
        </w:rPr>
        <w:t>(</w:t>
      </w:r>
      <w:r w:rsidRPr="00B4498C">
        <w:rPr>
          <w:rFonts w:ascii="GHEA Grapalat" w:hAnsi="GHEA Grapalat" w:cs="Sylfaen"/>
          <w:sz w:val="20"/>
          <w:szCs w:val="20"/>
        </w:rPr>
        <w:t>далее-Договор</w:t>
      </w:r>
      <w:r w:rsidRPr="00B4498C">
        <w:rPr>
          <w:rFonts w:ascii="GHEA Grapalat" w:hAnsi="GHEA Grapalat" w:cs="Sylfaen"/>
          <w:sz w:val="20"/>
          <w:szCs w:val="20"/>
          <w:lang w:val="es-ES"/>
        </w:rPr>
        <w:t>)</w:t>
      </w:r>
      <w:r w:rsidRPr="00B4498C">
        <w:rPr>
          <w:rFonts w:ascii="GHEA Grapalat" w:hAnsi="GHEA Grapalat" w:cs="Sylfaen"/>
          <w:sz w:val="20"/>
          <w:szCs w:val="20"/>
        </w:rPr>
        <w:t xml:space="preserve">, между </w:t>
      </w:r>
      <w:proofErr w:type="gramStart"/>
      <w:r w:rsidRPr="00B4498C">
        <w:rPr>
          <w:rFonts w:ascii="GHEA Grapalat" w:hAnsi="GHEA Grapalat" w:cs="Sylfaen"/>
          <w:sz w:val="20"/>
          <w:szCs w:val="20"/>
        </w:rPr>
        <w:t xml:space="preserve">мной </w:t>
      </w:r>
      <w:r w:rsidRPr="00B4498C">
        <w:rPr>
          <w:rFonts w:ascii="GHEA Grapalat" w:hAnsi="GHEA Grapalat" w:cs="Sylfaen"/>
          <w:sz w:val="20"/>
          <w:szCs w:val="20"/>
          <w:lang w:val="hy-AM"/>
        </w:rPr>
        <w:t xml:space="preserve"> </w:t>
      </w:r>
      <w:r w:rsidRPr="00B4498C">
        <w:rPr>
          <w:rFonts w:ascii="GHEA Grapalat" w:hAnsi="GHEA Grapalat" w:cs="Sylfaen"/>
          <w:sz w:val="20"/>
          <w:szCs w:val="20"/>
        </w:rPr>
        <w:t>и</w:t>
      </w:r>
      <w:proofErr w:type="gramEnd"/>
      <w:r w:rsidRPr="00B4498C">
        <w:rPr>
          <w:rFonts w:ascii="GHEA Grapalat" w:hAnsi="GHEA Grapalat" w:cs="Sylfaen"/>
          <w:sz w:val="20"/>
          <w:szCs w:val="20"/>
        </w:rPr>
        <w:t xml:space="preserve"> ------------------------- - ом</w:t>
      </w:r>
    </w:p>
    <w:p w14:paraId="58816891" w14:textId="77777777" w:rsidR="003A45B5" w:rsidRPr="00B4498C" w:rsidRDefault="003A45B5" w:rsidP="003A45B5">
      <w:pPr>
        <w:rPr>
          <w:rFonts w:ascii="GHEA Grapalat" w:hAnsi="GHEA Grapalat"/>
          <w:u w:val="single"/>
          <w:lang w:val="es-ES"/>
        </w:rPr>
      </w:pPr>
      <w:r w:rsidRPr="00B4498C">
        <w:rPr>
          <w:rFonts w:ascii="GHEA Grapalat" w:hAnsi="GHEA Grapalat" w:cs="Sylfaen"/>
          <w:vertAlign w:val="superscript"/>
        </w:rPr>
        <w:t xml:space="preserve">                                                                                                                                                                  название</w:t>
      </w:r>
      <w:r w:rsidRPr="00B4498C">
        <w:rPr>
          <w:rFonts w:ascii="GHEA Grapalat" w:hAnsi="GHEA Grapalat" w:cs="Sylfaen"/>
          <w:vertAlign w:val="superscript"/>
          <w:lang w:val="es-ES"/>
        </w:rPr>
        <w:t xml:space="preserve"> </w:t>
      </w:r>
      <w:r w:rsidRPr="00B4498C">
        <w:rPr>
          <w:rFonts w:ascii="GHEA Grapalat" w:hAnsi="GHEA Grapalat" w:cs="Sylfaen"/>
          <w:vertAlign w:val="superscript"/>
        </w:rPr>
        <w:t>исполнителя</w:t>
      </w:r>
    </w:p>
    <w:p w14:paraId="779568A6" w14:textId="77777777" w:rsidR="003A45B5" w:rsidRPr="00B4498C" w:rsidRDefault="003A45B5" w:rsidP="003A45B5">
      <w:pPr>
        <w:ind w:firstLine="709"/>
        <w:rPr>
          <w:rFonts w:ascii="GHEA Grapalat" w:hAnsi="GHEA Grapalat" w:cs="Sylfaen"/>
          <w:sz w:val="20"/>
          <w:szCs w:val="20"/>
          <w:lang w:val="es-ES"/>
        </w:rPr>
      </w:pPr>
      <w:r w:rsidRPr="00B4498C">
        <w:rPr>
          <w:rFonts w:ascii="GHEA Grapalat" w:hAnsi="GHEA Grapalat"/>
          <w:u w:val="single"/>
          <w:lang w:val="es-ES"/>
        </w:rPr>
        <w:tab/>
      </w:r>
      <w:r w:rsidRPr="00B4498C">
        <w:rPr>
          <w:rFonts w:ascii="GHEA Grapalat" w:hAnsi="GHEA Grapalat" w:cs="Sylfaen"/>
          <w:sz w:val="20"/>
          <w:szCs w:val="20"/>
          <w:lang w:val="es-ES"/>
        </w:rPr>
        <w:t xml:space="preserve"> «--»   </w:t>
      </w:r>
      <w:proofErr w:type="gramStart"/>
      <w:r w:rsidRPr="00B4498C">
        <w:rPr>
          <w:rFonts w:ascii="GHEA Grapalat" w:hAnsi="GHEA Grapalat" w:cs="Sylfaen"/>
          <w:sz w:val="20"/>
          <w:szCs w:val="20"/>
          <w:lang w:val="es-ES"/>
        </w:rPr>
        <w:t xml:space="preserve">20  </w:t>
      </w:r>
      <w:r w:rsidRPr="00B4498C">
        <w:rPr>
          <w:rFonts w:ascii="GHEA Grapalat" w:hAnsi="GHEA Grapalat" w:cs="Sylfaen"/>
          <w:sz w:val="20"/>
          <w:szCs w:val="20"/>
        </w:rPr>
        <w:t>года</w:t>
      </w:r>
      <w:proofErr w:type="gramEnd"/>
      <w:r w:rsidRPr="00B4498C">
        <w:rPr>
          <w:rFonts w:ascii="GHEA Grapalat" w:hAnsi="GHEA Grapalat" w:cs="Sylfaen"/>
          <w:sz w:val="20"/>
          <w:szCs w:val="20"/>
        </w:rPr>
        <w:t xml:space="preserve"> </w:t>
      </w:r>
      <w:r w:rsidRPr="00B4498C">
        <w:rPr>
          <w:rFonts w:ascii="GHEA Grapalat" w:hAnsi="GHEA Grapalat" w:cs="Sylfaen"/>
          <w:sz w:val="20"/>
          <w:szCs w:val="20"/>
          <w:lang w:val="es-ES"/>
        </w:rPr>
        <w:t xml:space="preserve"> </w:t>
      </w:r>
      <w:r w:rsidRPr="00B4498C">
        <w:rPr>
          <w:rFonts w:ascii="GHEA Grapalat" w:hAnsi="GHEA Grapalat"/>
          <w:sz w:val="20"/>
          <w:szCs w:val="20"/>
        </w:rPr>
        <w:t>заключен</w:t>
      </w:r>
      <w:r w:rsidRPr="00B4498C">
        <w:rPr>
          <w:rFonts w:ascii="GHEA Grapalat" w:hAnsi="GHEA Grapalat" w:cs="Sylfaen"/>
          <w:sz w:val="20"/>
          <w:szCs w:val="20"/>
          <w:lang w:val="es-ES"/>
        </w:rPr>
        <w:t xml:space="preserve"> </w:t>
      </w:r>
      <w:r w:rsidRPr="00B4498C">
        <w:rPr>
          <w:rFonts w:ascii="GHEA Grapalat" w:hAnsi="GHEA Grapalat" w:cs="Sylfaen"/>
          <w:sz w:val="20"/>
          <w:szCs w:val="20"/>
        </w:rPr>
        <w:t xml:space="preserve">договор факторинга под кодом </w:t>
      </w:r>
      <w:r w:rsidRPr="00B4498C">
        <w:rPr>
          <w:rFonts w:ascii="GHEA Grapalat" w:hAnsi="GHEA Grapalat"/>
          <w:lang w:val="es-ES"/>
        </w:rPr>
        <w:t>«</w:t>
      </w:r>
      <w:r w:rsidRPr="00B4498C">
        <w:rPr>
          <w:rFonts w:ascii="GHEA Grapalat" w:hAnsi="GHEA Grapalat"/>
          <w:sz w:val="20"/>
          <w:szCs w:val="20"/>
          <w:lang w:val="es-ES"/>
        </w:rPr>
        <w:t>---</w:t>
      </w:r>
      <w:r w:rsidRPr="00B4498C">
        <w:rPr>
          <w:rFonts w:ascii="GHEA Grapalat" w:hAnsi="GHEA Grapalat" w:cs="Sylfaen"/>
          <w:sz w:val="20"/>
          <w:szCs w:val="20"/>
          <w:lang w:val="es-ES"/>
        </w:rPr>
        <w:t>------------------</w:t>
      </w:r>
      <w:r w:rsidRPr="00B4498C">
        <w:rPr>
          <w:rFonts w:ascii="GHEA Grapalat" w:hAnsi="GHEA Grapalat"/>
          <w:lang w:val="es-ES"/>
        </w:rPr>
        <w:t>»</w:t>
      </w:r>
      <w:r w:rsidRPr="00B4498C">
        <w:rPr>
          <w:rFonts w:ascii="GHEA Grapalat" w:hAnsi="GHEA Grapalat"/>
        </w:rPr>
        <w:t>.</w:t>
      </w:r>
      <w:r w:rsidRPr="00B4498C">
        <w:rPr>
          <w:rFonts w:ascii="GHEA Grapalat" w:hAnsi="GHEA Grapalat" w:cs="Sylfaen"/>
          <w:sz w:val="20"/>
          <w:szCs w:val="20"/>
          <w:lang w:val="es-ES"/>
        </w:rPr>
        <w:t xml:space="preserve"> </w:t>
      </w:r>
    </w:p>
    <w:p w14:paraId="39DCB0AD" w14:textId="77777777" w:rsidR="003A45B5" w:rsidRPr="00B4498C" w:rsidRDefault="003A45B5" w:rsidP="003A45B5">
      <w:pPr>
        <w:rPr>
          <w:rFonts w:ascii="GHEA Grapalat" w:hAnsi="GHEA Grapalat" w:cs="Sylfaen"/>
          <w:sz w:val="20"/>
          <w:szCs w:val="20"/>
          <w:lang w:val="es-ES"/>
        </w:rPr>
      </w:pPr>
    </w:p>
    <w:p w14:paraId="6272A6CD" w14:textId="77777777" w:rsidR="003A45B5" w:rsidRPr="00B4498C" w:rsidRDefault="003A45B5" w:rsidP="003A45B5">
      <w:pPr>
        <w:pStyle w:val="ListParagraph"/>
        <w:numPr>
          <w:ilvl w:val="0"/>
          <w:numId w:val="38"/>
        </w:numPr>
        <w:contextualSpacing/>
        <w:jc w:val="both"/>
        <w:rPr>
          <w:rFonts w:ascii="GHEA Grapalat" w:hAnsi="GHEA Grapalat" w:cs="Sylfaen"/>
          <w:sz w:val="20"/>
          <w:szCs w:val="20"/>
        </w:rPr>
      </w:pPr>
      <w:r w:rsidRPr="00B4498C">
        <w:rPr>
          <w:rFonts w:ascii="GHEA Grapalat" w:hAnsi="GHEA Grapalat" w:cs="Sylfaen"/>
          <w:sz w:val="20"/>
          <w:szCs w:val="20"/>
        </w:rPr>
        <w:t>Согласен с условиями изложенными в пункте 7.12 .</w:t>
      </w:r>
    </w:p>
    <w:p w14:paraId="6375EB06" w14:textId="77777777" w:rsidR="003A45B5" w:rsidRPr="00B4498C" w:rsidRDefault="003A45B5" w:rsidP="003A45B5">
      <w:pPr>
        <w:jc w:val="center"/>
        <w:rPr>
          <w:rFonts w:ascii="GHEA Grapalat" w:hAnsi="GHEA Grapalat" w:cs="GHEA Grapalat"/>
          <w:lang w:val="es-ES"/>
        </w:rPr>
      </w:pPr>
    </w:p>
    <w:p w14:paraId="3DC63C3E" w14:textId="77777777" w:rsidR="003A45B5" w:rsidRPr="00B4498C" w:rsidRDefault="003A45B5" w:rsidP="003A45B5">
      <w:pPr>
        <w:ind w:firstLine="709"/>
        <w:rPr>
          <w:lang w:val="es-ES"/>
        </w:rPr>
      </w:pPr>
    </w:p>
    <w:p w14:paraId="7901E20C" w14:textId="77777777" w:rsidR="003A45B5" w:rsidRPr="00B4498C" w:rsidRDefault="003A45B5" w:rsidP="003A45B5">
      <w:pPr>
        <w:ind w:firstLine="709"/>
        <w:rPr>
          <w:lang w:val="es-ES"/>
        </w:rPr>
      </w:pPr>
    </w:p>
    <w:p w14:paraId="5849EA28" w14:textId="77777777" w:rsidR="003A45B5" w:rsidRPr="00B4498C" w:rsidRDefault="003A45B5" w:rsidP="003A45B5">
      <w:pPr>
        <w:ind w:firstLine="709"/>
        <w:rPr>
          <w:lang w:val="es-ES"/>
        </w:rPr>
      </w:pPr>
    </w:p>
    <w:p w14:paraId="26A8EDDA" w14:textId="77777777" w:rsidR="003A45B5" w:rsidRPr="00B4498C" w:rsidRDefault="003A45B5" w:rsidP="003A45B5">
      <w:pPr>
        <w:ind w:left="720" w:firstLine="720"/>
        <w:rPr>
          <w:rFonts w:ascii="GHEA Grapalat" w:hAnsi="GHEA Grapalat"/>
          <w:sz w:val="20"/>
          <w:lang w:val="hy-AM"/>
        </w:rPr>
      </w:pPr>
      <w:r w:rsidRPr="00B4498C">
        <w:rPr>
          <w:rFonts w:ascii="GHEA Grapalat" w:hAnsi="GHEA Grapalat"/>
          <w:sz w:val="20"/>
          <w:lang w:val="hy-AM"/>
        </w:rPr>
        <w:t xml:space="preserve">_______________________________________ </w:t>
      </w:r>
      <w:r w:rsidRPr="00B4498C">
        <w:rPr>
          <w:rFonts w:ascii="GHEA Grapalat" w:hAnsi="GHEA Grapalat"/>
          <w:sz w:val="20"/>
          <w:lang w:val="hy-AM"/>
        </w:rPr>
        <w:tab/>
        <w:t xml:space="preserve">                </w:t>
      </w:r>
      <w:r w:rsidRPr="00B4498C">
        <w:rPr>
          <w:rFonts w:ascii="GHEA Grapalat" w:hAnsi="GHEA Grapalat"/>
          <w:sz w:val="20"/>
          <w:lang w:val="es-ES"/>
        </w:rPr>
        <w:t xml:space="preserve">       </w:t>
      </w:r>
      <w:r w:rsidRPr="00B4498C">
        <w:rPr>
          <w:rFonts w:ascii="GHEA Grapalat" w:hAnsi="GHEA Grapalat"/>
          <w:sz w:val="20"/>
          <w:lang w:val="hy-AM"/>
        </w:rPr>
        <w:t xml:space="preserve">_____________ </w:t>
      </w:r>
    </w:p>
    <w:p w14:paraId="39B99E8F" w14:textId="77777777" w:rsidR="003A45B5" w:rsidRPr="00B4498C" w:rsidRDefault="003A45B5" w:rsidP="003A45B5">
      <w:pPr>
        <w:rPr>
          <w:rFonts w:ascii="GHEA Grapalat" w:hAnsi="GHEA Grapalat"/>
          <w:sz w:val="20"/>
          <w:vertAlign w:val="superscript"/>
          <w:lang w:val="hy-AM"/>
        </w:rPr>
      </w:pPr>
      <w:r w:rsidRPr="00B4498C">
        <w:rPr>
          <w:rFonts w:ascii="GHEA Grapalat" w:hAnsi="GHEA Grapalat"/>
          <w:sz w:val="20"/>
          <w:vertAlign w:val="superscript"/>
        </w:rPr>
        <w:t xml:space="preserve">                                                </w:t>
      </w:r>
      <w:r w:rsidRPr="00B4498C">
        <w:rPr>
          <w:rFonts w:ascii="GHEA Grapalat" w:hAnsi="GHEA Grapalat"/>
          <w:sz w:val="20"/>
          <w:vertAlign w:val="superscript"/>
          <w:lang w:val="hy-AM"/>
        </w:rPr>
        <w:t>название финансового агента (должность руководителя, имя, фамилия)</w:t>
      </w:r>
      <w:r w:rsidRPr="00B4498C">
        <w:rPr>
          <w:rFonts w:ascii="GHEA Grapalat" w:hAnsi="GHEA Grapalat"/>
          <w:sz w:val="20"/>
          <w:vertAlign w:val="superscript"/>
        </w:rPr>
        <w:t xml:space="preserve">                                                         подпись</w:t>
      </w:r>
      <w:r w:rsidRPr="00B4498C">
        <w:rPr>
          <w:rFonts w:ascii="GHEA Grapalat" w:hAnsi="GHEA Grapalat"/>
          <w:sz w:val="20"/>
          <w:vertAlign w:val="superscript"/>
          <w:lang w:val="hy-AM"/>
        </w:rPr>
        <w:t xml:space="preserve">                                                                                                                                                                                                                       </w:t>
      </w:r>
    </w:p>
    <w:p w14:paraId="2104B00A" w14:textId="77777777" w:rsidR="003A45B5" w:rsidRPr="00B4498C" w:rsidRDefault="003A45B5" w:rsidP="003A45B5">
      <w:pPr>
        <w:jc w:val="right"/>
        <w:rPr>
          <w:rFonts w:ascii="GHEA Grapalat" w:hAnsi="GHEA Grapalat"/>
          <w:sz w:val="20"/>
          <w:lang w:val="hy-AM"/>
        </w:rPr>
      </w:pPr>
      <w:r w:rsidRPr="00B4498C">
        <w:rPr>
          <w:rFonts w:ascii="GHEA Grapalat" w:hAnsi="GHEA Grapalat"/>
          <w:sz w:val="20"/>
          <w:lang w:val="hy-AM"/>
        </w:rPr>
        <w:t xml:space="preserve">    </w:t>
      </w:r>
    </w:p>
    <w:p w14:paraId="4BE22C2D" w14:textId="77777777" w:rsidR="003A45B5" w:rsidRPr="00B4498C" w:rsidRDefault="003A45B5" w:rsidP="003A45B5">
      <w:pPr>
        <w:jc w:val="center"/>
        <w:rPr>
          <w:rFonts w:ascii="GHEA Grapalat" w:hAnsi="GHEA Grapalat" w:cs="Sylfaen"/>
          <w:sz w:val="16"/>
          <w:szCs w:val="16"/>
          <w:lang w:val="es-ES"/>
        </w:rPr>
      </w:pPr>
      <w:r w:rsidRPr="00B4498C">
        <w:rPr>
          <w:rFonts w:ascii="GHEA Grapalat" w:hAnsi="GHEA Grapalat"/>
          <w:sz w:val="16"/>
          <w:szCs w:val="16"/>
        </w:rPr>
        <w:t xml:space="preserve">                                                                                                      М. П.</w:t>
      </w:r>
      <w:r w:rsidRPr="00B4498C">
        <w:rPr>
          <w:rFonts w:ascii="GHEA Grapalat" w:hAnsi="GHEA Grapalat" w:cs="Sylfaen"/>
          <w:sz w:val="16"/>
          <w:szCs w:val="16"/>
          <w:lang w:val="es-ES"/>
        </w:rPr>
        <w:t xml:space="preserve"> (</w:t>
      </w:r>
      <w:r w:rsidRPr="00B4498C">
        <w:rPr>
          <w:rFonts w:ascii="GHEA Grapalat" w:hAnsi="GHEA Grapalat" w:cs="Sylfaen"/>
          <w:sz w:val="16"/>
          <w:szCs w:val="16"/>
        </w:rPr>
        <w:t>при наличии</w:t>
      </w:r>
      <w:r w:rsidRPr="00B4498C">
        <w:rPr>
          <w:rFonts w:ascii="GHEA Grapalat" w:hAnsi="GHEA Grapalat" w:cs="Sylfaen"/>
          <w:sz w:val="16"/>
          <w:szCs w:val="16"/>
          <w:lang w:val="es-ES"/>
        </w:rPr>
        <w:t>)</w:t>
      </w:r>
    </w:p>
    <w:p w14:paraId="3EC58B32" w14:textId="77777777" w:rsidR="003A45B5" w:rsidRPr="00B4498C" w:rsidRDefault="003A45B5" w:rsidP="003A45B5">
      <w:pPr>
        <w:jc w:val="center"/>
        <w:rPr>
          <w:rFonts w:ascii="GHEA Grapalat" w:hAnsi="GHEA Grapalat" w:cs="Sylfaen"/>
          <w:sz w:val="16"/>
          <w:szCs w:val="16"/>
          <w:lang w:val="es-ES"/>
        </w:rPr>
      </w:pPr>
      <w:r w:rsidRPr="00B4498C">
        <w:rPr>
          <w:rFonts w:ascii="GHEA Grapalat" w:hAnsi="GHEA Grapalat" w:cs="Sylfaen"/>
          <w:sz w:val="16"/>
          <w:szCs w:val="16"/>
          <w:lang w:val="es-ES"/>
        </w:rPr>
        <w:t xml:space="preserve">                                               </w:t>
      </w:r>
    </w:p>
    <w:p w14:paraId="3B79D6A1" w14:textId="77777777" w:rsidR="003A45B5" w:rsidRPr="00B4498C"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B4498C">
        <w:rPr>
          <w:rFonts w:ascii="GHEA Grapalat" w:hAnsi="GHEA Grapalat" w:cs="Sylfaen"/>
          <w:sz w:val="20"/>
          <w:szCs w:val="20"/>
          <w:lang w:val="es-ES"/>
        </w:rPr>
        <w:t xml:space="preserve">«--»         </w:t>
      </w:r>
      <w:proofErr w:type="gramStart"/>
      <w:r w:rsidRPr="00B4498C">
        <w:rPr>
          <w:rFonts w:ascii="GHEA Grapalat" w:hAnsi="GHEA Grapalat" w:cs="Sylfaen"/>
          <w:sz w:val="20"/>
          <w:szCs w:val="20"/>
          <w:lang w:val="es-ES"/>
        </w:rPr>
        <w:t xml:space="preserve">20  </w:t>
      </w:r>
      <w:r w:rsidRPr="00B4498C">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BEBA4" w14:textId="77777777" w:rsidR="00177F3D" w:rsidRDefault="00177F3D">
      <w:r>
        <w:separator/>
      </w:r>
    </w:p>
  </w:endnote>
  <w:endnote w:type="continuationSeparator" w:id="0">
    <w:p w14:paraId="4B569C4E" w14:textId="77777777" w:rsidR="00177F3D" w:rsidRDefault="0017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w:t>
        </w:r>
        <w:r>
          <w:rPr>
            <w:rFonts w:ascii="GHEA Grapalat" w:hAnsi="GHEA Grapalat"/>
            <w:noProof/>
            <w:sz w:val="24"/>
            <w:szCs w:val="24"/>
          </w:rPr>
          <w:t>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A19AA" w14:textId="77777777" w:rsidR="00177F3D" w:rsidRDefault="00177F3D">
      <w:r>
        <w:separator/>
      </w:r>
    </w:p>
  </w:footnote>
  <w:footnote w:type="continuationSeparator" w:id="0">
    <w:p w14:paraId="0609C65E" w14:textId="77777777" w:rsidR="00177F3D" w:rsidRDefault="00177F3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5D85"/>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48C"/>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3D"/>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0BF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6D8"/>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ABC"/>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86B"/>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ED5"/>
    <w:rsid w:val="00661429"/>
    <w:rsid w:val="00661E7D"/>
    <w:rsid w:val="00661FD2"/>
    <w:rsid w:val="00662165"/>
    <w:rsid w:val="00662623"/>
    <w:rsid w:val="0066349A"/>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D3F"/>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3AB"/>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0CE3"/>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5A36"/>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1B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0747"/>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98C"/>
    <w:rsid w:val="00B44A67"/>
    <w:rsid w:val="00B46279"/>
    <w:rsid w:val="00B46D58"/>
    <w:rsid w:val="00B4794D"/>
    <w:rsid w:val="00B47EA9"/>
    <w:rsid w:val="00B5040C"/>
    <w:rsid w:val="00B50BF5"/>
    <w:rsid w:val="00B50F8D"/>
    <w:rsid w:val="00B514E8"/>
    <w:rsid w:val="00B51D9F"/>
    <w:rsid w:val="00B51EC2"/>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A16"/>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8CB"/>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0132"/>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5FF"/>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36D"/>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482A"/>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4FFF"/>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D20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3243</TotalTime>
  <Pages>92</Pages>
  <Words>20537</Words>
  <Characters>117065</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1940</cp:revision>
  <cp:lastPrinted>2018-02-16T07:12:00Z</cp:lastPrinted>
  <dcterms:created xsi:type="dcterms:W3CDTF">2019-10-28T07:04:00Z</dcterms:created>
  <dcterms:modified xsi:type="dcterms:W3CDTF">2025-12-29T12:11:00Z</dcterms:modified>
</cp:coreProperties>
</file>